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oter7.xml" ContentType="application/vnd.openxmlformats-officedocument.wordprocessingml.footer+xml"/>
  <Override PartName="/word/header15.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CAB611" w14:textId="4894873D" w:rsidR="008972C3" w:rsidRPr="00C55CFD" w:rsidRDefault="00562D84" w:rsidP="009B2D7D">
      <w:pPr>
        <w:jc w:val="both"/>
      </w:pPr>
      <w:r w:rsidRPr="00442889">
        <w:rPr>
          <w:noProof/>
          <w:lang w:val="da-DK" w:eastAsia="da-DK"/>
        </w:rPr>
        <w:drawing>
          <wp:anchor distT="0" distB="0" distL="114300" distR="114300" simplePos="0" relativeHeight="251662848" behindDoc="1" locked="0" layoutInCell="1" allowOverlap="1" wp14:anchorId="0BA5232F" wp14:editId="0B57003D">
            <wp:simplePos x="0" y="0"/>
            <wp:positionH relativeFrom="margin">
              <wp:align>center</wp:align>
            </wp:positionH>
            <wp:positionV relativeFrom="margin">
              <wp:align>top</wp:align>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00BC6ED6">
        <w:rPr>
          <w:noProof/>
          <w:lang w:val="da-DK" w:eastAsia="da-DK"/>
        </w:rPr>
        <w:drawing>
          <wp:anchor distT="0" distB="0" distL="114300" distR="114300" simplePos="0" relativeHeight="251656704" behindDoc="1" locked="0" layoutInCell="1" allowOverlap="1" wp14:anchorId="4EF6E87D" wp14:editId="5EFB8F6F">
            <wp:simplePos x="0" y="0"/>
            <wp:positionH relativeFrom="page">
              <wp:posOffset>22860</wp:posOffset>
            </wp:positionH>
            <wp:positionV relativeFrom="page">
              <wp:posOffset>1548130</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43B79C5E" w14:textId="11C0849D" w:rsidR="00D74AE1" w:rsidRPr="00C55CFD" w:rsidRDefault="00D74AE1" w:rsidP="009B2D7D">
      <w:pPr>
        <w:jc w:val="both"/>
      </w:pPr>
    </w:p>
    <w:p w14:paraId="64FF0A58" w14:textId="77777777" w:rsidR="004E0BBB" w:rsidRPr="00C55CFD" w:rsidRDefault="004E0BBB" w:rsidP="009B2D7D">
      <w:pPr>
        <w:jc w:val="both"/>
      </w:pPr>
    </w:p>
    <w:p w14:paraId="273CC92E" w14:textId="77777777" w:rsidR="004E0BBB" w:rsidRPr="00C55CFD" w:rsidRDefault="004E0BBB" w:rsidP="009B2D7D">
      <w:pPr>
        <w:jc w:val="both"/>
      </w:pPr>
    </w:p>
    <w:p w14:paraId="61FEC32C" w14:textId="25021E6A" w:rsidR="004E0BBB" w:rsidRPr="00C55CFD" w:rsidRDefault="004E0BBB" w:rsidP="009B2D7D">
      <w:pPr>
        <w:jc w:val="both"/>
      </w:pPr>
    </w:p>
    <w:p w14:paraId="01A6A458" w14:textId="52A6696C" w:rsidR="004E0BBB" w:rsidRPr="00BC6ED6" w:rsidRDefault="00BC6ED6" w:rsidP="009B2D7D">
      <w:pPr>
        <w:jc w:val="both"/>
        <w:rPr>
          <w:b/>
          <w:caps/>
          <w:color w:val="FFFFFF" w:themeColor="background1"/>
          <w:sz w:val="50"/>
          <w:szCs w:val="50"/>
        </w:rPr>
      </w:pPr>
      <w:r w:rsidRPr="00BC6ED6">
        <w:rPr>
          <w:b/>
          <w:caps/>
          <w:color w:val="FFFFFF" w:themeColor="background1"/>
          <w:sz w:val="50"/>
          <w:szCs w:val="50"/>
        </w:rPr>
        <w:t>Guideline</w:t>
      </w:r>
    </w:p>
    <w:p w14:paraId="70FB7AF7" w14:textId="1A0CC9B2" w:rsidR="004E0BBB" w:rsidRPr="00C55CFD" w:rsidRDefault="004E0BBB" w:rsidP="009B2D7D">
      <w:pPr>
        <w:jc w:val="both"/>
      </w:pPr>
    </w:p>
    <w:p w14:paraId="7AA93C01" w14:textId="77777777" w:rsidR="004E0BBB" w:rsidRPr="00C55CFD" w:rsidRDefault="004E0BBB" w:rsidP="009B2D7D">
      <w:pPr>
        <w:jc w:val="both"/>
      </w:pPr>
    </w:p>
    <w:p w14:paraId="496FFBDB" w14:textId="77777777" w:rsidR="004E0BBB" w:rsidRDefault="004E0BBB" w:rsidP="009B2D7D">
      <w:pPr>
        <w:jc w:val="both"/>
      </w:pPr>
    </w:p>
    <w:p w14:paraId="482C0667" w14:textId="1596785F" w:rsidR="004B7492" w:rsidRDefault="004B7492" w:rsidP="009B2D7D">
      <w:pPr>
        <w:jc w:val="both"/>
      </w:pPr>
    </w:p>
    <w:p w14:paraId="52F64C30" w14:textId="77777777" w:rsidR="00BC6ED6" w:rsidRPr="00A05463" w:rsidRDefault="00BC6ED6" w:rsidP="00BE6A05">
      <w:pPr>
        <w:pStyle w:val="Documentnumber"/>
        <w:jc w:val="both"/>
        <w:rPr>
          <w:sz w:val="18"/>
          <w:szCs w:val="18"/>
        </w:rPr>
      </w:pPr>
    </w:p>
    <w:p w14:paraId="004E15C8" w14:textId="77777777" w:rsidR="00A05463" w:rsidRDefault="00A05463" w:rsidP="00BE6A05">
      <w:pPr>
        <w:pStyle w:val="Documentnumber"/>
        <w:jc w:val="both"/>
        <w:rPr>
          <w:sz w:val="18"/>
          <w:szCs w:val="18"/>
        </w:rPr>
      </w:pPr>
    </w:p>
    <w:p w14:paraId="35FD27A1" w14:textId="77777777" w:rsidR="00A05463" w:rsidRPr="00A05463" w:rsidRDefault="00A05463" w:rsidP="00A05463"/>
    <w:p w14:paraId="5B2917D1" w14:textId="772DABAB" w:rsidR="00BE6A05" w:rsidRPr="00C55CFD" w:rsidRDefault="00BE6A05" w:rsidP="00BE6A05">
      <w:pPr>
        <w:pStyle w:val="Documentnumber"/>
        <w:jc w:val="both"/>
      </w:pPr>
      <w:r>
        <w:t>G1138</w:t>
      </w:r>
    </w:p>
    <w:p w14:paraId="52839826" w14:textId="77777777" w:rsidR="00BE6A05" w:rsidRPr="00C55CFD" w:rsidRDefault="00BE6A05" w:rsidP="00BE6A05">
      <w:pPr>
        <w:jc w:val="both"/>
      </w:pPr>
    </w:p>
    <w:p w14:paraId="1D70C0E0" w14:textId="06EC47F9" w:rsidR="00BE6A05" w:rsidRDefault="00A05463" w:rsidP="00A05463">
      <w:pPr>
        <w:pStyle w:val="Documentname"/>
        <w:rPr>
          <w:ins w:id="0" w:author="Jakob Bang" w:date="2019-04-04T11:44:00Z"/>
          <w:bCs/>
        </w:rPr>
      </w:pPr>
      <w:r>
        <w:rPr>
          <w:bCs/>
        </w:rPr>
        <w:t>The use</w:t>
      </w:r>
      <w:r w:rsidR="00BE6A05" w:rsidRPr="00C55CFD">
        <w:rPr>
          <w:bCs/>
        </w:rPr>
        <w:t xml:space="preserve"> </w:t>
      </w:r>
      <w:r>
        <w:rPr>
          <w:bCs/>
        </w:rPr>
        <w:t>of the</w:t>
      </w:r>
      <w:r w:rsidR="00BE6A05">
        <w:rPr>
          <w:bCs/>
        </w:rPr>
        <w:t xml:space="preserve"> S</w:t>
      </w:r>
      <w:r>
        <w:rPr>
          <w:bCs/>
        </w:rPr>
        <w:t>implified IALA Risk</w:t>
      </w:r>
      <w:r w:rsidR="00BE6A05">
        <w:rPr>
          <w:bCs/>
        </w:rPr>
        <w:t xml:space="preserve"> A</w:t>
      </w:r>
      <w:r>
        <w:rPr>
          <w:bCs/>
        </w:rPr>
        <w:t>ssessment</w:t>
      </w:r>
      <w:r w:rsidR="00BE6A05">
        <w:rPr>
          <w:bCs/>
        </w:rPr>
        <w:t xml:space="preserve"> M</w:t>
      </w:r>
      <w:r>
        <w:rPr>
          <w:bCs/>
        </w:rPr>
        <w:t>ethod</w:t>
      </w:r>
      <w:r w:rsidR="00BE6A05">
        <w:rPr>
          <w:bCs/>
        </w:rPr>
        <w:t xml:space="preserve"> (SIRA)</w:t>
      </w:r>
      <w:ins w:id="1" w:author="Jakob Bang" w:date="2019-04-03T09:24:00Z">
        <w:r w:rsidR="00A30A9E">
          <w:rPr>
            <w:bCs/>
          </w:rPr>
          <w:t>_ARM9 working document</w:t>
        </w:r>
      </w:ins>
    </w:p>
    <w:p w14:paraId="3191E0D8" w14:textId="37F58446" w:rsidR="00FA656F" w:rsidRDefault="00FA656F" w:rsidP="00A05463">
      <w:pPr>
        <w:pStyle w:val="Documentname"/>
        <w:rPr>
          <w:ins w:id="2" w:author="Jakob Bang" w:date="2019-04-04T11:44:00Z"/>
          <w:bCs/>
        </w:rPr>
      </w:pPr>
    </w:p>
    <w:p w14:paraId="60E03098" w14:textId="77777777" w:rsidR="00FA656F" w:rsidRDefault="00FA656F" w:rsidP="00A05463">
      <w:pPr>
        <w:pStyle w:val="Documentname"/>
        <w:rPr>
          <w:bCs/>
        </w:rPr>
      </w:pPr>
    </w:p>
    <w:p w14:paraId="4AFE5E7C" w14:textId="77777777" w:rsidR="004B7492" w:rsidRDefault="004B7492" w:rsidP="009B2D7D">
      <w:pPr>
        <w:jc w:val="both"/>
      </w:pPr>
    </w:p>
    <w:p w14:paraId="1B7BA765" w14:textId="1BFB919C" w:rsidR="004B7492" w:rsidRDefault="00FA0508" w:rsidP="009B2D7D">
      <w:pPr>
        <w:jc w:val="both"/>
        <w:rPr>
          <w:ins w:id="3" w:author="Jakob Bang" w:date="2019-04-04T11:51:00Z"/>
          <w:sz w:val="24"/>
          <w:szCs w:val="24"/>
        </w:rPr>
      </w:pPr>
      <w:ins w:id="4" w:author="Jakob Bang" w:date="2019-04-04T11:51:00Z">
        <w:r w:rsidRPr="00FA0508">
          <w:rPr>
            <w:sz w:val="24"/>
            <w:szCs w:val="24"/>
            <w:rPrChange w:id="5" w:author="Jakob Bang" w:date="2019-04-04T11:51:00Z">
              <w:rPr/>
            </w:rPrChange>
          </w:rPr>
          <w:t>Headlines for ARM10</w:t>
        </w:r>
        <w:r>
          <w:rPr>
            <w:sz w:val="24"/>
            <w:szCs w:val="24"/>
          </w:rPr>
          <w:t>:</w:t>
        </w:r>
      </w:ins>
    </w:p>
    <w:p w14:paraId="1D0DC5F2" w14:textId="7AF40CA9" w:rsidR="00FA0508" w:rsidRDefault="00FA0508">
      <w:pPr>
        <w:pStyle w:val="ListParagraph"/>
        <w:numPr>
          <w:ilvl w:val="0"/>
          <w:numId w:val="34"/>
        </w:numPr>
        <w:jc w:val="both"/>
        <w:rPr>
          <w:ins w:id="6" w:author="Jakob Bang" w:date="2019-04-04T11:53:00Z"/>
        </w:rPr>
        <w:pPrChange w:id="7" w:author="Jakob Bang" w:date="2019-04-04T11:53:00Z">
          <w:pPr>
            <w:jc w:val="both"/>
          </w:pPr>
        </w:pPrChange>
      </w:pPr>
      <w:ins w:id="8" w:author="Jakob Bang" w:date="2019-04-04T11:52:00Z">
        <w:r w:rsidRPr="00FA0508">
          <w:t xml:space="preserve">Is the structure </w:t>
        </w:r>
      </w:ins>
      <w:ins w:id="9" w:author="Jakob Bang" w:date="2019-04-04T11:53:00Z">
        <w:r w:rsidRPr="00FA0508">
          <w:t xml:space="preserve">and annexes </w:t>
        </w:r>
      </w:ins>
      <w:ins w:id="10" w:author="Jakob Bang" w:date="2019-04-04T11:52:00Z">
        <w:r w:rsidRPr="00FA0508">
          <w:t>ok</w:t>
        </w:r>
      </w:ins>
      <w:ins w:id="11" w:author="Jakob Bang" w:date="2019-04-04T11:53:00Z">
        <w:r w:rsidRPr="00FA0508">
          <w:t xml:space="preserve"> ?</w:t>
        </w:r>
      </w:ins>
    </w:p>
    <w:p w14:paraId="7F96A002" w14:textId="54D9E507" w:rsidR="00FA0508" w:rsidRDefault="00FA0508">
      <w:pPr>
        <w:pStyle w:val="ListParagraph"/>
        <w:numPr>
          <w:ilvl w:val="0"/>
          <w:numId w:val="34"/>
        </w:numPr>
        <w:jc w:val="both"/>
        <w:rPr>
          <w:ins w:id="12" w:author="Jakob Bang" w:date="2019-04-04T11:54:00Z"/>
        </w:rPr>
        <w:pPrChange w:id="13" w:author="Jakob Bang" w:date="2019-04-04T11:53:00Z">
          <w:pPr>
            <w:jc w:val="both"/>
          </w:pPr>
        </w:pPrChange>
      </w:pPr>
      <w:ins w:id="14" w:author="Jakob Bang" w:date="2019-04-04T11:53:00Z">
        <w:r>
          <w:t>Rewrite the “Introduction</w:t>
        </w:r>
      </w:ins>
      <w:ins w:id="15" w:author="Jakob Bang" w:date="2019-04-04T11:54:00Z">
        <w:r>
          <w:t>”</w:t>
        </w:r>
      </w:ins>
    </w:p>
    <w:p w14:paraId="46341CED" w14:textId="62090C85" w:rsidR="00FA0508" w:rsidRDefault="00FA0508">
      <w:pPr>
        <w:pStyle w:val="ListParagraph"/>
        <w:numPr>
          <w:ilvl w:val="0"/>
          <w:numId w:val="34"/>
        </w:numPr>
        <w:jc w:val="both"/>
        <w:rPr>
          <w:ins w:id="16" w:author="Jakob Bang" w:date="2019-04-04T11:55:00Z"/>
        </w:rPr>
        <w:pPrChange w:id="17" w:author="Jakob Bang" w:date="2019-04-04T11:53:00Z">
          <w:pPr>
            <w:jc w:val="both"/>
          </w:pPr>
        </w:pPrChange>
      </w:pPr>
      <w:ins w:id="18" w:author="Jakob Bang" w:date="2019-04-04T11:54:00Z">
        <w:r>
          <w:t>Do we need “Background”</w:t>
        </w:r>
      </w:ins>
    </w:p>
    <w:p w14:paraId="10322AD4" w14:textId="0F6DD6B5" w:rsidR="00FA0508" w:rsidRDefault="00FA0508">
      <w:pPr>
        <w:pStyle w:val="ListParagraph"/>
        <w:numPr>
          <w:ilvl w:val="0"/>
          <w:numId w:val="34"/>
        </w:numPr>
        <w:jc w:val="both"/>
        <w:rPr>
          <w:ins w:id="19" w:author="Jakob Bang" w:date="2019-04-04T11:56:00Z"/>
        </w:rPr>
        <w:pPrChange w:id="20" w:author="Jakob Bang" w:date="2019-04-04T11:53:00Z">
          <w:pPr>
            <w:jc w:val="both"/>
          </w:pPr>
        </w:pPrChange>
      </w:pPr>
      <w:ins w:id="21" w:author="Jakob Bang" w:date="2019-04-04T11:55:00Z">
        <w:r>
          <w:t>“P</w:t>
        </w:r>
        <w:r w:rsidRPr="00FA0508">
          <w:t>robability (or likelihood</w:t>
        </w:r>
        <w:r>
          <w:t>) etc.</w:t>
        </w:r>
      </w:ins>
      <w:ins w:id="22" w:author="Jakob Bang" w:date="2019-04-04T11:56:00Z">
        <w:r>
          <w:t>”</w:t>
        </w:r>
      </w:ins>
      <w:ins w:id="23" w:author="Jakob Bang" w:date="2019-04-04T11:55:00Z">
        <w:r>
          <w:t xml:space="preserve"> must be </w:t>
        </w:r>
      </w:ins>
      <w:ins w:id="24" w:author="Jakob Bang" w:date="2019-04-04T11:56:00Z">
        <w:r>
          <w:t>aligned</w:t>
        </w:r>
      </w:ins>
      <w:ins w:id="25" w:author="Jakob Bang" w:date="2019-04-04T11:55:00Z">
        <w:r>
          <w:t xml:space="preserve"> </w:t>
        </w:r>
      </w:ins>
      <w:ins w:id="26" w:author="Jakob Bang" w:date="2019-04-04T11:56:00Z">
        <w:r>
          <w:t>with G1018</w:t>
        </w:r>
      </w:ins>
    </w:p>
    <w:p w14:paraId="03D2A2C4" w14:textId="423070AE" w:rsidR="00FA0508" w:rsidRDefault="00FA0508">
      <w:pPr>
        <w:pStyle w:val="ListParagraph"/>
        <w:numPr>
          <w:ilvl w:val="0"/>
          <w:numId w:val="34"/>
        </w:numPr>
        <w:jc w:val="both"/>
        <w:rPr>
          <w:ins w:id="27" w:author="Jakob Bang" w:date="2019-04-04T12:00:00Z"/>
        </w:rPr>
        <w:pPrChange w:id="28" w:author="Jakob Bang" w:date="2019-04-04T11:53:00Z">
          <w:pPr>
            <w:jc w:val="both"/>
          </w:pPr>
        </w:pPrChange>
      </w:pPr>
      <w:ins w:id="29" w:author="Jakob Bang" w:date="2019-04-04T11:58:00Z">
        <w:r w:rsidRPr="00FA0508">
          <w:t xml:space="preserve">The SIRA risk assessment process </w:t>
        </w:r>
      </w:ins>
      <w:ins w:id="30" w:author="Jakob Bang" w:date="2019-04-04T11:59:00Z">
        <w:r>
          <w:t xml:space="preserve">steps </w:t>
        </w:r>
      </w:ins>
      <w:ins w:id="31" w:author="Jakob Bang" w:date="2019-04-04T11:58:00Z">
        <w:r>
          <w:t>must be</w:t>
        </w:r>
        <w:r w:rsidRPr="00FA0508">
          <w:t xml:space="preserve"> </w:t>
        </w:r>
        <w:r>
          <w:t>aligned</w:t>
        </w:r>
        <w:r w:rsidRPr="00FA0508">
          <w:t xml:space="preserve"> </w:t>
        </w:r>
      </w:ins>
      <w:ins w:id="32" w:author="Jakob Bang" w:date="2019-04-04T11:59:00Z">
        <w:r>
          <w:t>with</w:t>
        </w:r>
      </w:ins>
      <w:ins w:id="33" w:author="Jakob Bang" w:date="2019-04-04T11:58:00Z">
        <w:r w:rsidRPr="00FA0508">
          <w:t xml:space="preserve"> </w:t>
        </w:r>
        <w:r>
          <w:t>G1018</w:t>
        </w:r>
      </w:ins>
    </w:p>
    <w:p w14:paraId="575FA511" w14:textId="7C43872D" w:rsidR="00756E99" w:rsidRDefault="00756E99">
      <w:pPr>
        <w:pStyle w:val="ListParagraph"/>
        <w:numPr>
          <w:ilvl w:val="0"/>
          <w:numId w:val="34"/>
        </w:numPr>
        <w:jc w:val="both"/>
        <w:rPr>
          <w:ins w:id="34" w:author="Jakob Bang" w:date="2019-04-04T12:01:00Z"/>
        </w:rPr>
        <w:pPrChange w:id="35" w:author="Jakob Bang" w:date="2019-04-04T11:53:00Z">
          <w:pPr>
            <w:jc w:val="both"/>
          </w:pPr>
        </w:pPrChange>
      </w:pPr>
      <w:ins w:id="36" w:author="Jakob Bang" w:date="2019-04-04T12:00:00Z">
        <w:r>
          <w:t>The text from the AMSA document must be merged into the guideline</w:t>
        </w:r>
      </w:ins>
    </w:p>
    <w:p w14:paraId="45A5CC8C" w14:textId="46BB82CC" w:rsidR="00756E99" w:rsidRDefault="00756E99">
      <w:pPr>
        <w:pStyle w:val="ListParagraph"/>
        <w:numPr>
          <w:ilvl w:val="0"/>
          <w:numId w:val="34"/>
        </w:numPr>
        <w:jc w:val="both"/>
        <w:rPr>
          <w:ins w:id="37" w:author="Jakob Bang" w:date="2019-04-04T12:02:00Z"/>
        </w:rPr>
        <w:pPrChange w:id="38" w:author="Jakob Bang" w:date="2019-04-04T11:53:00Z">
          <w:pPr>
            <w:jc w:val="both"/>
          </w:pPr>
        </w:pPrChange>
      </w:pPr>
      <w:ins w:id="39" w:author="Jakob Bang" w:date="2019-04-04T12:01:00Z">
        <w:r>
          <w:t xml:space="preserve">Improve the zone definition and figure </w:t>
        </w:r>
      </w:ins>
    </w:p>
    <w:p w14:paraId="51F68C3D" w14:textId="6D1FF98E" w:rsidR="00756E99" w:rsidRPr="00756E99" w:rsidRDefault="00756E99" w:rsidP="00756E99">
      <w:pPr>
        <w:pStyle w:val="ListParagraph"/>
        <w:numPr>
          <w:ilvl w:val="0"/>
          <w:numId w:val="34"/>
        </w:numPr>
        <w:rPr>
          <w:ins w:id="40" w:author="Jakob Bang" w:date="2019-04-04T12:02:00Z"/>
        </w:rPr>
      </w:pPr>
      <w:ins w:id="41" w:author="Jakob Bang" w:date="2019-04-04T12:02:00Z">
        <w:r>
          <w:t>S</w:t>
        </w:r>
        <w:r w:rsidRPr="00756E99">
          <w:t>election of zones</w:t>
        </w:r>
        <w:r>
          <w:t>: combine and merged for MSA text</w:t>
        </w:r>
      </w:ins>
    </w:p>
    <w:p w14:paraId="229598B0" w14:textId="33561E7D" w:rsidR="00756E99" w:rsidRDefault="00756E99">
      <w:pPr>
        <w:pStyle w:val="ListParagraph"/>
        <w:numPr>
          <w:ilvl w:val="0"/>
          <w:numId w:val="34"/>
        </w:numPr>
        <w:jc w:val="both"/>
        <w:rPr>
          <w:ins w:id="42" w:author="Jakob Bang" w:date="2019-04-04T12:06:00Z"/>
        </w:rPr>
        <w:pPrChange w:id="43" w:author="Jakob Bang" w:date="2019-04-04T11:53:00Z">
          <w:pPr>
            <w:jc w:val="both"/>
          </w:pPr>
        </w:pPrChange>
      </w:pPr>
      <w:ins w:id="44" w:author="Jakob Bang" w:date="2019-04-04T12:04:00Z">
        <w:r>
          <w:t>Extend the last matrix with “Existing risk control measures/Additional risk control measures”</w:t>
        </w:r>
      </w:ins>
    </w:p>
    <w:p w14:paraId="09DC76C2" w14:textId="31F3F5D5" w:rsidR="00756E99" w:rsidRPr="00FA0508" w:rsidRDefault="00756E99">
      <w:pPr>
        <w:pStyle w:val="ListParagraph"/>
        <w:numPr>
          <w:ilvl w:val="0"/>
          <w:numId w:val="34"/>
        </w:numPr>
        <w:jc w:val="both"/>
        <w:pPrChange w:id="45" w:author="Jakob Bang" w:date="2019-04-04T11:53:00Z">
          <w:pPr>
            <w:jc w:val="both"/>
          </w:pPr>
        </w:pPrChange>
      </w:pPr>
      <w:ins w:id="46" w:author="Jakob Bang" w:date="2019-04-04T12:06:00Z">
        <w:r>
          <w:t>New annex about “Reporting”, based on the template in the AMSA Document.</w:t>
        </w:r>
      </w:ins>
    </w:p>
    <w:p w14:paraId="71D19A31" w14:textId="77777777" w:rsidR="004B7492" w:rsidRDefault="004B7492" w:rsidP="009B2D7D">
      <w:pPr>
        <w:jc w:val="both"/>
      </w:pPr>
    </w:p>
    <w:p w14:paraId="1115351A" w14:textId="77777777" w:rsidR="004B7492" w:rsidRDefault="004B7492" w:rsidP="009B2D7D">
      <w:pPr>
        <w:jc w:val="both"/>
      </w:pPr>
    </w:p>
    <w:p w14:paraId="75A2DE1D" w14:textId="77777777" w:rsidR="004B7492" w:rsidRDefault="004B7492" w:rsidP="009B2D7D">
      <w:pPr>
        <w:jc w:val="both"/>
      </w:pPr>
    </w:p>
    <w:p w14:paraId="042FFD2B" w14:textId="77777777" w:rsidR="004B7492" w:rsidRDefault="004B7492" w:rsidP="009B2D7D">
      <w:pPr>
        <w:jc w:val="both"/>
      </w:pPr>
    </w:p>
    <w:p w14:paraId="40100D33" w14:textId="77777777" w:rsidR="004B7492" w:rsidRDefault="004B7492" w:rsidP="009B2D7D">
      <w:pPr>
        <w:jc w:val="both"/>
      </w:pPr>
    </w:p>
    <w:p w14:paraId="42D7284E" w14:textId="77777777" w:rsidR="004B7492" w:rsidRDefault="004B7492" w:rsidP="009B2D7D">
      <w:pPr>
        <w:jc w:val="both"/>
      </w:pPr>
    </w:p>
    <w:p w14:paraId="53321CD0" w14:textId="77777777" w:rsidR="004B7492" w:rsidRPr="00C55CFD" w:rsidRDefault="004B7492" w:rsidP="009B2D7D">
      <w:pPr>
        <w:jc w:val="both"/>
      </w:pPr>
    </w:p>
    <w:p w14:paraId="681DE662" w14:textId="77777777" w:rsidR="004E0BBB" w:rsidRPr="00C55CFD" w:rsidRDefault="004E0BBB" w:rsidP="009B2D7D">
      <w:pPr>
        <w:jc w:val="both"/>
      </w:pPr>
    </w:p>
    <w:p w14:paraId="5E1C3808" w14:textId="77777777" w:rsidR="004E0BBB" w:rsidRDefault="004E0BBB" w:rsidP="009B2D7D">
      <w:pPr>
        <w:jc w:val="both"/>
      </w:pPr>
    </w:p>
    <w:p w14:paraId="26B0F512" w14:textId="77777777" w:rsidR="004B7492" w:rsidRDefault="004B7492" w:rsidP="009B2D7D">
      <w:pPr>
        <w:jc w:val="both"/>
      </w:pPr>
    </w:p>
    <w:p w14:paraId="6DB667FD" w14:textId="77777777" w:rsidR="004B7492" w:rsidRDefault="004B7492" w:rsidP="009B2D7D">
      <w:pPr>
        <w:jc w:val="both"/>
      </w:pPr>
    </w:p>
    <w:p w14:paraId="09C03473" w14:textId="77777777" w:rsidR="004B7492" w:rsidRDefault="004B7492" w:rsidP="009B2D7D">
      <w:pPr>
        <w:jc w:val="both"/>
      </w:pPr>
    </w:p>
    <w:p w14:paraId="2DA8C3AB" w14:textId="77777777" w:rsidR="004B7492" w:rsidRDefault="004B7492" w:rsidP="009B2D7D">
      <w:pPr>
        <w:jc w:val="both"/>
      </w:pPr>
    </w:p>
    <w:p w14:paraId="3E67512F" w14:textId="77777777" w:rsidR="004B7492" w:rsidRDefault="004B7492" w:rsidP="009B2D7D">
      <w:pPr>
        <w:jc w:val="both"/>
      </w:pPr>
    </w:p>
    <w:p w14:paraId="1C15F9B2" w14:textId="77777777" w:rsidR="004B7492" w:rsidRDefault="004B7492" w:rsidP="009B2D7D">
      <w:pPr>
        <w:jc w:val="both"/>
      </w:pPr>
    </w:p>
    <w:p w14:paraId="1218F104" w14:textId="77777777" w:rsidR="004B7492" w:rsidRDefault="004B7492" w:rsidP="009B2D7D">
      <w:pPr>
        <w:jc w:val="both"/>
      </w:pPr>
    </w:p>
    <w:p w14:paraId="61E2E7A4" w14:textId="77777777" w:rsidR="004B7492" w:rsidRDefault="004B7492" w:rsidP="009B2D7D">
      <w:pPr>
        <w:jc w:val="both"/>
      </w:pPr>
    </w:p>
    <w:p w14:paraId="3396ED4A" w14:textId="77777777" w:rsidR="00A05463" w:rsidRDefault="00A05463" w:rsidP="009B2D7D">
      <w:pPr>
        <w:jc w:val="both"/>
      </w:pPr>
    </w:p>
    <w:p w14:paraId="40AC1E9F" w14:textId="77777777" w:rsidR="00A05463" w:rsidRPr="00C55CFD" w:rsidRDefault="00A05463" w:rsidP="009B2D7D">
      <w:pPr>
        <w:jc w:val="both"/>
      </w:pPr>
    </w:p>
    <w:p w14:paraId="7B9E8376" w14:textId="77777777" w:rsidR="004E0BBB" w:rsidRPr="00C55CFD" w:rsidRDefault="004E0BBB" w:rsidP="009B2D7D">
      <w:pPr>
        <w:jc w:val="both"/>
      </w:pPr>
    </w:p>
    <w:p w14:paraId="0B26500A" w14:textId="77777777" w:rsidR="004E0BBB" w:rsidRPr="00C55CFD" w:rsidRDefault="004E0BBB" w:rsidP="009B2D7D">
      <w:pPr>
        <w:jc w:val="both"/>
      </w:pPr>
    </w:p>
    <w:p w14:paraId="48B1E369" w14:textId="638BD538" w:rsidR="004E0BBB" w:rsidRPr="00C55CFD" w:rsidRDefault="004E0BBB" w:rsidP="009B2D7D">
      <w:pPr>
        <w:pStyle w:val="Editionnumber"/>
        <w:jc w:val="both"/>
      </w:pPr>
      <w:r w:rsidRPr="00C55CFD">
        <w:t>Edition 1.0</w:t>
      </w:r>
      <w:r w:rsidR="009A6D95">
        <w:t xml:space="preserve"> </w:t>
      </w:r>
    </w:p>
    <w:p w14:paraId="6B6E09AF" w14:textId="60D84620" w:rsidR="004E0BBB" w:rsidRPr="00C55CFD" w:rsidRDefault="004E0BBB" w:rsidP="009B2D7D">
      <w:pPr>
        <w:pStyle w:val="Documentdate"/>
        <w:jc w:val="both"/>
      </w:pPr>
      <w:r w:rsidRPr="00C55CFD">
        <w:t>D</w:t>
      </w:r>
      <w:r w:rsidR="004B39E5" w:rsidRPr="00C55CFD">
        <w:t>ecember 201</w:t>
      </w:r>
      <w:r w:rsidR="00C34D72">
        <w:t>7</w:t>
      </w:r>
    </w:p>
    <w:p w14:paraId="3F79638B" w14:textId="60660928" w:rsidR="00BC27F6" w:rsidRDefault="00BC27F6" w:rsidP="00EE6F70">
      <w:pPr>
        <w:tabs>
          <w:tab w:val="left" w:pos="2300"/>
        </w:tabs>
        <w:rPr>
          <w:ins w:id="47" w:author="Jakob Bang" w:date="2019-04-04T11:50:00Z"/>
        </w:rPr>
      </w:pPr>
    </w:p>
    <w:p w14:paraId="457A2A68" w14:textId="0370A917" w:rsidR="00FA0508" w:rsidRDefault="00FA0508" w:rsidP="00EE6F70">
      <w:pPr>
        <w:tabs>
          <w:tab w:val="left" w:pos="2300"/>
        </w:tabs>
        <w:rPr>
          <w:ins w:id="48" w:author="Jakob Bang" w:date="2019-04-04T11:50:00Z"/>
        </w:rPr>
      </w:pPr>
    </w:p>
    <w:p w14:paraId="14139759" w14:textId="7BD26762" w:rsidR="00FA0508" w:rsidRDefault="00FA0508" w:rsidP="00EE6F70">
      <w:pPr>
        <w:tabs>
          <w:tab w:val="left" w:pos="2300"/>
        </w:tabs>
        <w:rPr>
          <w:ins w:id="49" w:author="Jakob Bang" w:date="2019-04-04T11:50:00Z"/>
        </w:rPr>
      </w:pPr>
    </w:p>
    <w:p w14:paraId="51D516C2" w14:textId="5EF48D47" w:rsidR="00FA0508" w:rsidRDefault="00FA0508" w:rsidP="00EE6F70">
      <w:pPr>
        <w:tabs>
          <w:tab w:val="left" w:pos="2300"/>
        </w:tabs>
        <w:rPr>
          <w:ins w:id="50" w:author="Jakob Bang" w:date="2019-04-04T11:50:00Z"/>
        </w:rPr>
      </w:pPr>
    </w:p>
    <w:p w14:paraId="66DCB761" w14:textId="77777777" w:rsidR="00FA0508" w:rsidRPr="00EE6F70" w:rsidRDefault="00FA0508" w:rsidP="00EE6F70">
      <w:pPr>
        <w:tabs>
          <w:tab w:val="left" w:pos="2300"/>
        </w:tabs>
        <w:sectPr w:rsidR="00FA0508" w:rsidRPr="00EE6F70" w:rsidSect="007E30DF">
          <w:headerReference w:type="even" r:id="rId13"/>
          <w:headerReference w:type="default" r:id="rId14"/>
          <w:footerReference w:type="even" r:id="rId15"/>
          <w:footerReference w:type="default" r:id="rId16"/>
          <w:headerReference w:type="first" r:id="rId17"/>
          <w:footerReference w:type="first" r:id="rId18"/>
          <w:type w:val="continuous"/>
          <w:pgSz w:w="11906" w:h="16838" w:code="9"/>
          <w:pgMar w:top="567" w:right="1276" w:bottom="2495" w:left="1276" w:header="567" w:footer="567" w:gutter="0"/>
          <w:cols w:space="708"/>
          <w:docGrid w:linePitch="360"/>
        </w:sectPr>
      </w:pPr>
    </w:p>
    <w:tbl>
      <w:tblPr>
        <w:tblW w:w="10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5742"/>
        <w:gridCol w:w="2591"/>
      </w:tblGrid>
      <w:tr w:rsidR="009E5CD1" w:rsidRPr="00405755" w14:paraId="511E60CC" w14:textId="77777777" w:rsidTr="006B5E8F">
        <w:tc>
          <w:tcPr>
            <w:tcW w:w="1908" w:type="dxa"/>
          </w:tcPr>
          <w:p w14:paraId="239E84BB" w14:textId="77777777" w:rsidR="009E5CD1" w:rsidRPr="00405755" w:rsidRDefault="009E5CD1" w:rsidP="006B5E8F">
            <w:pPr>
              <w:pStyle w:val="Tabletexttitle"/>
            </w:pPr>
            <w:r w:rsidRPr="00405755">
              <w:lastRenderedPageBreak/>
              <w:t>Date</w:t>
            </w:r>
          </w:p>
        </w:tc>
        <w:tc>
          <w:tcPr>
            <w:tcW w:w="5742" w:type="dxa"/>
          </w:tcPr>
          <w:p w14:paraId="1356C670" w14:textId="77777777" w:rsidR="009E5CD1" w:rsidRPr="00405755" w:rsidRDefault="009E5CD1" w:rsidP="006B5E8F">
            <w:pPr>
              <w:pStyle w:val="Tabletexttitle"/>
            </w:pPr>
            <w:r>
              <w:t>Details</w:t>
            </w:r>
          </w:p>
        </w:tc>
        <w:tc>
          <w:tcPr>
            <w:tcW w:w="2591" w:type="dxa"/>
          </w:tcPr>
          <w:p w14:paraId="03077BA0" w14:textId="77777777" w:rsidR="009E5CD1" w:rsidRPr="00405755" w:rsidRDefault="009E5CD1" w:rsidP="006B5E8F">
            <w:pPr>
              <w:pStyle w:val="Tabletexttitle"/>
              <w:ind w:right="112"/>
            </w:pPr>
            <w:r>
              <w:t>Approval</w:t>
            </w:r>
          </w:p>
        </w:tc>
      </w:tr>
      <w:tr w:rsidR="009E5CD1" w:rsidRPr="00405755" w14:paraId="133FF786" w14:textId="77777777" w:rsidTr="006B5E8F">
        <w:trPr>
          <w:trHeight w:val="851"/>
        </w:trPr>
        <w:tc>
          <w:tcPr>
            <w:tcW w:w="1908" w:type="dxa"/>
            <w:vAlign w:val="center"/>
          </w:tcPr>
          <w:p w14:paraId="15744A61" w14:textId="77777777" w:rsidR="009E5CD1" w:rsidRPr="00405755" w:rsidRDefault="009E5CD1" w:rsidP="006B5E8F">
            <w:pPr>
              <w:pStyle w:val="Tabletext"/>
            </w:pPr>
            <w:r>
              <w:t>December 2017</w:t>
            </w:r>
          </w:p>
        </w:tc>
        <w:tc>
          <w:tcPr>
            <w:tcW w:w="5742" w:type="dxa"/>
            <w:vAlign w:val="center"/>
          </w:tcPr>
          <w:p w14:paraId="295634AB" w14:textId="77777777" w:rsidR="009E5CD1" w:rsidRPr="00405755" w:rsidRDefault="009E5CD1" w:rsidP="006B5E8F">
            <w:pPr>
              <w:pStyle w:val="Tabletext"/>
            </w:pPr>
            <w:r>
              <w:t>1</w:t>
            </w:r>
            <w:r w:rsidRPr="002E03DC">
              <w:rPr>
                <w:vertAlign w:val="superscript"/>
              </w:rPr>
              <w:t>st</w:t>
            </w:r>
            <w:r>
              <w:t xml:space="preserve"> issue</w:t>
            </w:r>
          </w:p>
        </w:tc>
        <w:tc>
          <w:tcPr>
            <w:tcW w:w="2591" w:type="dxa"/>
            <w:vAlign w:val="center"/>
          </w:tcPr>
          <w:p w14:paraId="6B2F5E42" w14:textId="4C708F29" w:rsidR="009E5CD1" w:rsidRPr="00405755" w:rsidRDefault="009E5CD1" w:rsidP="00A05463">
            <w:pPr>
              <w:pStyle w:val="Tabletext"/>
            </w:pPr>
            <w:r>
              <w:t>Council 65</w:t>
            </w:r>
          </w:p>
        </w:tc>
      </w:tr>
      <w:tr w:rsidR="00823B7C" w:rsidRPr="00405755" w14:paraId="465E315B" w14:textId="77777777" w:rsidTr="006B5E8F">
        <w:trPr>
          <w:trHeight w:val="851"/>
        </w:trPr>
        <w:tc>
          <w:tcPr>
            <w:tcW w:w="1908" w:type="dxa"/>
            <w:vAlign w:val="center"/>
          </w:tcPr>
          <w:p w14:paraId="7E4AD023" w14:textId="77777777" w:rsidR="00823B7C" w:rsidRDefault="00823B7C" w:rsidP="006B5E8F">
            <w:pPr>
              <w:pStyle w:val="Tabletext"/>
            </w:pPr>
          </w:p>
        </w:tc>
        <w:tc>
          <w:tcPr>
            <w:tcW w:w="5742" w:type="dxa"/>
            <w:vAlign w:val="center"/>
          </w:tcPr>
          <w:p w14:paraId="171FD7C3" w14:textId="77777777" w:rsidR="00823B7C" w:rsidRDefault="00823B7C" w:rsidP="006B5E8F">
            <w:pPr>
              <w:pStyle w:val="Tabletext"/>
            </w:pPr>
          </w:p>
        </w:tc>
        <w:tc>
          <w:tcPr>
            <w:tcW w:w="2591" w:type="dxa"/>
            <w:vAlign w:val="center"/>
          </w:tcPr>
          <w:p w14:paraId="3BA50FDC" w14:textId="77777777" w:rsidR="00823B7C" w:rsidRDefault="00823B7C" w:rsidP="00A05463">
            <w:pPr>
              <w:pStyle w:val="Tabletext"/>
            </w:pPr>
          </w:p>
        </w:tc>
      </w:tr>
      <w:tr w:rsidR="00823B7C" w:rsidRPr="00405755" w14:paraId="62880B51" w14:textId="77777777" w:rsidTr="006B5E8F">
        <w:trPr>
          <w:trHeight w:val="851"/>
        </w:trPr>
        <w:tc>
          <w:tcPr>
            <w:tcW w:w="1908" w:type="dxa"/>
            <w:vAlign w:val="center"/>
          </w:tcPr>
          <w:p w14:paraId="0E1B0255" w14:textId="77777777" w:rsidR="00823B7C" w:rsidRDefault="00823B7C" w:rsidP="006B5E8F">
            <w:pPr>
              <w:pStyle w:val="Tabletext"/>
            </w:pPr>
          </w:p>
        </w:tc>
        <w:tc>
          <w:tcPr>
            <w:tcW w:w="5742" w:type="dxa"/>
            <w:vAlign w:val="center"/>
          </w:tcPr>
          <w:p w14:paraId="3D3520C4" w14:textId="77777777" w:rsidR="00823B7C" w:rsidRDefault="00823B7C" w:rsidP="006B5E8F">
            <w:pPr>
              <w:pStyle w:val="Tabletext"/>
            </w:pPr>
          </w:p>
        </w:tc>
        <w:tc>
          <w:tcPr>
            <w:tcW w:w="2591" w:type="dxa"/>
            <w:vAlign w:val="center"/>
          </w:tcPr>
          <w:p w14:paraId="3A36C749" w14:textId="77777777" w:rsidR="00823B7C" w:rsidRDefault="00823B7C" w:rsidP="00A05463">
            <w:pPr>
              <w:pStyle w:val="Tabletext"/>
            </w:pPr>
          </w:p>
        </w:tc>
      </w:tr>
    </w:tbl>
    <w:p w14:paraId="0FB7B5A3" w14:textId="09CDCA8E" w:rsidR="005E4659" w:rsidRPr="002F79A4" w:rsidRDefault="005E4659" w:rsidP="002F79A4">
      <w:pPr>
        <w:tabs>
          <w:tab w:val="left" w:pos="582"/>
        </w:tabs>
        <w:sectPr w:rsidR="005E4659" w:rsidRPr="002F79A4" w:rsidSect="00C716E5">
          <w:headerReference w:type="even" r:id="rId19"/>
          <w:headerReference w:type="default" r:id="rId20"/>
          <w:footerReference w:type="default" r:id="rId21"/>
          <w:headerReference w:type="first" r:id="rId22"/>
          <w:pgSz w:w="11906" w:h="16838" w:code="9"/>
          <w:pgMar w:top="567" w:right="794" w:bottom="567" w:left="907" w:header="567" w:footer="850" w:gutter="0"/>
          <w:cols w:space="708"/>
          <w:docGrid w:linePitch="360"/>
        </w:sectPr>
      </w:pPr>
    </w:p>
    <w:p w14:paraId="710C9ECD" w14:textId="77777777" w:rsidR="00DE7712" w:rsidRPr="00DE7712" w:rsidRDefault="00DE7712">
      <w:pPr>
        <w:pStyle w:val="TOC1"/>
        <w:rPr>
          <w:rFonts w:eastAsiaTheme="minorEastAsia"/>
          <w:b w:val="0"/>
          <w:color w:val="auto"/>
          <w:lang w:eastAsia="fr-FR"/>
        </w:rPr>
      </w:pPr>
      <w:r>
        <w:rPr>
          <w:rFonts w:eastAsia="Times New Roman" w:cs="Times New Roman"/>
          <w:szCs w:val="20"/>
        </w:rPr>
        <w:lastRenderedPageBreak/>
        <w:fldChar w:fldCharType="begin"/>
      </w:r>
      <w:r>
        <w:rPr>
          <w:rFonts w:eastAsia="Times New Roman" w:cs="Times New Roman"/>
          <w:szCs w:val="20"/>
        </w:rPr>
        <w:instrText xml:space="preserve"> TOC \o "1-3" \t "Annex;1" </w:instrText>
      </w:r>
      <w:r>
        <w:rPr>
          <w:rFonts w:eastAsia="Times New Roman" w:cs="Times New Roman"/>
          <w:szCs w:val="20"/>
        </w:rPr>
        <w:fldChar w:fldCharType="separate"/>
      </w:r>
      <w:r w:rsidRPr="000566E6">
        <w:t>1.</w:t>
      </w:r>
      <w:r w:rsidRPr="00DE7712">
        <w:rPr>
          <w:rFonts w:eastAsiaTheme="minorEastAsia"/>
          <w:b w:val="0"/>
          <w:color w:val="auto"/>
          <w:lang w:eastAsia="fr-FR"/>
        </w:rPr>
        <w:tab/>
      </w:r>
      <w:r w:rsidRPr="000566E6">
        <w:t>INTRODUCTION</w:t>
      </w:r>
      <w:r>
        <w:tab/>
      </w:r>
      <w:r>
        <w:fldChar w:fldCharType="begin"/>
      </w:r>
      <w:r>
        <w:instrText xml:space="preserve"> PAGEREF _Toc499907901 \h </w:instrText>
      </w:r>
      <w:r>
        <w:fldChar w:fldCharType="separate"/>
      </w:r>
      <w:r w:rsidR="00541DFF">
        <w:t>4</w:t>
      </w:r>
      <w:r>
        <w:fldChar w:fldCharType="end"/>
      </w:r>
    </w:p>
    <w:p w14:paraId="0C352233" w14:textId="77777777" w:rsidR="00DE7712" w:rsidRPr="00DE7712" w:rsidRDefault="00DE7712">
      <w:pPr>
        <w:pStyle w:val="TOC1"/>
        <w:rPr>
          <w:rFonts w:eastAsiaTheme="minorEastAsia"/>
          <w:b w:val="0"/>
          <w:color w:val="auto"/>
          <w:lang w:eastAsia="fr-FR"/>
        </w:rPr>
      </w:pPr>
      <w:r w:rsidRPr="000566E6">
        <w:t>2.</w:t>
      </w:r>
      <w:r w:rsidRPr="00DE7712">
        <w:rPr>
          <w:rFonts w:eastAsiaTheme="minorEastAsia"/>
          <w:b w:val="0"/>
          <w:color w:val="auto"/>
          <w:lang w:eastAsia="fr-FR"/>
        </w:rPr>
        <w:tab/>
      </w:r>
      <w:r w:rsidRPr="000566E6">
        <w:t>BACKGROUND</w:t>
      </w:r>
      <w:r>
        <w:tab/>
      </w:r>
      <w:r>
        <w:fldChar w:fldCharType="begin"/>
      </w:r>
      <w:r>
        <w:instrText xml:space="preserve"> PAGEREF _Toc499907902 \h </w:instrText>
      </w:r>
      <w:r>
        <w:fldChar w:fldCharType="separate"/>
      </w:r>
      <w:r w:rsidR="00541DFF">
        <w:t>4</w:t>
      </w:r>
      <w:r>
        <w:fldChar w:fldCharType="end"/>
      </w:r>
    </w:p>
    <w:p w14:paraId="6D6DBE97" w14:textId="77777777" w:rsidR="00DE7712" w:rsidRPr="00DE7712" w:rsidRDefault="00DE7712">
      <w:pPr>
        <w:pStyle w:val="TOC1"/>
        <w:rPr>
          <w:rFonts w:eastAsiaTheme="minorEastAsia"/>
          <w:b w:val="0"/>
          <w:color w:val="auto"/>
          <w:lang w:eastAsia="fr-FR"/>
        </w:rPr>
      </w:pPr>
      <w:r w:rsidRPr="000566E6">
        <w:t>3.</w:t>
      </w:r>
      <w:r w:rsidRPr="00DE7712">
        <w:rPr>
          <w:rFonts w:eastAsiaTheme="minorEastAsia"/>
          <w:b w:val="0"/>
          <w:color w:val="auto"/>
          <w:lang w:eastAsia="fr-FR"/>
        </w:rPr>
        <w:tab/>
      </w:r>
      <w:r w:rsidRPr="000566E6">
        <w:t>PURPOSE</w:t>
      </w:r>
      <w:r>
        <w:tab/>
      </w:r>
      <w:r>
        <w:fldChar w:fldCharType="begin"/>
      </w:r>
      <w:r>
        <w:instrText xml:space="preserve"> PAGEREF _Toc499907903 \h </w:instrText>
      </w:r>
      <w:r>
        <w:fldChar w:fldCharType="separate"/>
      </w:r>
      <w:r w:rsidR="00541DFF">
        <w:t>4</w:t>
      </w:r>
      <w:r>
        <w:fldChar w:fldCharType="end"/>
      </w:r>
    </w:p>
    <w:p w14:paraId="26358C4F" w14:textId="77777777" w:rsidR="00DE7712" w:rsidRPr="00DE7712" w:rsidRDefault="00DE7712">
      <w:pPr>
        <w:pStyle w:val="TOC1"/>
        <w:rPr>
          <w:rFonts w:eastAsiaTheme="minorEastAsia"/>
          <w:b w:val="0"/>
          <w:color w:val="auto"/>
          <w:lang w:eastAsia="fr-FR"/>
        </w:rPr>
      </w:pPr>
      <w:r w:rsidRPr="000566E6">
        <w:t>4.</w:t>
      </w:r>
      <w:r w:rsidRPr="00DE7712">
        <w:rPr>
          <w:rFonts w:eastAsiaTheme="minorEastAsia"/>
          <w:b w:val="0"/>
          <w:color w:val="auto"/>
          <w:lang w:eastAsia="fr-FR"/>
        </w:rPr>
        <w:tab/>
      </w:r>
      <w:r w:rsidRPr="000566E6">
        <w:t>THE SIRA PROCESS</w:t>
      </w:r>
      <w:r>
        <w:tab/>
      </w:r>
      <w:r>
        <w:fldChar w:fldCharType="begin"/>
      </w:r>
      <w:r>
        <w:instrText xml:space="preserve"> PAGEREF _Toc499907904 \h </w:instrText>
      </w:r>
      <w:r>
        <w:fldChar w:fldCharType="separate"/>
      </w:r>
      <w:r w:rsidR="00541DFF">
        <w:t>5</w:t>
      </w:r>
      <w:r>
        <w:fldChar w:fldCharType="end"/>
      </w:r>
    </w:p>
    <w:p w14:paraId="6F548A70" w14:textId="77777777" w:rsidR="00DE7712" w:rsidRPr="00DE7712" w:rsidRDefault="00DE7712">
      <w:pPr>
        <w:pStyle w:val="TOC2"/>
        <w:rPr>
          <w:rFonts w:eastAsiaTheme="minorEastAsia"/>
          <w:color w:val="auto"/>
          <w:lang w:eastAsia="fr-FR"/>
        </w:rPr>
      </w:pPr>
      <w:r w:rsidRPr="000566E6">
        <w:t>4.1.</w:t>
      </w:r>
      <w:r w:rsidRPr="00DE7712">
        <w:rPr>
          <w:rFonts w:eastAsiaTheme="minorEastAsia"/>
          <w:color w:val="auto"/>
          <w:lang w:eastAsia="fr-FR"/>
        </w:rPr>
        <w:tab/>
      </w:r>
      <w:r>
        <w:t>OVERVIEW</w:t>
      </w:r>
      <w:r>
        <w:tab/>
      </w:r>
      <w:r>
        <w:fldChar w:fldCharType="begin"/>
      </w:r>
      <w:r>
        <w:instrText xml:space="preserve"> PAGEREF _Toc499907905 \h </w:instrText>
      </w:r>
      <w:r>
        <w:fldChar w:fldCharType="separate"/>
      </w:r>
      <w:r w:rsidR="00541DFF">
        <w:t>5</w:t>
      </w:r>
      <w:r>
        <w:fldChar w:fldCharType="end"/>
      </w:r>
    </w:p>
    <w:p w14:paraId="194FDF6E" w14:textId="77777777" w:rsidR="00DE7712" w:rsidRPr="00DE7712" w:rsidRDefault="00DE7712">
      <w:pPr>
        <w:pStyle w:val="TOC2"/>
        <w:rPr>
          <w:rFonts w:eastAsiaTheme="minorEastAsia"/>
          <w:color w:val="auto"/>
          <w:lang w:eastAsia="fr-FR"/>
        </w:rPr>
      </w:pPr>
      <w:r w:rsidRPr="000566E6">
        <w:t>4.2.</w:t>
      </w:r>
      <w:r w:rsidRPr="00DE7712">
        <w:rPr>
          <w:rFonts w:eastAsiaTheme="minorEastAsia"/>
          <w:color w:val="auto"/>
          <w:lang w:eastAsia="fr-FR"/>
        </w:rPr>
        <w:tab/>
      </w:r>
      <w:r>
        <w:t>SELECTION OF ZONES</w:t>
      </w:r>
      <w:r>
        <w:tab/>
      </w:r>
      <w:r>
        <w:fldChar w:fldCharType="begin"/>
      </w:r>
      <w:r>
        <w:instrText xml:space="preserve"> PAGEREF _Toc499907906 \h </w:instrText>
      </w:r>
      <w:r>
        <w:fldChar w:fldCharType="separate"/>
      </w:r>
      <w:r w:rsidR="00541DFF">
        <w:t>6</w:t>
      </w:r>
      <w:r>
        <w:fldChar w:fldCharType="end"/>
      </w:r>
    </w:p>
    <w:p w14:paraId="283B3270" w14:textId="77777777" w:rsidR="00DE7712" w:rsidRPr="00DE7712" w:rsidRDefault="00DE7712">
      <w:pPr>
        <w:pStyle w:val="TOC2"/>
        <w:rPr>
          <w:rFonts w:eastAsiaTheme="minorEastAsia"/>
          <w:color w:val="auto"/>
          <w:lang w:eastAsia="fr-FR"/>
        </w:rPr>
      </w:pPr>
      <w:r w:rsidRPr="000566E6">
        <w:t>4.3.</w:t>
      </w:r>
      <w:r w:rsidRPr="00DE7712">
        <w:rPr>
          <w:rFonts w:eastAsiaTheme="minorEastAsia"/>
          <w:color w:val="auto"/>
          <w:lang w:eastAsia="fr-FR"/>
        </w:rPr>
        <w:tab/>
      </w:r>
      <w:r>
        <w:t>IDENTIFYING HAZARDS</w:t>
      </w:r>
      <w:r>
        <w:tab/>
      </w:r>
      <w:r>
        <w:fldChar w:fldCharType="begin"/>
      </w:r>
      <w:r>
        <w:instrText xml:space="preserve"> PAGEREF _Toc499907907 \h </w:instrText>
      </w:r>
      <w:r>
        <w:fldChar w:fldCharType="separate"/>
      </w:r>
      <w:r w:rsidR="00541DFF">
        <w:t>7</w:t>
      </w:r>
      <w:r>
        <w:fldChar w:fldCharType="end"/>
      </w:r>
    </w:p>
    <w:p w14:paraId="020AC45D" w14:textId="77777777" w:rsidR="00DE7712" w:rsidRPr="00DE7712" w:rsidRDefault="00DE7712">
      <w:pPr>
        <w:pStyle w:val="TOC2"/>
        <w:rPr>
          <w:rFonts w:eastAsiaTheme="minorEastAsia"/>
          <w:color w:val="auto"/>
          <w:lang w:eastAsia="fr-FR"/>
        </w:rPr>
      </w:pPr>
      <w:r w:rsidRPr="000566E6">
        <w:t>4.4.</w:t>
      </w:r>
      <w:r w:rsidRPr="00DE7712">
        <w:rPr>
          <w:rFonts w:eastAsiaTheme="minorEastAsia"/>
          <w:color w:val="auto"/>
          <w:lang w:eastAsia="fr-FR"/>
        </w:rPr>
        <w:tab/>
      </w:r>
      <w:r>
        <w:t>DEVELOP SCENARIOS</w:t>
      </w:r>
      <w:r>
        <w:tab/>
      </w:r>
      <w:r>
        <w:fldChar w:fldCharType="begin"/>
      </w:r>
      <w:r>
        <w:instrText xml:space="preserve"> PAGEREF _Toc499907908 \h </w:instrText>
      </w:r>
      <w:r>
        <w:fldChar w:fldCharType="separate"/>
      </w:r>
      <w:r w:rsidR="00541DFF">
        <w:t>7</w:t>
      </w:r>
      <w:r>
        <w:fldChar w:fldCharType="end"/>
      </w:r>
    </w:p>
    <w:p w14:paraId="721BD6CF" w14:textId="77777777" w:rsidR="00DE7712" w:rsidRPr="00DE7712" w:rsidRDefault="00DE7712">
      <w:pPr>
        <w:pStyle w:val="TOC2"/>
        <w:rPr>
          <w:rFonts w:eastAsiaTheme="minorEastAsia"/>
          <w:color w:val="auto"/>
          <w:lang w:eastAsia="fr-FR"/>
        </w:rPr>
      </w:pPr>
      <w:r w:rsidRPr="000566E6">
        <w:t>4.5.</w:t>
      </w:r>
      <w:r w:rsidRPr="00DE7712">
        <w:rPr>
          <w:rFonts w:eastAsiaTheme="minorEastAsia"/>
          <w:color w:val="auto"/>
          <w:lang w:eastAsia="fr-FR"/>
        </w:rPr>
        <w:tab/>
      </w:r>
      <w:r>
        <w:t>PROBABILITY AND IMPACT</w:t>
      </w:r>
      <w:r>
        <w:tab/>
      </w:r>
      <w:r>
        <w:fldChar w:fldCharType="begin"/>
      </w:r>
      <w:r>
        <w:instrText xml:space="preserve"> PAGEREF _Toc499907909 \h </w:instrText>
      </w:r>
      <w:r>
        <w:fldChar w:fldCharType="separate"/>
      </w:r>
      <w:r w:rsidR="00541DFF">
        <w:t>8</w:t>
      </w:r>
      <w:r>
        <w:fldChar w:fldCharType="end"/>
      </w:r>
    </w:p>
    <w:p w14:paraId="310CB7CB" w14:textId="77777777" w:rsidR="00DE7712" w:rsidRPr="00DE7712" w:rsidRDefault="00DE7712">
      <w:pPr>
        <w:pStyle w:val="TOC2"/>
        <w:rPr>
          <w:rFonts w:eastAsiaTheme="minorEastAsia"/>
          <w:color w:val="auto"/>
          <w:lang w:eastAsia="fr-FR"/>
        </w:rPr>
      </w:pPr>
      <w:r w:rsidRPr="000566E6">
        <w:t>4.6.</w:t>
      </w:r>
      <w:r w:rsidRPr="00DE7712">
        <w:rPr>
          <w:rFonts w:eastAsiaTheme="minorEastAsia"/>
          <w:color w:val="auto"/>
          <w:lang w:eastAsia="fr-FR"/>
        </w:rPr>
        <w:tab/>
      </w:r>
      <w:r>
        <w:t>THE ACCEPTABILITY OF RISK</w:t>
      </w:r>
      <w:r>
        <w:tab/>
      </w:r>
      <w:r>
        <w:fldChar w:fldCharType="begin"/>
      </w:r>
      <w:r>
        <w:instrText xml:space="preserve"> PAGEREF _Toc499907910 \h </w:instrText>
      </w:r>
      <w:r>
        <w:fldChar w:fldCharType="separate"/>
      </w:r>
      <w:r w:rsidR="00541DFF">
        <w:t>9</w:t>
      </w:r>
      <w:r>
        <w:fldChar w:fldCharType="end"/>
      </w:r>
    </w:p>
    <w:p w14:paraId="4FF3A336" w14:textId="77777777" w:rsidR="00DE7712" w:rsidRPr="00DE7712" w:rsidRDefault="00DE7712">
      <w:pPr>
        <w:pStyle w:val="TOC2"/>
        <w:rPr>
          <w:rFonts w:eastAsiaTheme="minorEastAsia"/>
          <w:color w:val="auto"/>
          <w:lang w:eastAsia="fr-FR"/>
        </w:rPr>
      </w:pPr>
      <w:r w:rsidRPr="000566E6">
        <w:t>4.7.</w:t>
      </w:r>
      <w:r w:rsidRPr="00DE7712">
        <w:rPr>
          <w:rFonts w:eastAsiaTheme="minorEastAsia"/>
          <w:color w:val="auto"/>
          <w:lang w:eastAsia="fr-FR"/>
        </w:rPr>
        <w:tab/>
      </w:r>
      <w:r>
        <w:t>RISK CONTROL OPTIONS</w:t>
      </w:r>
      <w:r>
        <w:tab/>
      </w:r>
      <w:r>
        <w:fldChar w:fldCharType="begin"/>
      </w:r>
      <w:r>
        <w:instrText xml:space="preserve"> PAGEREF _Toc499907911 \h </w:instrText>
      </w:r>
      <w:r>
        <w:fldChar w:fldCharType="separate"/>
      </w:r>
      <w:r w:rsidR="00541DFF">
        <w:t>10</w:t>
      </w:r>
      <w:r>
        <w:fldChar w:fldCharType="end"/>
      </w:r>
    </w:p>
    <w:p w14:paraId="50C93EDC" w14:textId="77777777" w:rsidR="00DE7712" w:rsidRPr="00DE7712" w:rsidRDefault="00DE7712">
      <w:pPr>
        <w:pStyle w:val="TOC2"/>
        <w:rPr>
          <w:rFonts w:eastAsiaTheme="minorEastAsia"/>
          <w:color w:val="auto"/>
          <w:lang w:eastAsia="fr-FR"/>
        </w:rPr>
      </w:pPr>
      <w:r w:rsidRPr="000566E6">
        <w:t>4.8.</w:t>
      </w:r>
      <w:r w:rsidRPr="00DE7712">
        <w:rPr>
          <w:rFonts w:eastAsiaTheme="minorEastAsia"/>
          <w:color w:val="auto"/>
          <w:lang w:eastAsia="fr-FR"/>
        </w:rPr>
        <w:tab/>
      </w:r>
      <w:r w:rsidRPr="00DE7712">
        <w:rPr>
          <w:caps/>
        </w:rPr>
        <w:t>Completing the Risk Matrix</w:t>
      </w:r>
      <w:r>
        <w:tab/>
      </w:r>
      <w:r>
        <w:fldChar w:fldCharType="begin"/>
      </w:r>
      <w:r>
        <w:instrText xml:space="preserve"> PAGEREF _Toc499907912 \h </w:instrText>
      </w:r>
      <w:r>
        <w:fldChar w:fldCharType="separate"/>
      </w:r>
      <w:r w:rsidR="00541DFF">
        <w:t>10</w:t>
      </w:r>
      <w:r>
        <w:fldChar w:fldCharType="end"/>
      </w:r>
    </w:p>
    <w:p w14:paraId="537D5B82" w14:textId="77777777" w:rsidR="00DE7712" w:rsidRPr="00DE7712" w:rsidRDefault="00DE7712">
      <w:pPr>
        <w:pStyle w:val="TOC2"/>
        <w:rPr>
          <w:rFonts w:eastAsiaTheme="minorEastAsia"/>
          <w:color w:val="auto"/>
          <w:lang w:eastAsia="fr-FR"/>
        </w:rPr>
      </w:pPr>
      <w:r w:rsidRPr="000566E6">
        <w:t>4.9.</w:t>
      </w:r>
      <w:r w:rsidRPr="00DE7712">
        <w:rPr>
          <w:rFonts w:eastAsiaTheme="minorEastAsia"/>
          <w:color w:val="auto"/>
          <w:lang w:eastAsia="fr-FR"/>
        </w:rPr>
        <w:tab/>
      </w:r>
      <w:r>
        <w:t>REPORTING</w:t>
      </w:r>
      <w:r>
        <w:tab/>
      </w:r>
      <w:r>
        <w:fldChar w:fldCharType="begin"/>
      </w:r>
      <w:r>
        <w:instrText xml:space="preserve"> PAGEREF _Toc499907913 \h </w:instrText>
      </w:r>
      <w:r>
        <w:fldChar w:fldCharType="separate"/>
      </w:r>
      <w:r w:rsidR="00541DFF">
        <w:t>10</w:t>
      </w:r>
      <w:r>
        <w:fldChar w:fldCharType="end"/>
      </w:r>
    </w:p>
    <w:p w14:paraId="0B2C5F0D" w14:textId="77777777" w:rsidR="00DE7712" w:rsidRPr="00DE7712" w:rsidRDefault="00DE7712">
      <w:pPr>
        <w:pStyle w:val="TOC1"/>
        <w:rPr>
          <w:rFonts w:eastAsiaTheme="minorEastAsia"/>
          <w:b w:val="0"/>
          <w:color w:val="auto"/>
          <w:lang w:eastAsia="fr-FR"/>
        </w:rPr>
      </w:pPr>
      <w:r w:rsidRPr="000566E6">
        <w:t>5.</w:t>
      </w:r>
      <w:r w:rsidRPr="00DE7712">
        <w:rPr>
          <w:rFonts w:eastAsiaTheme="minorEastAsia"/>
          <w:b w:val="0"/>
          <w:color w:val="auto"/>
          <w:lang w:eastAsia="fr-FR"/>
        </w:rPr>
        <w:tab/>
      </w:r>
      <w:r w:rsidRPr="000566E6">
        <w:t>REFERENCES</w:t>
      </w:r>
      <w:r>
        <w:tab/>
      </w:r>
      <w:r>
        <w:fldChar w:fldCharType="begin"/>
      </w:r>
      <w:r>
        <w:instrText xml:space="preserve"> PAGEREF _Toc499907914 \h </w:instrText>
      </w:r>
      <w:r>
        <w:fldChar w:fldCharType="separate"/>
      </w:r>
      <w:r w:rsidR="00541DFF">
        <w:t>10</w:t>
      </w:r>
      <w:r>
        <w:fldChar w:fldCharType="end"/>
      </w:r>
    </w:p>
    <w:p w14:paraId="40471A83" w14:textId="77777777" w:rsidR="00DE7712" w:rsidRPr="00DE7712" w:rsidRDefault="00DE7712">
      <w:pPr>
        <w:pStyle w:val="TOC1"/>
        <w:tabs>
          <w:tab w:val="left" w:pos="1134"/>
        </w:tabs>
        <w:rPr>
          <w:rFonts w:eastAsiaTheme="minorEastAsia"/>
          <w:b w:val="0"/>
          <w:color w:val="auto"/>
          <w:lang w:eastAsia="fr-FR"/>
        </w:rPr>
      </w:pPr>
      <w:r w:rsidRPr="000566E6">
        <w:rPr>
          <w:u w:color="407EC9"/>
        </w:rPr>
        <w:t>ANNEX A</w:t>
      </w:r>
      <w:r w:rsidRPr="00DE7712">
        <w:rPr>
          <w:rFonts w:eastAsiaTheme="minorEastAsia"/>
          <w:b w:val="0"/>
          <w:color w:val="auto"/>
          <w:lang w:eastAsia="fr-FR"/>
        </w:rPr>
        <w:tab/>
      </w:r>
      <w:r>
        <w:t>HAZARD EXAMPLES</w:t>
      </w:r>
      <w:r>
        <w:tab/>
      </w:r>
      <w:r>
        <w:fldChar w:fldCharType="begin"/>
      </w:r>
      <w:r>
        <w:instrText xml:space="preserve"> PAGEREF _Toc499907915 \h </w:instrText>
      </w:r>
      <w:r>
        <w:fldChar w:fldCharType="separate"/>
      </w:r>
      <w:r w:rsidR="00541DFF">
        <w:t>11</w:t>
      </w:r>
      <w:r>
        <w:fldChar w:fldCharType="end"/>
      </w:r>
    </w:p>
    <w:p w14:paraId="02D0F48D" w14:textId="77777777" w:rsidR="00DE7712" w:rsidRPr="00541DFF" w:rsidRDefault="00DE7712">
      <w:pPr>
        <w:pStyle w:val="TOC1"/>
        <w:tabs>
          <w:tab w:val="left" w:pos="1134"/>
        </w:tabs>
        <w:rPr>
          <w:rFonts w:eastAsiaTheme="minorEastAsia"/>
          <w:b w:val="0"/>
          <w:color w:val="auto"/>
          <w:lang w:eastAsia="fr-FR"/>
        </w:rPr>
      </w:pPr>
      <w:r w:rsidRPr="000566E6">
        <w:rPr>
          <w:u w:color="407EC9"/>
        </w:rPr>
        <w:t>ANNEX B</w:t>
      </w:r>
      <w:r w:rsidRPr="00541DFF">
        <w:rPr>
          <w:rFonts w:eastAsiaTheme="minorEastAsia"/>
          <w:b w:val="0"/>
          <w:color w:val="auto"/>
          <w:lang w:eastAsia="fr-FR"/>
        </w:rPr>
        <w:tab/>
      </w:r>
      <w:r w:rsidRPr="000566E6">
        <w:t>SCENARIO EXAMPLES</w:t>
      </w:r>
      <w:r>
        <w:tab/>
      </w:r>
      <w:r>
        <w:fldChar w:fldCharType="begin"/>
      </w:r>
      <w:r>
        <w:instrText xml:space="preserve"> PAGEREF _Toc499907916 \h </w:instrText>
      </w:r>
      <w:r>
        <w:fldChar w:fldCharType="separate"/>
      </w:r>
      <w:r w:rsidR="00541DFF">
        <w:t>13</w:t>
      </w:r>
      <w:r>
        <w:fldChar w:fldCharType="end"/>
      </w:r>
    </w:p>
    <w:p w14:paraId="25427A59" w14:textId="77777777" w:rsidR="00DE7712" w:rsidRPr="00541DFF" w:rsidRDefault="00DE7712">
      <w:pPr>
        <w:pStyle w:val="TOC1"/>
        <w:tabs>
          <w:tab w:val="left" w:pos="1134"/>
        </w:tabs>
        <w:rPr>
          <w:rFonts w:eastAsiaTheme="minorEastAsia"/>
          <w:b w:val="0"/>
          <w:color w:val="auto"/>
          <w:lang w:eastAsia="fr-FR"/>
        </w:rPr>
      </w:pPr>
      <w:r w:rsidRPr="000566E6">
        <w:rPr>
          <w:u w:color="407EC9"/>
        </w:rPr>
        <w:t>ANNEX C</w:t>
      </w:r>
      <w:r w:rsidRPr="00541DFF">
        <w:rPr>
          <w:rFonts w:eastAsiaTheme="minorEastAsia"/>
          <w:b w:val="0"/>
          <w:color w:val="auto"/>
          <w:lang w:eastAsia="fr-FR"/>
        </w:rPr>
        <w:tab/>
      </w:r>
      <w:r>
        <w:t>EXAMPLE RISK ASSESSMENT MATRIX</w:t>
      </w:r>
      <w:r>
        <w:tab/>
      </w:r>
      <w:r>
        <w:fldChar w:fldCharType="begin"/>
      </w:r>
      <w:r>
        <w:instrText xml:space="preserve"> PAGEREF _Toc499907917 \h </w:instrText>
      </w:r>
      <w:r>
        <w:fldChar w:fldCharType="separate"/>
      </w:r>
      <w:r w:rsidR="00541DFF">
        <w:t>14</w:t>
      </w:r>
      <w:r>
        <w:fldChar w:fldCharType="end"/>
      </w:r>
    </w:p>
    <w:p w14:paraId="66194D0F" w14:textId="57376383" w:rsidR="00642025" w:rsidRPr="00C55CFD" w:rsidRDefault="00DE7712" w:rsidP="009B2D7D">
      <w:pPr>
        <w:jc w:val="both"/>
        <w:rPr>
          <w:b/>
          <w:color w:val="00558C" w:themeColor="accent1"/>
          <w:sz w:val="22"/>
        </w:rPr>
      </w:pPr>
      <w:r>
        <w:rPr>
          <w:rFonts w:eastAsia="Times New Roman" w:cs="Times New Roman"/>
          <w:color w:val="00558C" w:themeColor="accent1"/>
          <w:sz w:val="22"/>
          <w:szCs w:val="20"/>
        </w:rPr>
        <w:fldChar w:fldCharType="end"/>
      </w:r>
    </w:p>
    <w:p w14:paraId="4397F051" w14:textId="3965FCD8" w:rsidR="00EB6F3C" w:rsidRPr="00C55CFD" w:rsidRDefault="00541DFF" w:rsidP="00541DFF">
      <w:pPr>
        <w:pStyle w:val="ListofFigures"/>
      </w:pPr>
      <w:r>
        <w:t>List of Tables</w:t>
      </w:r>
    </w:p>
    <w:p w14:paraId="3A036871" w14:textId="77777777" w:rsidR="00541DFF" w:rsidRDefault="00541DFF">
      <w:pPr>
        <w:pStyle w:val="TableofFigures"/>
        <w:rPr>
          <w:rFonts w:eastAsiaTheme="minorEastAsia"/>
          <w:i w:val="0"/>
          <w:lang w:val="fr-FR" w:eastAsia="fr-FR"/>
        </w:rPr>
      </w:pPr>
      <w:r>
        <w:rPr>
          <w:lang w:val="fr-FR"/>
        </w:rPr>
        <w:fldChar w:fldCharType="begin"/>
      </w:r>
      <w:r>
        <w:rPr>
          <w:lang w:val="fr-FR"/>
        </w:rPr>
        <w:instrText xml:space="preserve"> TOC \h \z \t "Table caption" \c </w:instrText>
      </w:r>
      <w:r>
        <w:rPr>
          <w:lang w:val="fr-FR"/>
        </w:rPr>
        <w:fldChar w:fldCharType="separate"/>
      </w:r>
      <w:hyperlink w:anchor="_Toc499908266" w:history="1">
        <w:r w:rsidRPr="00847A7D">
          <w:rPr>
            <w:rStyle w:val="Hyperlink"/>
          </w:rPr>
          <w:t>Table 1</w:t>
        </w:r>
        <w:r>
          <w:rPr>
            <w:rFonts w:eastAsiaTheme="minorEastAsia"/>
            <w:i w:val="0"/>
            <w:lang w:val="fr-FR" w:eastAsia="fr-FR"/>
          </w:rPr>
          <w:tab/>
        </w:r>
        <w:r w:rsidRPr="00847A7D">
          <w:rPr>
            <w:rStyle w:val="Hyperlink"/>
          </w:rPr>
          <w:t>Descriptions of Probability</w:t>
        </w:r>
        <w:r>
          <w:rPr>
            <w:webHidden/>
          </w:rPr>
          <w:tab/>
        </w:r>
        <w:r>
          <w:rPr>
            <w:webHidden/>
          </w:rPr>
          <w:fldChar w:fldCharType="begin"/>
        </w:r>
        <w:r>
          <w:rPr>
            <w:webHidden/>
          </w:rPr>
          <w:instrText xml:space="preserve"> PAGEREF _Toc499908266 \h </w:instrText>
        </w:r>
        <w:r>
          <w:rPr>
            <w:webHidden/>
          </w:rPr>
        </w:r>
        <w:r>
          <w:rPr>
            <w:webHidden/>
          </w:rPr>
          <w:fldChar w:fldCharType="separate"/>
        </w:r>
        <w:r>
          <w:rPr>
            <w:webHidden/>
          </w:rPr>
          <w:t>8</w:t>
        </w:r>
        <w:r>
          <w:rPr>
            <w:webHidden/>
          </w:rPr>
          <w:fldChar w:fldCharType="end"/>
        </w:r>
      </w:hyperlink>
    </w:p>
    <w:p w14:paraId="2FCA8DE5" w14:textId="77777777" w:rsidR="00541DFF" w:rsidRDefault="002A6BCF">
      <w:pPr>
        <w:pStyle w:val="TableofFigures"/>
        <w:rPr>
          <w:rFonts w:eastAsiaTheme="minorEastAsia"/>
          <w:i w:val="0"/>
          <w:lang w:val="fr-FR" w:eastAsia="fr-FR"/>
        </w:rPr>
      </w:pPr>
      <w:hyperlink w:anchor="_Toc499908267" w:history="1">
        <w:r w:rsidR="00541DFF" w:rsidRPr="00847A7D">
          <w:rPr>
            <w:rStyle w:val="Hyperlink"/>
          </w:rPr>
          <w:t>Table 2</w:t>
        </w:r>
        <w:r w:rsidR="00541DFF">
          <w:rPr>
            <w:rFonts w:eastAsiaTheme="minorEastAsia"/>
            <w:i w:val="0"/>
            <w:lang w:val="fr-FR" w:eastAsia="fr-FR"/>
          </w:rPr>
          <w:tab/>
        </w:r>
        <w:r w:rsidR="00541DFF" w:rsidRPr="00847A7D">
          <w:rPr>
            <w:rStyle w:val="Hyperlink"/>
          </w:rPr>
          <w:t>Descriptions of Impact</w:t>
        </w:r>
        <w:r w:rsidR="00541DFF">
          <w:rPr>
            <w:webHidden/>
          </w:rPr>
          <w:tab/>
        </w:r>
        <w:r w:rsidR="00541DFF">
          <w:rPr>
            <w:webHidden/>
          </w:rPr>
          <w:fldChar w:fldCharType="begin"/>
        </w:r>
        <w:r w:rsidR="00541DFF">
          <w:rPr>
            <w:webHidden/>
          </w:rPr>
          <w:instrText xml:space="preserve"> PAGEREF _Toc499908267 \h </w:instrText>
        </w:r>
        <w:r w:rsidR="00541DFF">
          <w:rPr>
            <w:webHidden/>
          </w:rPr>
        </w:r>
        <w:r w:rsidR="00541DFF">
          <w:rPr>
            <w:webHidden/>
          </w:rPr>
          <w:fldChar w:fldCharType="separate"/>
        </w:r>
        <w:r w:rsidR="00541DFF">
          <w:rPr>
            <w:webHidden/>
          </w:rPr>
          <w:t>9</w:t>
        </w:r>
        <w:r w:rsidR="00541DFF">
          <w:rPr>
            <w:webHidden/>
          </w:rPr>
          <w:fldChar w:fldCharType="end"/>
        </w:r>
      </w:hyperlink>
    </w:p>
    <w:p w14:paraId="08B251AD" w14:textId="77777777" w:rsidR="00541DFF" w:rsidRDefault="002A6BCF">
      <w:pPr>
        <w:pStyle w:val="TableofFigures"/>
        <w:rPr>
          <w:rFonts w:eastAsiaTheme="minorEastAsia"/>
          <w:i w:val="0"/>
          <w:lang w:val="fr-FR" w:eastAsia="fr-FR"/>
        </w:rPr>
      </w:pPr>
      <w:hyperlink w:anchor="_Toc499908268" w:history="1">
        <w:r w:rsidR="00541DFF" w:rsidRPr="00847A7D">
          <w:rPr>
            <w:rStyle w:val="Hyperlink"/>
          </w:rPr>
          <w:t>Table 3</w:t>
        </w:r>
        <w:r w:rsidR="00541DFF">
          <w:rPr>
            <w:rFonts w:eastAsiaTheme="minorEastAsia"/>
            <w:i w:val="0"/>
            <w:lang w:val="fr-FR" w:eastAsia="fr-FR"/>
          </w:rPr>
          <w:tab/>
        </w:r>
        <w:r w:rsidR="00541DFF" w:rsidRPr="00847A7D">
          <w:rPr>
            <w:rStyle w:val="Hyperlink"/>
          </w:rPr>
          <w:t>Risk Value Matrix</w:t>
        </w:r>
        <w:r w:rsidR="00541DFF">
          <w:rPr>
            <w:webHidden/>
          </w:rPr>
          <w:tab/>
        </w:r>
        <w:r w:rsidR="00541DFF">
          <w:rPr>
            <w:webHidden/>
          </w:rPr>
          <w:fldChar w:fldCharType="begin"/>
        </w:r>
        <w:r w:rsidR="00541DFF">
          <w:rPr>
            <w:webHidden/>
          </w:rPr>
          <w:instrText xml:space="preserve"> PAGEREF _Toc499908268 \h </w:instrText>
        </w:r>
        <w:r w:rsidR="00541DFF">
          <w:rPr>
            <w:webHidden/>
          </w:rPr>
        </w:r>
        <w:r w:rsidR="00541DFF">
          <w:rPr>
            <w:webHidden/>
          </w:rPr>
          <w:fldChar w:fldCharType="separate"/>
        </w:r>
        <w:r w:rsidR="00541DFF">
          <w:rPr>
            <w:webHidden/>
          </w:rPr>
          <w:t>9</w:t>
        </w:r>
        <w:r w:rsidR="00541DFF">
          <w:rPr>
            <w:webHidden/>
          </w:rPr>
          <w:fldChar w:fldCharType="end"/>
        </w:r>
      </w:hyperlink>
    </w:p>
    <w:p w14:paraId="3BF41843" w14:textId="77777777" w:rsidR="00541DFF" w:rsidRDefault="002A6BCF">
      <w:pPr>
        <w:pStyle w:val="TableofFigures"/>
        <w:rPr>
          <w:rFonts w:eastAsiaTheme="minorEastAsia"/>
          <w:i w:val="0"/>
          <w:lang w:val="fr-FR" w:eastAsia="fr-FR"/>
        </w:rPr>
      </w:pPr>
      <w:hyperlink w:anchor="_Toc499908269" w:history="1">
        <w:r w:rsidR="00541DFF" w:rsidRPr="00847A7D">
          <w:rPr>
            <w:rStyle w:val="Hyperlink"/>
          </w:rPr>
          <w:t>Table 4</w:t>
        </w:r>
        <w:r w:rsidR="00541DFF">
          <w:rPr>
            <w:rFonts w:eastAsiaTheme="minorEastAsia"/>
            <w:i w:val="0"/>
            <w:lang w:val="fr-FR" w:eastAsia="fr-FR"/>
          </w:rPr>
          <w:tab/>
        </w:r>
        <w:r w:rsidR="00541DFF" w:rsidRPr="00847A7D">
          <w:rPr>
            <w:rStyle w:val="Hyperlink"/>
          </w:rPr>
          <w:t>Action Required for Risk Categories</w:t>
        </w:r>
        <w:r w:rsidR="00541DFF">
          <w:rPr>
            <w:webHidden/>
          </w:rPr>
          <w:tab/>
        </w:r>
        <w:r w:rsidR="00541DFF">
          <w:rPr>
            <w:webHidden/>
          </w:rPr>
          <w:fldChar w:fldCharType="begin"/>
        </w:r>
        <w:r w:rsidR="00541DFF">
          <w:rPr>
            <w:webHidden/>
          </w:rPr>
          <w:instrText xml:space="preserve"> PAGEREF _Toc499908269 \h </w:instrText>
        </w:r>
        <w:r w:rsidR="00541DFF">
          <w:rPr>
            <w:webHidden/>
          </w:rPr>
        </w:r>
        <w:r w:rsidR="00541DFF">
          <w:rPr>
            <w:webHidden/>
          </w:rPr>
          <w:fldChar w:fldCharType="separate"/>
        </w:r>
        <w:r w:rsidR="00541DFF">
          <w:rPr>
            <w:webHidden/>
          </w:rPr>
          <w:t>9</w:t>
        </w:r>
        <w:r w:rsidR="00541DFF">
          <w:rPr>
            <w:webHidden/>
          </w:rPr>
          <w:fldChar w:fldCharType="end"/>
        </w:r>
      </w:hyperlink>
    </w:p>
    <w:p w14:paraId="6F5D58B8" w14:textId="77777777" w:rsidR="00A05463" w:rsidRPr="00541DFF" w:rsidRDefault="00541DFF" w:rsidP="00A05463">
      <w:pPr>
        <w:rPr>
          <w:lang w:val="fr-FR"/>
        </w:rPr>
      </w:pPr>
      <w:r>
        <w:rPr>
          <w:lang w:val="fr-FR"/>
        </w:rPr>
        <w:fldChar w:fldCharType="end"/>
      </w:r>
    </w:p>
    <w:p w14:paraId="7EB27631" w14:textId="4D1059D2" w:rsidR="00A05463" w:rsidRPr="00541DFF" w:rsidRDefault="00541DFF" w:rsidP="00541DFF">
      <w:pPr>
        <w:pStyle w:val="ListofFigures"/>
      </w:pPr>
      <w:r>
        <w:t>List of Figures</w:t>
      </w:r>
    </w:p>
    <w:p w14:paraId="003509B1" w14:textId="77777777" w:rsidR="00541DFF" w:rsidRDefault="00541DFF">
      <w:pPr>
        <w:pStyle w:val="TableofFigures"/>
        <w:rPr>
          <w:rFonts w:eastAsiaTheme="minorEastAsia"/>
          <w:i w:val="0"/>
          <w:lang w:val="fr-FR" w:eastAsia="fr-FR"/>
        </w:rPr>
      </w:pPr>
      <w:r>
        <w:rPr>
          <w:lang w:val="fr-FR"/>
        </w:rPr>
        <w:fldChar w:fldCharType="begin"/>
      </w:r>
      <w:r>
        <w:rPr>
          <w:lang w:val="fr-FR"/>
        </w:rPr>
        <w:instrText xml:space="preserve"> TOC \h \z \t "Figure caption" \c </w:instrText>
      </w:r>
      <w:r>
        <w:rPr>
          <w:lang w:val="fr-FR"/>
        </w:rPr>
        <w:fldChar w:fldCharType="separate"/>
      </w:r>
      <w:hyperlink w:anchor="_Toc499908335" w:history="1">
        <w:r w:rsidRPr="00333BB1">
          <w:rPr>
            <w:rStyle w:val="Hyperlink"/>
          </w:rPr>
          <w:t>Figure 1</w:t>
        </w:r>
        <w:r>
          <w:rPr>
            <w:rFonts w:eastAsiaTheme="minorEastAsia"/>
            <w:i w:val="0"/>
            <w:lang w:val="fr-FR" w:eastAsia="fr-FR"/>
          </w:rPr>
          <w:tab/>
        </w:r>
        <w:r w:rsidRPr="00333BB1">
          <w:rPr>
            <w:rStyle w:val="Hyperlink"/>
          </w:rPr>
          <w:t>Causal relationship between hazards and consequences</w:t>
        </w:r>
        <w:r>
          <w:rPr>
            <w:webHidden/>
          </w:rPr>
          <w:tab/>
        </w:r>
        <w:r>
          <w:rPr>
            <w:webHidden/>
          </w:rPr>
          <w:fldChar w:fldCharType="begin"/>
        </w:r>
        <w:r>
          <w:rPr>
            <w:webHidden/>
          </w:rPr>
          <w:instrText xml:space="preserve"> PAGEREF _Toc499908335 \h </w:instrText>
        </w:r>
        <w:r>
          <w:rPr>
            <w:webHidden/>
          </w:rPr>
        </w:r>
        <w:r>
          <w:rPr>
            <w:webHidden/>
          </w:rPr>
          <w:fldChar w:fldCharType="separate"/>
        </w:r>
        <w:r>
          <w:rPr>
            <w:webHidden/>
          </w:rPr>
          <w:t>5</w:t>
        </w:r>
        <w:r>
          <w:rPr>
            <w:webHidden/>
          </w:rPr>
          <w:fldChar w:fldCharType="end"/>
        </w:r>
      </w:hyperlink>
    </w:p>
    <w:p w14:paraId="0DC172CB" w14:textId="77777777" w:rsidR="00541DFF" w:rsidRDefault="002A6BCF">
      <w:pPr>
        <w:pStyle w:val="TableofFigures"/>
        <w:rPr>
          <w:rFonts w:eastAsiaTheme="minorEastAsia"/>
          <w:i w:val="0"/>
          <w:lang w:val="fr-FR" w:eastAsia="fr-FR"/>
        </w:rPr>
      </w:pPr>
      <w:hyperlink w:anchor="_Toc499908336" w:history="1">
        <w:r w:rsidR="00541DFF" w:rsidRPr="00333BB1">
          <w:rPr>
            <w:rStyle w:val="Hyperlink"/>
          </w:rPr>
          <w:t>Figure 2</w:t>
        </w:r>
        <w:r w:rsidR="00541DFF">
          <w:rPr>
            <w:rFonts w:eastAsiaTheme="minorEastAsia"/>
            <w:i w:val="0"/>
            <w:lang w:val="fr-FR" w:eastAsia="fr-FR"/>
          </w:rPr>
          <w:tab/>
        </w:r>
        <w:r w:rsidR="00541DFF" w:rsidRPr="00333BB1">
          <w:rPr>
            <w:rStyle w:val="Hyperlink"/>
          </w:rPr>
          <w:t>The Risk Assessment Process</w:t>
        </w:r>
        <w:r w:rsidR="00541DFF">
          <w:rPr>
            <w:webHidden/>
          </w:rPr>
          <w:tab/>
        </w:r>
        <w:r w:rsidR="00541DFF">
          <w:rPr>
            <w:webHidden/>
          </w:rPr>
          <w:fldChar w:fldCharType="begin"/>
        </w:r>
        <w:r w:rsidR="00541DFF">
          <w:rPr>
            <w:webHidden/>
          </w:rPr>
          <w:instrText xml:space="preserve"> PAGEREF _Toc499908336 \h </w:instrText>
        </w:r>
        <w:r w:rsidR="00541DFF">
          <w:rPr>
            <w:webHidden/>
          </w:rPr>
        </w:r>
        <w:r w:rsidR="00541DFF">
          <w:rPr>
            <w:webHidden/>
          </w:rPr>
          <w:fldChar w:fldCharType="separate"/>
        </w:r>
        <w:r w:rsidR="00541DFF">
          <w:rPr>
            <w:webHidden/>
          </w:rPr>
          <w:t>6</w:t>
        </w:r>
        <w:r w:rsidR="00541DFF">
          <w:rPr>
            <w:webHidden/>
          </w:rPr>
          <w:fldChar w:fldCharType="end"/>
        </w:r>
      </w:hyperlink>
    </w:p>
    <w:p w14:paraId="515D7EA8" w14:textId="77777777" w:rsidR="00541DFF" w:rsidRDefault="002A6BCF">
      <w:pPr>
        <w:pStyle w:val="TableofFigures"/>
        <w:rPr>
          <w:rFonts w:eastAsiaTheme="minorEastAsia"/>
          <w:i w:val="0"/>
          <w:lang w:val="fr-FR" w:eastAsia="fr-FR"/>
        </w:rPr>
      </w:pPr>
      <w:hyperlink w:anchor="_Toc499908337" w:history="1">
        <w:r w:rsidR="00541DFF" w:rsidRPr="00333BB1">
          <w:rPr>
            <w:rStyle w:val="Hyperlink"/>
          </w:rPr>
          <w:t>Figure 3</w:t>
        </w:r>
        <w:r w:rsidR="00541DFF">
          <w:rPr>
            <w:rFonts w:eastAsiaTheme="minorEastAsia"/>
            <w:i w:val="0"/>
            <w:lang w:val="fr-FR" w:eastAsia="fr-FR"/>
          </w:rPr>
          <w:tab/>
        </w:r>
        <w:r w:rsidR="00541DFF" w:rsidRPr="00333BB1">
          <w:rPr>
            <w:rStyle w:val="Hyperlink"/>
          </w:rPr>
          <w:t>Zone selection</w:t>
        </w:r>
        <w:r w:rsidR="00541DFF">
          <w:rPr>
            <w:webHidden/>
          </w:rPr>
          <w:tab/>
        </w:r>
        <w:r w:rsidR="00541DFF">
          <w:rPr>
            <w:webHidden/>
          </w:rPr>
          <w:fldChar w:fldCharType="begin"/>
        </w:r>
        <w:r w:rsidR="00541DFF">
          <w:rPr>
            <w:webHidden/>
          </w:rPr>
          <w:instrText xml:space="preserve"> PAGEREF _Toc499908337 \h </w:instrText>
        </w:r>
        <w:r w:rsidR="00541DFF">
          <w:rPr>
            <w:webHidden/>
          </w:rPr>
        </w:r>
        <w:r w:rsidR="00541DFF">
          <w:rPr>
            <w:webHidden/>
          </w:rPr>
          <w:fldChar w:fldCharType="separate"/>
        </w:r>
        <w:r w:rsidR="00541DFF">
          <w:rPr>
            <w:webHidden/>
          </w:rPr>
          <w:t>6</w:t>
        </w:r>
        <w:r w:rsidR="00541DFF">
          <w:rPr>
            <w:webHidden/>
          </w:rPr>
          <w:fldChar w:fldCharType="end"/>
        </w:r>
      </w:hyperlink>
    </w:p>
    <w:p w14:paraId="57D418BD" w14:textId="4CB74644" w:rsidR="00A05463" w:rsidRPr="00541DFF" w:rsidRDefault="00541DFF" w:rsidP="00A05463">
      <w:pPr>
        <w:rPr>
          <w:lang w:val="fr-FR"/>
        </w:rPr>
      </w:pPr>
      <w:r>
        <w:rPr>
          <w:lang w:val="fr-FR"/>
        </w:rPr>
        <w:fldChar w:fldCharType="end"/>
      </w:r>
    </w:p>
    <w:p w14:paraId="2F9FB0A7" w14:textId="77777777" w:rsidR="00790277" w:rsidRPr="00541DFF" w:rsidRDefault="00790277" w:rsidP="00A05463">
      <w:pPr>
        <w:rPr>
          <w:lang w:val="fr-FR"/>
        </w:rPr>
        <w:sectPr w:rsidR="00790277" w:rsidRPr="00541DFF" w:rsidSect="00C716E5">
          <w:headerReference w:type="even" r:id="rId23"/>
          <w:headerReference w:type="default" r:id="rId24"/>
          <w:headerReference w:type="first" r:id="rId25"/>
          <w:footerReference w:type="first" r:id="rId26"/>
          <w:pgSz w:w="11906" w:h="16838" w:code="9"/>
          <w:pgMar w:top="567" w:right="794" w:bottom="567" w:left="907" w:header="850" w:footer="567" w:gutter="0"/>
          <w:cols w:space="708"/>
          <w:titlePg/>
          <w:docGrid w:linePitch="360"/>
        </w:sectPr>
      </w:pPr>
    </w:p>
    <w:p w14:paraId="797AEACC" w14:textId="3DD2853D" w:rsidR="004944C8" w:rsidRPr="00C55CFD" w:rsidRDefault="00DD1F00" w:rsidP="009B2D7D">
      <w:pPr>
        <w:pStyle w:val="Heading1"/>
        <w:jc w:val="both"/>
      </w:pPr>
      <w:bookmarkStart w:id="54" w:name="_Toc499907901"/>
      <w:r w:rsidRPr="00C55CFD">
        <w:rPr>
          <w:caps w:val="0"/>
        </w:rPr>
        <w:lastRenderedPageBreak/>
        <w:t>INTRODUCTION</w:t>
      </w:r>
      <w:bookmarkEnd w:id="54"/>
    </w:p>
    <w:p w14:paraId="7B8E9F9F" w14:textId="77777777" w:rsidR="004944C8" w:rsidRPr="00C55CFD" w:rsidRDefault="004944C8" w:rsidP="009B2D7D">
      <w:pPr>
        <w:pStyle w:val="Heading1separatationline"/>
        <w:jc w:val="both"/>
      </w:pPr>
    </w:p>
    <w:p w14:paraId="45EE654B" w14:textId="0E25DD94" w:rsidR="00871FC9" w:rsidRPr="00C55CFD" w:rsidRDefault="00475075" w:rsidP="00A05463">
      <w:pPr>
        <w:pStyle w:val="BodyText"/>
        <w:rPr>
          <w:color w:val="000000" w:themeColor="text1"/>
        </w:rPr>
      </w:pPr>
      <w:r w:rsidRPr="00C55CFD">
        <w:t>Regulation 13 of Chapter V of the 1974 SOLAS Convention (as amended) states that “each Contracting Government undertakes to provide, as it deems practical and necessary either individually or in co-operation with other Contracting Governments, such aids to navigation as the volume of traffic justifies and the degree of risk requires”.</w:t>
      </w:r>
    </w:p>
    <w:p w14:paraId="62447DFC" w14:textId="166D52BC" w:rsidR="004B39E5" w:rsidRPr="00C55CFD" w:rsidRDefault="00475075" w:rsidP="00A05463">
      <w:pPr>
        <w:pStyle w:val="BodyText"/>
      </w:pPr>
      <w:r w:rsidRPr="00C55CFD">
        <w:t xml:space="preserve">The assessment and management of risk is therefore fundamental to the provision of effective </w:t>
      </w:r>
      <w:r w:rsidR="00770A68">
        <w:t xml:space="preserve">marine </w:t>
      </w:r>
      <w:r w:rsidRPr="00C55CFD">
        <w:t>aids to navigation (AtoN)</w:t>
      </w:r>
      <w:r w:rsidR="0064145B" w:rsidRPr="00C55CFD">
        <w:rPr>
          <w:rStyle w:val="FootnoteReference"/>
        </w:rPr>
        <w:footnoteReference w:id="1"/>
      </w:r>
      <w:r w:rsidR="0005422F">
        <w:t xml:space="preserve"> services</w:t>
      </w:r>
      <w:r w:rsidRPr="00C55CFD">
        <w:t xml:space="preserve">. To address this, IALA published </w:t>
      </w:r>
      <w:r w:rsidR="00AE1C1D">
        <w:t>a r</w:t>
      </w:r>
      <w:r w:rsidRPr="00C55CFD">
        <w:t xml:space="preserve">ecommendation on IALA Risk Management Tool for Ports and Restricted Waterways for use by National Members. </w:t>
      </w:r>
      <w:r w:rsidR="00DA764C" w:rsidRPr="00C55CFD">
        <w:t>This Re</w:t>
      </w:r>
      <w:r w:rsidR="0067405F" w:rsidRPr="00C55CFD">
        <w:t>commendation ha</w:t>
      </w:r>
      <w:r w:rsidR="00B54ABF">
        <w:t>s</w:t>
      </w:r>
      <w:r w:rsidR="0067405F" w:rsidRPr="00C55CFD">
        <w:t xml:space="preserve"> two </w:t>
      </w:r>
      <w:r w:rsidR="0005422F">
        <w:t xml:space="preserve">primary </w:t>
      </w:r>
      <w:r w:rsidR="0067405F" w:rsidRPr="00C55CFD">
        <w:t>components. These are</w:t>
      </w:r>
      <w:r w:rsidR="00DA764C" w:rsidRPr="00C55CFD">
        <w:t xml:space="preserve"> </w:t>
      </w:r>
      <w:r w:rsidR="001E0F45" w:rsidRPr="00C55CFD">
        <w:t xml:space="preserve">the </w:t>
      </w:r>
      <w:r w:rsidR="001E0F45" w:rsidRPr="002654FE">
        <w:rPr>
          <w:i/>
        </w:rPr>
        <w:t>quantitative</w:t>
      </w:r>
      <w:r w:rsidR="001E0F45" w:rsidRPr="00C55CFD">
        <w:t xml:space="preserve"> </w:t>
      </w:r>
      <w:r w:rsidR="0067405F" w:rsidRPr="00C55CFD">
        <w:t>IALA Waterway Risk Assessment Program (</w:t>
      </w:r>
      <w:r w:rsidR="001E0F45" w:rsidRPr="00C55CFD">
        <w:t>IWRAP</w:t>
      </w:r>
      <w:r w:rsidR="0067405F" w:rsidRPr="00C55CFD">
        <w:t>)</w:t>
      </w:r>
      <w:r w:rsidR="001E0F45" w:rsidRPr="00C55CFD">
        <w:t xml:space="preserve"> Mk</w:t>
      </w:r>
      <w:r w:rsidR="006B5E8F">
        <w:t xml:space="preserve"> II</w:t>
      </w:r>
      <w:r w:rsidR="001E0F45" w:rsidRPr="00C55CFD">
        <w:t xml:space="preserve"> tool</w:t>
      </w:r>
      <w:r w:rsidR="0005422F" w:rsidRPr="00C55CFD">
        <w:rPr>
          <w:rStyle w:val="FootnoteReference"/>
        </w:rPr>
        <w:footnoteReference w:id="2"/>
      </w:r>
      <w:r w:rsidR="001E0F45" w:rsidRPr="00C55CFD">
        <w:t xml:space="preserve">, which requires a comprehensive dataset of AIS information, and </w:t>
      </w:r>
      <w:r w:rsidR="00827506" w:rsidRPr="00C55CFD">
        <w:t xml:space="preserve">the </w:t>
      </w:r>
      <w:r w:rsidR="00F31AB1" w:rsidRPr="002654FE">
        <w:rPr>
          <w:i/>
        </w:rPr>
        <w:t>qua</w:t>
      </w:r>
      <w:r w:rsidR="00DA764C" w:rsidRPr="002654FE">
        <w:rPr>
          <w:i/>
        </w:rPr>
        <w:t>litative</w:t>
      </w:r>
      <w:r w:rsidR="00F31AB1" w:rsidRPr="00C55CFD">
        <w:t xml:space="preserve"> </w:t>
      </w:r>
      <w:r w:rsidR="0067405F" w:rsidRPr="00C55CFD">
        <w:t xml:space="preserve">Ports and Waterways </w:t>
      </w:r>
      <w:r w:rsidR="00C04A6F">
        <w:t xml:space="preserve">Safety </w:t>
      </w:r>
      <w:r w:rsidR="0067405F" w:rsidRPr="00C55CFD">
        <w:t>Assessment (</w:t>
      </w:r>
      <w:r w:rsidR="00DA764C" w:rsidRPr="00C55CFD">
        <w:t>PAWSA</w:t>
      </w:r>
      <w:r w:rsidR="0005422F">
        <w:t xml:space="preserve"> Mk</w:t>
      </w:r>
      <w:r w:rsidR="006B5E8F">
        <w:t xml:space="preserve"> II</w:t>
      </w:r>
      <w:r w:rsidR="0067405F" w:rsidRPr="00C55CFD">
        <w:t>)</w:t>
      </w:r>
      <w:r w:rsidR="00F31AB1" w:rsidRPr="00C55CFD">
        <w:t xml:space="preserve"> tool</w:t>
      </w:r>
      <w:r w:rsidR="0005422F" w:rsidRPr="00C55CFD">
        <w:rPr>
          <w:rStyle w:val="FootnoteReference"/>
        </w:rPr>
        <w:footnoteReference w:id="3"/>
      </w:r>
      <w:r w:rsidR="001E0F45" w:rsidRPr="00C55CFD">
        <w:t>, which requires participation by up to 30 competent individuals comprising waterway users, stakeholders and agencies responsible for implementing risk mitigation measures.</w:t>
      </w:r>
      <w:r w:rsidR="00F31AB1" w:rsidRPr="00C55CFD">
        <w:t xml:space="preserve"> </w:t>
      </w:r>
      <w:r w:rsidR="001E0F45" w:rsidRPr="00C55CFD">
        <w:t xml:space="preserve">The International Maritime Organization (IMO) endorsed both these tools in </w:t>
      </w:r>
      <w:r w:rsidR="0055640E" w:rsidRPr="00C55CFD">
        <w:t>2010, which</w:t>
      </w:r>
      <w:r w:rsidR="001E0F45" w:rsidRPr="00C55CFD">
        <w:t xml:space="preserve"> underscored the importance of formal risk management</w:t>
      </w:r>
      <w:r w:rsidR="001E0F45" w:rsidRPr="00C55CFD">
        <w:rPr>
          <w:rStyle w:val="FootnoteReference"/>
        </w:rPr>
        <w:footnoteReference w:id="4"/>
      </w:r>
      <w:r w:rsidR="001E0F45" w:rsidRPr="00C55CFD">
        <w:t>.</w:t>
      </w:r>
    </w:p>
    <w:p w14:paraId="75282E05" w14:textId="630935DB" w:rsidR="000971C0" w:rsidRDefault="000971C0" w:rsidP="000971C0">
      <w:pPr>
        <w:pStyle w:val="BodyText"/>
        <w:rPr>
          <w:ins w:id="55" w:author="Jakob Bang" w:date="2019-04-02T16:19:00Z"/>
          <w:rFonts w:ascii="Calibri" w:hAnsi="Calibri"/>
        </w:rPr>
      </w:pPr>
      <w:ins w:id="56" w:author="Jakob Bang" w:date="2019-04-02T16:19:00Z">
        <w:r>
          <w:rPr>
            <w:rFonts w:ascii="Calibri" w:hAnsi="Calibri"/>
          </w:rPr>
          <w:t xml:space="preserve">Whilst </w:t>
        </w:r>
      </w:ins>
      <w:ins w:id="57" w:author="Jakob Bang" w:date="2019-04-02T16:20:00Z">
        <w:r>
          <w:rPr>
            <w:rFonts w:ascii="Calibri" w:hAnsi="Calibri"/>
          </w:rPr>
          <w:t>originally</w:t>
        </w:r>
      </w:ins>
      <w:ins w:id="58" w:author="Jakob Bang" w:date="2019-04-02T16:19:00Z">
        <w:r>
          <w:rPr>
            <w:rFonts w:ascii="Calibri" w:hAnsi="Calibri"/>
          </w:rPr>
          <w:t xml:space="preserve"> intended for use by developing countries, SIRA has a place of use by all competent AtoN authorities in the everyday assessment of risks associated with safe navigation. </w:t>
        </w:r>
      </w:ins>
    </w:p>
    <w:p w14:paraId="03F979F9" w14:textId="4A0E2B89" w:rsidR="00475075" w:rsidRDefault="0055640E" w:rsidP="00A05463">
      <w:pPr>
        <w:pStyle w:val="BodyText"/>
      </w:pPr>
      <w:r w:rsidRPr="00C55CFD">
        <w:rPr>
          <w:rFonts w:ascii="Calibri" w:hAnsi="Calibri" w:cs="Tahoma"/>
        </w:rPr>
        <w:t xml:space="preserve">However, in </w:t>
      </w:r>
      <w:r w:rsidRPr="00C55CFD">
        <w:t xml:space="preserve">many developing countries, good quality AIS data </w:t>
      </w:r>
      <w:r w:rsidR="0072301B" w:rsidRPr="00C55CFD">
        <w:t xml:space="preserve">on which IWRAP depends </w:t>
      </w:r>
      <w:r w:rsidRPr="00C55CFD">
        <w:t xml:space="preserve">is not available </w:t>
      </w:r>
      <w:r w:rsidR="006407DE" w:rsidRPr="00C55CFD">
        <w:t xml:space="preserve">nor are there </w:t>
      </w:r>
      <w:r w:rsidR="004F0A5D">
        <w:t xml:space="preserve">usually </w:t>
      </w:r>
      <w:r w:rsidR="006407DE" w:rsidRPr="00C55CFD">
        <w:t>sufficient numbers of individuals with t</w:t>
      </w:r>
      <w:r w:rsidRPr="00C55CFD">
        <w:t xml:space="preserve">he </w:t>
      </w:r>
      <w:r w:rsidR="006407DE" w:rsidRPr="00C55CFD">
        <w:t xml:space="preserve">necessary </w:t>
      </w:r>
      <w:r w:rsidRPr="00C55CFD">
        <w:t xml:space="preserve">level of experience in the risk categories used by PAWSA. </w:t>
      </w:r>
      <w:ins w:id="59" w:author="Jakob Bang" w:date="2019-04-02T16:16:00Z">
        <w:r w:rsidR="000971C0">
          <w:rPr>
            <w:rFonts w:ascii="Calibri" w:hAnsi="Calibri"/>
          </w:rPr>
          <w:t xml:space="preserve">However, </w:t>
        </w:r>
        <w:r w:rsidR="000971C0" w:rsidRPr="00A30A9E">
          <w:rPr>
            <w:rFonts w:ascii="Calibri" w:hAnsi="Calibri"/>
          </w:rPr>
          <w:t>in situations where comprehensive assessment may not be necessary, SIRA provides a means of conducting a risk assessment and ensuring the results are appropriately considered and recorded for future reference</w:t>
        </w:r>
        <w:r w:rsidR="000971C0" w:rsidRPr="000971C0">
          <w:rPr>
            <w:rFonts w:ascii="Calibri" w:hAnsi="Calibri"/>
          </w:rPr>
          <w:t xml:space="preserve">.   </w:t>
        </w:r>
      </w:ins>
      <w:r w:rsidRPr="000971C0">
        <w:t>The</w:t>
      </w:r>
      <w:r w:rsidR="0072301B" w:rsidRPr="000971C0">
        <w:t>re is therefore</w:t>
      </w:r>
      <w:r w:rsidR="0072301B" w:rsidRPr="00C55CFD">
        <w:t xml:space="preserve"> a</w:t>
      </w:r>
      <w:r w:rsidRPr="00C55CFD">
        <w:t xml:space="preserve"> need for a simpler </w:t>
      </w:r>
      <w:r w:rsidR="004D658C" w:rsidRPr="00C55CFD">
        <w:t xml:space="preserve">risk management </w:t>
      </w:r>
      <w:r w:rsidRPr="00C55CFD">
        <w:t xml:space="preserve">tool </w:t>
      </w:r>
      <w:r w:rsidR="0072301B" w:rsidRPr="00C55CFD">
        <w:t xml:space="preserve">for use by national Competent Authorities who cannot </w:t>
      </w:r>
      <w:r w:rsidR="00396AF1">
        <w:t>practically</w:t>
      </w:r>
      <w:r w:rsidR="00396AF1" w:rsidRPr="00C55CFD">
        <w:t xml:space="preserve"> </w:t>
      </w:r>
      <w:r w:rsidR="0072301B" w:rsidRPr="00C55CFD">
        <w:t>use IWRAP or PAWSA</w:t>
      </w:r>
      <w:r w:rsidRPr="00C55CFD">
        <w:t>.</w:t>
      </w:r>
      <w:r w:rsidR="002654FE">
        <w:t xml:space="preserve"> The </w:t>
      </w:r>
      <w:r w:rsidR="00E37F4C">
        <w:t xml:space="preserve">Simplified IALA </w:t>
      </w:r>
      <w:r w:rsidR="002654FE">
        <w:t xml:space="preserve">Risk Assessment </w:t>
      </w:r>
      <w:r w:rsidR="00E37F4C">
        <w:t>method</w:t>
      </w:r>
      <w:r w:rsidR="002654FE">
        <w:t xml:space="preserve"> (</w:t>
      </w:r>
      <w:r w:rsidR="00E37F4C">
        <w:t>SIRA</w:t>
      </w:r>
      <w:r w:rsidR="002654FE">
        <w:t>)</w:t>
      </w:r>
      <w:r w:rsidRPr="00C55CFD">
        <w:t xml:space="preserve"> </w:t>
      </w:r>
      <w:r w:rsidR="0072301B" w:rsidRPr="00C55CFD">
        <w:t xml:space="preserve">was </w:t>
      </w:r>
      <w:r w:rsidRPr="00C55CFD">
        <w:t xml:space="preserve">developed to </w:t>
      </w:r>
      <w:r w:rsidR="0072301B" w:rsidRPr="00C55CFD">
        <w:t xml:space="preserve">enable </w:t>
      </w:r>
      <w:r w:rsidR="002654FE">
        <w:t>Competent Authorities to</w:t>
      </w:r>
      <w:r w:rsidR="0072301B" w:rsidRPr="00C55CFD">
        <w:t xml:space="preserve"> </w:t>
      </w:r>
      <w:r w:rsidR="004D658C" w:rsidRPr="00C55CFD">
        <w:t xml:space="preserve">assess the volume of traffic and degree of risk in their waters so that they can </w:t>
      </w:r>
      <w:r w:rsidR="0072301B" w:rsidRPr="00C55CFD">
        <w:t>meet their obligations under SOLAS</w:t>
      </w:r>
      <w:r w:rsidR="006407DE" w:rsidRPr="00C55CFD">
        <w:t>.</w:t>
      </w:r>
    </w:p>
    <w:p w14:paraId="134D3C17" w14:textId="1A37DA1F" w:rsidR="006B2444" w:rsidRPr="002654FE" w:rsidRDefault="00E37F4C" w:rsidP="00A05463">
      <w:pPr>
        <w:pStyle w:val="BodyText"/>
      </w:pPr>
      <w:r>
        <w:t>SIRA</w:t>
      </w:r>
      <w:r w:rsidR="006B2444" w:rsidRPr="002654FE">
        <w:t xml:space="preserve"> </w:t>
      </w:r>
      <w:r w:rsidR="006B2444" w:rsidRPr="009F42AA">
        <w:t>is intended as a</w:t>
      </w:r>
      <w:r w:rsidR="002654FE">
        <w:t xml:space="preserve"> basic tool </w:t>
      </w:r>
      <w:r w:rsidR="001760E7">
        <w:t>to consider</w:t>
      </w:r>
      <w:r w:rsidR="006B2444" w:rsidRPr="009F42AA">
        <w:t xml:space="preserve"> risk control options covering</w:t>
      </w:r>
      <w:r w:rsidR="006B2444">
        <w:t xml:space="preserve"> </w:t>
      </w:r>
      <w:r w:rsidR="006B2444" w:rsidRPr="009F42AA">
        <w:t xml:space="preserve">the </w:t>
      </w:r>
      <w:r w:rsidR="001760E7">
        <w:t xml:space="preserve">potential </w:t>
      </w:r>
      <w:r w:rsidR="006B2444">
        <w:t>undesirable incidents</w:t>
      </w:r>
      <w:r w:rsidR="006B2444" w:rsidRPr="009F42AA">
        <w:t xml:space="preserve"> that a Competent Authority should address as part of its obligations under SOLAS Chapter </w:t>
      </w:r>
      <w:r w:rsidR="006B2444">
        <w:t>V</w:t>
      </w:r>
      <w:r w:rsidR="006B2444" w:rsidRPr="009F42AA">
        <w:t xml:space="preserve"> Regulations 12 and 13. It is intended to be used as part of objective stakeholder consultancy. As that Competent Authority builds its capacity, it is encouraged to use the more </w:t>
      </w:r>
      <w:r w:rsidR="006B2444">
        <w:t>advanced</w:t>
      </w:r>
      <w:r w:rsidR="006B2444" w:rsidRPr="009F42AA">
        <w:t xml:space="preserve"> risk management tools</w:t>
      </w:r>
      <w:r w:rsidR="006B2444">
        <w:t xml:space="preserve"> such as</w:t>
      </w:r>
      <w:r w:rsidR="006B2444" w:rsidRPr="009F42AA">
        <w:t xml:space="preserve"> PAWSA and IWRAP. However, a satisfactory understanding of the maritime environment and maritime traffic patterns is an essential first step </w:t>
      </w:r>
      <w:r w:rsidR="006B2444">
        <w:t>to understand the risk level within a waterway.</w:t>
      </w:r>
      <w:r w:rsidR="006B2444" w:rsidRPr="009F42AA">
        <w:t xml:space="preserve"> </w:t>
      </w:r>
      <w:r>
        <w:t>SIRA</w:t>
      </w:r>
      <w:r w:rsidR="006B2444" w:rsidRPr="002654FE">
        <w:t xml:space="preserve"> </w:t>
      </w:r>
      <w:r w:rsidR="006B2444" w:rsidRPr="009F42AA">
        <w:t>is designed to assist that process.</w:t>
      </w:r>
    </w:p>
    <w:p w14:paraId="6E150254" w14:textId="765A0309" w:rsidR="004B39E5" w:rsidRPr="00C55CFD" w:rsidRDefault="00DD1F00" w:rsidP="009B2D7D">
      <w:pPr>
        <w:pStyle w:val="Heading1"/>
        <w:jc w:val="both"/>
      </w:pPr>
      <w:bookmarkStart w:id="60" w:name="_Toc370973583"/>
      <w:bookmarkStart w:id="61" w:name="_Toc499907902"/>
      <w:commentRangeStart w:id="62"/>
      <w:r w:rsidRPr="00C55CFD">
        <w:rPr>
          <w:caps w:val="0"/>
        </w:rPr>
        <w:t>BACKGROUND</w:t>
      </w:r>
      <w:bookmarkEnd w:id="60"/>
      <w:bookmarkEnd w:id="61"/>
    </w:p>
    <w:commentRangeEnd w:id="62"/>
    <w:p w14:paraId="3BC55951" w14:textId="77777777" w:rsidR="004B39E5" w:rsidRPr="00C55CFD" w:rsidRDefault="000971C0" w:rsidP="009B2D7D">
      <w:pPr>
        <w:pStyle w:val="Heading1separatationline"/>
        <w:jc w:val="both"/>
      </w:pPr>
      <w:r>
        <w:rPr>
          <w:rStyle w:val="CommentReference"/>
          <w:color w:val="auto"/>
        </w:rPr>
        <w:commentReference w:id="62"/>
      </w:r>
    </w:p>
    <w:p w14:paraId="741A872F" w14:textId="7FC4931E" w:rsidR="00DD72D8" w:rsidRPr="002654FE" w:rsidRDefault="00DF61BF" w:rsidP="00A05463">
      <w:pPr>
        <w:pStyle w:val="BodyText"/>
      </w:pPr>
      <w:r w:rsidRPr="00C55CFD">
        <w:t xml:space="preserve">The idea of developing a simplified risk management tool was first raised by the IALA Risk Management Steering Group </w:t>
      </w:r>
      <w:r w:rsidR="002303E4" w:rsidRPr="00C55CFD">
        <w:t xml:space="preserve">(IRMSG) </w:t>
      </w:r>
      <w:r w:rsidRPr="00C55CFD">
        <w:t>in late 2012</w:t>
      </w:r>
      <w:r w:rsidR="00C20B2A" w:rsidRPr="00C55CFD">
        <w:t>.</w:t>
      </w:r>
      <w:r w:rsidR="002303E4" w:rsidRPr="00C55CFD">
        <w:t xml:space="preserve"> The IALA World-Wide Academy produced an initial version of the simplified tool in </w:t>
      </w:r>
      <w:r w:rsidR="004219CB" w:rsidRPr="00C55CFD">
        <w:t>2013, which</w:t>
      </w:r>
      <w:r w:rsidR="009F42AA">
        <w:t xml:space="preserve"> was based on the risk management system </w:t>
      </w:r>
      <w:r w:rsidR="0003224F">
        <w:t>endorsed</w:t>
      </w:r>
      <w:r w:rsidR="009F42AA">
        <w:t xml:space="preserve"> by </w:t>
      </w:r>
      <w:r w:rsidR="0003224F">
        <w:t>the AtoN Competent</w:t>
      </w:r>
      <w:r w:rsidR="009F42AA">
        <w:t xml:space="preserve"> Authority </w:t>
      </w:r>
      <w:r w:rsidR="0003224F">
        <w:t>of the Su</w:t>
      </w:r>
      <w:r w:rsidR="009F42AA">
        <w:t>ltanat</w:t>
      </w:r>
      <w:r w:rsidR="0003224F">
        <w:t>e</w:t>
      </w:r>
      <w:r w:rsidR="009F42AA">
        <w:t xml:space="preserve"> of Oman</w:t>
      </w:r>
      <w:r w:rsidR="002303E4" w:rsidRPr="00C55CFD">
        <w:t xml:space="preserve"> </w:t>
      </w:r>
      <w:r w:rsidR="0003224F">
        <w:t xml:space="preserve">in 2006 and adopted by the AtoN service provider </w:t>
      </w:r>
      <w:r w:rsidR="00790A1B">
        <w:t>in</w:t>
      </w:r>
      <w:r w:rsidR="0003224F">
        <w:t xml:space="preserve"> Bahrain in 2010. </w:t>
      </w:r>
    </w:p>
    <w:p w14:paraId="0C195FB6" w14:textId="534F440C" w:rsidR="004B39E5" w:rsidRPr="00C55CFD" w:rsidRDefault="00DD1F00" w:rsidP="009B2D7D">
      <w:pPr>
        <w:pStyle w:val="Heading1"/>
        <w:jc w:val="both"/>
      </w:pPr>
      <w:bookmarkStart w:id="63" w:name="_Toc370973598"/>
      <w:bookmarkStart w:id="64" w:name="_Toc499907903"/>
      <w:r w:rsidRPr="00C55CFD">
        <w:rPr>
          <w:caps w:val="0"/>
        </w:rPr>
        <w:t>PURPOSE</w:t>
      </w:r>
      <w:bookmarkEnd w:id="63"/>
      <w:bookmarkEnd w:id="64"/>
    </w:p>
    <w:p w14:paraId="326E27E8" w14:textId="77777777" w:rsidR="00E628EE" w:rsidRPr="00C55CFD" w:rsidRDefault="00E628EE" w:rsidP="009B2D7D">
      <w:pPr>
        <w:pStyle w:val="Heading1separatationline"/>
        <w:jc w:val="both"/>
      </w:pPr>
    </w:p>
    <w:p w14:paraId="4479782C" w14:textId="334CD11F" w:rsidR="004B39E5" w:rsidRPr="00C55CFD" w:rsidRDefault="004B39E5" w:rsidP="00A05463">
      <w:pPr>
        <w:pStyle w:val="BodyText"/>
      </w:pPr>
      <w:r w:rsidRPr="00C55CFD">
        <w:lastRenderedPageBreak/>
        <w:t xml:space="preserve">The purpose of this document is to provide </w:t>
      </w:r>
      <w:r w:rsidRPr="00A05463">
        <w:t>guidance</w:t>
      </w:r>
      <w:r w:rsidRPr="00C55CFD">
        <w:t xml:space="preserve"> </w:t>
      </w:r>
      <w:r w:rsidR="00994369" w:rsidRPr="00C55CFD">
        <w:t xml:space="preserve">on </w:t>
      </w:r>
      <w:r w:rsidR="00E37F4C">
        <w:rPr>
          <w:i/>
        </w:rPr>
        <w:t>SIRA</w:t>
      </w:r>
      <w:r w:rsidR="00CF4A4E" w:rsidRPr="00C55CFD">
        <w:t>’s</w:t>
      </w:r>
      <w:r w:rsidR="00994369" w:rsidRPr="00C55CFD">
        <w:t xml:space="preserve"> </w:t>
      </w:r>
      <w:r w:rsidR="00651FBE" w:rsidRPr="00C55CFD">
        <w:t>s</w:t>
      </w:r>
      <w:r w:rsidR="008E7245">
        <w:t>tructured</w:t>
      </w:r>
      <w:r w:rsidR="00994369" w:rsidRPr="00C55CFD">
        <w:t xml:space="preserve"> </w:t>
      </w:r>
      <w:r w:rsidR="00790A1B">
        <w:t xml:space="preserve">process which </w:t>
      </w:r>
      <w:r w:rsidR="001760E7">
        <w:t xml:space="preserve">identifies </w:t>
      </w:r>
      <w:r w:rsidR="00CF4A4E" w:rsidRPr="00C55CFD">
        <w:t>hazards</w:t>
      </w:r>
      <w:r w:rsidR="001760E7">
        <w:t>, and undesired incidents or scenarios in a given</w:t>
      </w:r>
      <w:r w:rsidR="00CF4A4E" w:rsidRPr="00C55CFD">
        <w:t xml:space="preserve"> region</w:t>
      </w:r>
      <w:r w:rsidR="00790A1B">
        <w:t xml:space="preserve">. </w:t>
      </w:r>
      <w:r w:rsidR="00CF4A4E" w:rsidRPr="00C55CFD">
        <w:t xml:space="preserve"> </w:t>
      </w:r>
      <w:r w:rsidR="00790A1B">
        <w:t>This leads to</w:t>
      </w:r>
      <w:r w:rsidR="00CF4A4E" w:rsidRPr="00C55CFD">
        <w:t xml:space="preserve"> a </w:t>
      </w:r>
      <w:r w:rsidR="00CF4A4E" w:rsidRPr="001760E7">
        <w:rPr>
          <w:i/>
        </w:rPr>
        <w:t>qualitative</w:t>
      </w:r>
      <w:r w:rsidR="00994369" w:rsidRPr="00F949F2">
        <w:rPr>
          <w:b/>
        </w:rPr>
        <w:t xml:space="preserve"> </w:t>
      </w:r>
      <w:r w:rsidR="00994369" w:rsidRPr="00C55CFD">
        <w:t xml:space="preserve">estimate of </w:t>
      </w:r>
      <w:r w:rsidR="00CF4A4E" w:rsidRPr="00C55CFD">
        <w:t xml:space="preserve">the </w:t>
      </w:r>
      <w:r w:rsidR="001760E7">
        <w:t>level</w:t>
      </w:r>
      <w:r w:rsidR="00994369" w:rsidRPr="00C55CFD">
        <w:t xml:space="preserve"> of risk and the </w:t>
      </w:r>
      <w:r w:rsidR="00CF4A4E" w:rsidRPr="00C55CFD">
        <w:t>production</w:t>
      </w:r>
      <w:r w:rsidR="00994369" w:rsidRPr="00C55CFD">
        <w:t xml:space="preserve"> of potential risk </w:t>
      </w:r>
      <w:r w:rsidR="00CF4A4E" w:rsidRPr="00C55CFD">
        <w:t>control options</w:t>
      </w:r>
      <w:r w:rsidR="00994369" w:rsidRPr="00C55CFD">
        <w:t xml:space="preserve"> to reduce such risk</w:t>
      </w:r>
      <w:r w:rsidR="000F0BF2">
        <w:t xml:space="preserve"> to acceptable levels</w:t>
      </w:r>
      <w:r w:rsidR="00994369" w:rsidRPr="00C55CFD">
        <w:t xml:space="preserve">. </w:t>
      </w:r>
    </w:p>
    <w:p w14:paraId="4F518EB7" w14:textId="1E28B79F" w:rsidR="001760E7" w:rsidRDefault="001760E7">
      <w:pPr>
        <w:spacing w:after="200" w:line="276" w:lineRule="auto"/>
        <w:rPr>
          <w:sz w:val="22"/>
        </w:rPr>
      </w:pPr>
      <w:r>
        <w:br w:type="page"/>
      </w:r>
    </w:p>
    <w:p w14:paraId="0E988973" w14:textId="24FF6968" w:rsidR="004B39E5" w:rsidRPr="00C55CFD" w:rsidRDefault="00DD1F00" w:rsidP="00FE3ACB">
      <w:pPr>
        <w:pStyle w:val="Heading1"/>
      </w:pPr>
      <w:bookmarkStart w:id="65" w:name="_Toc499907904"/>
      <w:r>
        <w:rPr>
          <w:caps w:val="0"/>
        </w:rPr>
        <w:lastRenderedPageBreak/>
        <w:t xml:space="preserve">THE </w:t>
      </w:r>
      <w:r w:rsidR="00E37F4C">
        <w:rPr>
          <w:caps w:val="0"/>
        </w:rPr>
        <w:t>SIRA</w:t>
      </w:r>
      <w:r>
        <w:rPr>
          <w:caps w:val="0"/>
        </w:rPr>
        <w:t xml:space="preserve"> PROCESS</w:t>
      </w:r>
      <w:bookmarkEnd w:id="65"/>
    </w:p>
    <w:p w14:paraId="48A2E7F9" w14:textId="77777777" w:rsidR="00E628EE" w:rsidRPr="00C55CFD" w:rsidRDefault="00E628EE" w:rsidP="009B2D7D">
      <w:pPr>
        <w:pStyle w:val="Heading1separatationline"/>
        <w:jc w:val="both"/>
      </w:pPr>
    </w:p>
    <w:p w14:paraId="4D090B30" w14:textId="29EBC034" w:rsidR="00DE6A4E" w:rsidRDefault="00DD1F00" w:rsidP="00A05463">
      <w:pPr>
        <w:pStyle w:val="Heading2"/>
      </w:pPr>
      <w:bookmarkStart w:id="66" w:name="_Toc499907905"/>
      <w:r>
        <w:t>OVERVIEW</w:t>
      </w:r>
      <w:bookmarkEnd w:id="66"/>
    </w:p>
    <w:p w14:paraId="5D7CAA8B" w14:textId="77777777" w:rsidR="00A05463" w:rsidRPr="00A05463" w:rsidRDefault="00A05463" w:rsidP="00A05463">
      <w:pPr>
        <w:pStyle w:val="Heading2separationline"/>
      </w:pPr>
    </w:p>
    <w:p w14:paraId="23ECFF34" w14:textId="1CAEBB3A" w:rsidR="007A60EB" w:rsidRPr="007A60EB" w:rsidRDefault="001760E7" w:rsidP="00A05463">
      <w:pPr>
        <w:pStyle w:val="BodyText"/>
      </w:pPr>
      <w:r w:rsidRPr="001760E7">
        <w:t xml:space="preserve">The </w:t>
      </w:r>
      <w:r w:rsidR="00E37F4C">
        <w:rPr>
          <w:i/>
        </w:rPr>
        <w:t>SIRA</w:t>
      </w:r>
      <w:r w:rsidR="00750574" w:rsidRPr="00C55CFD">
        <w:t xml:space="preserve"> </w:t>
      </w:r>
      <w:r w:rsidR="00E37F4C">
        <w:t xml:space="preserve">process </w:t>
      </w:r>
      <w:r w:rsidR="00750574" w:rsidRPr="00C55CFD">
        <w:t xml:space="preserve">is based on the principles set out in IALA Guideline 1018 on risk management. </w:t>
      </w:r>
      <w:r w:rsidR="009066B9">
        <w:t xml:space="preserve">Risk is defined as </w:t>
      </w:r>
      <w:r w:rsidR="00332AE1">
        <w:t xml:space="preserve">the product </w:t>
      </w:r>
      <w:r w:rsidR="009066B9">
        <w:t xml:space="preserve">of two factors – the </w:t>
      </w:r>
      <w:commentRangeStart w:id="67"/>
      <w:r w:rsidR="009066B9" w:rsidRPr="002654FE">
        <w:rPr>
          <w:i/>
        </w:rPr>
        <w:t>probability</w:t>
      </w:r>
      <w:r w:rsidR="009066B9">
        <w:t xml:space="preserve"> (or likelihood</w:t>
      </w:r>
      <w:commentRangeEnd w:id="67"/>
      <w:r w:rsidR="000971C0">
        <w:rPr>
          <w:rStyle w:val="CommentReference"/>
        </w:rPr>
        <w:commentReference w:id="67"/>
      </w:r>
      <w:r w:rsidR="009066B9">
        <w:t xml:space="preserve">) of an undesirable </w:t>
      </w:r>
      <w:r w:rsidR="00E86CB8">
        <w:t>incident</w:t>
      </w:r>
      <w:r w:rsidR="009066B9">
        <w:t xml:space="preserve"> occurring and if it does occur, the severity of </w:t>
      </w:r>
      <w:r w:rsidR="00B239C0">
        <w:t>its</w:t>
      </w:r>
      <w:r w:rsidR="009066B9">
        <w:t xml:space="preserve"> potenti</w:t>
      </w:r>
      <w:r w:rsidR="00B239C0">
        <w:t xml:space="preserve">al long and short-term </w:t>
      </w:r>
      <w:r w:rsidR="00B239C0" w:rsidRPr="008140BC">
        <w:rPr>
          <w:i/>
          <w:highlight w:val="yellow"/>
        </w:rPr>
        <w:t>impact</w:t>
      </w:r>
      <w:r w:rsidR="009066B9" w:rsidRPr="008140BC">
        <w:rPr>
          <w:highlight w:val="yellow"/>
        </w:rPr>
        <w:t xml:space="preserve"> </w:t>
      </w:r>
      <w:r w:rsidR="00B239C0" w:rsidRPr="008140BC">
        <w:rPr>
          <w:highlight w:val="yellow"/>
        </w:rPr>
        <w:t>(or consequence</w:t>
      </w:r>
      <w:r w:rsidR="009066B9">
        <w:t xml:space="preserve">). </w:t>
      </w:r>
    </w:p>
    <w:p w14:paraId="631C0C1E" w14:textId="2E48615F" w:rsidR="00332AE1" w:rsidRDefault="009066B9" w:rsidP="00A05463">
      <w:pPr>
        <w:pStyle w:val="BodyText"/>
      </w:pPr>
      <w:r>
        <w:t>T</w:t>
      </w:r>
      <w:r w:rsidR="00750574" w:rsidRPr="00C55CFD">
        <w:t xml:space="preserve">he management of risk involves a structured process that identifies </w:t>
      </w:r>
      <w:r w:rsidR="001760E7">
        <w:t xml:space="preserve">hazards and </w:t>
      </w:r>
      <w:r w:rsidR="00332AE1">
        <w:t>scenarios with associated risk</w:t>
      </w:r>
      <w:r w:rsidR="00332AE1">
        <w:rPr>
          <w:bCs/>
        </w:rPr>
        <w:t xml:space="preserve"> </w:t>
      </w:r>
      <w:r w:rsidR="00750574" w:rsidRPr="00C55CFD">
        <w:rPr>
          <w:bCs/>
        </w:rPr>
        <w:t xml:space="preserve">before </w:t>
      </w:r>
      <w:r w:rsidR="00750574" w:rsidRPr="00C55CFD">
        <w:t xml:space="preserve">taking action to reduce </w:t>
      </w:r>
      <w:r w:rsidR="00332AE1">
        <w:t xml:space="preserve">the </w:t>
      </w:r>
      <w:r w:rsidR="00750574" w:rsidRPr="00C55CFD">
        <w:t>risk to “As Low As Reasonably Practicable (ALARP)”</w:t>
      </w:r>
      <w:r>
        <w:t xml:space="preserve"> which </w:t>
      </w:r>
      <w:r w:rsidR="008973D6">
        <w:t>is</w:t>
      </w:r>
      <w:r>
        <w:t xml:space="preserve"> </w:t>
      </w:r>
      <w:r w:rsidRPr="00C55CFD">
        <w:t xml:space="preserve">acceptable </w:t>
      </w:r>
      <w:r>
        <w:t>to</w:t>
      </w:r>
      <w:r w:rsidRPr="00C55CFD">
        <w:t xml:space="preserve"> stakeholders</w:t>
      </w:r>
      <w:r w:rsidR="00B10C4E">
        <w:rPr>
          <w:rStyle w:val="FootnoteReference"/>
        </w:rPr>
        <w:footnoteReference w:id="5"/>
      </w:r>
      <w:r w:rsidR="00332AE1">
        <w:t>.</w:t>
      </w:r>
    </w:p>
    <w:p w14:paraId="02669CFE" w14:textId="7C961CA9" w:rsidR="00B10C4E" w:rsidRDefault="00B10C4E" w:rsidP="00A05463">
      <w:pPr>
        <w:pStyle w:val="BodyText"/>
      </w:pPr>
      <w:r>
        <w:t>If t</w:t>
      </w:r>
      <w:r w:rsidR="00332AE1">
        <w:t xml:space="preserve">he waterway </w:t>
      </w:r>
      <w:r>
        <w:t xml:space="preserve">being analysed is </w:t>
      </w:r>
      <w:r w:rsidR="002654FE">
        <w:t>extended or</w:t>
      </w:r>
      <w:r>
        <w:t xml:space="preserve"> complex</w:t>
      </w:r>
      <w:r w:rsidR="002654FE">
        <w:t>,</w:t>
      </w:r>
      <w:r>
        <w:t xml:space="preserve"> it </w:t>
      </w:r>
      <w:r w:rsidR="008E7245">
        <w:t>may</w:t>
      </w:r>
      <w:r>
        <w:t xml:space="preserve"> </w:t>
      </w:r>
      <w:r w:rsidR="00332AE1">
        <w:t xml:space="preserve">be </w:t>
      </w:r>
      <w:r>
        <w:t>divided into one or more zones for individual analysis.</w:t>
      </w:r>
      <w:r w:rsidR="00332AE1">
        <w:t xml:space="preserve"> </w:t>
      </w:r>
      <w:r>
        <w:t>In this case, interaction between zones may be worth consideration.</w:t>
      </w:r>
    </w:p>
    <w:p w14:paraId="64066D62" w14:textId="45028F7F" w:rsidR="00CC55D6" w:rsidRDefault="006D7E2E" w:rsidP="00A05463">
      <w:pPr>
        <w:pStyle w:val="BodyText"/>
        <w:rPr>
          <w:rFonts w:asciiTheme="majorHAnsi" w:hAnsiTheme="majorHAnsi"/>
        </w:rPr>
      </w:pPr>
      <w:r>
        <w:rPr>
          <w:rFonts w:asciiTheme="majorHAnsi" w:hAnsiTheme="majorHAnsi"/>
        </w:rPr>
        <w:t>A “h</w:t>
      </w:r>
      <w:r w:rsidRPr="007A60EB">
        <w:rPr>
          <w:rFonts w:asciiTheme="majorHAnsi" w:hAnsiTheme="majorHAnsi"/>
        </w:rPr>
        <w:t>azard</w:t>
      </w:r>
      <w:r>
        <w:rPr>
          <w:rFonts w:asciiTheme="majorHAnsi" w:hAnsiTheme="majorHAnsi"/>
        </w:rPr>
        <w:t>”</w:t>
      </w:r>
      <w:r w:rsidRPr="007A60EB">
        <w:rPr>
          <w:rFonts w:asciiTheme="majorHAnsi" w:hAnsiTheme="majorHAnsi"/>
        </w:rPr>
        <w:t xml:space="preserve"> </w:t>
      </w:r>
      <w:r>
        <w:rPr>
          <w:rFonts w:asciiTheme="majorHAnsi" w:hAnsiTheme="majorHAnsi"/>
        </w:rPr>
        <w:t>is</w:t>
      </w:r>
      <w:r w:rsidRPr="007A60EB">
        <w:rPr>
          <w:rFonts w:asciiTheme="majorHAnsi" w:hAnsiTheme="majorHAnsi"/>
        </w:rPr>
        <w:t xml:space="preserve"> something </w:t>
      </w:r>
      <w:r>
        <w:rPr>
          <w:rFonts w:asciiTheme="majorHAnsi" w:hAnsiTheme="majorHAnsi"/>
        </w:rPr>
        <w:t xml:space="preserve">that may </w:t>
      </w:r>
      <w:r>
        <w:rPr>
          <w:rFonts w:asciiTheme="majorHAnsi" w:hAnsiTheme="majorHAnsi"/>
          <w:i/>
        </w:rPr>
        <w:t>cause</w:t>
      </w:r>
      <w:r w:rsidRPr="007A60EB">
        <w:rPr>
          <w:rFonts w:asciiTheme="majorHAnsi" w:hAnsiTheme="majorHAnsi"/>
        </w:rPr>
        <w:t xml:space="preserve"> </w:t>
      </w:r>
      <w:r>
        <w:rPr>
          <w:rFonts w:asciiTheme="majorHAnsi" w:hAnsiTheme="majorHAnsi"/>
        </w:rPr>
        <w:t xml:space="preserve">an </w:t>
      </w:r>
      <w:r w:rsidRPr="007A60EB">
        <w:rPr>
          <w:rFonts w:asciiTheme="majorHAnsi" w:hAnsiTheme="majorHAnsi"/>
        </w:rPr>
        <w:t>un</w:t>
      </w:r>
      <w:r>
        <w:rPr>
          <w:rFonts w:asciiTheme="majorHAnsi" w:hAnsiTheme="majorHAnsi"/>
        </w:rPr>
        <w:t xml:space="preserve">desirable incident. </w:t>
      </w:r>
      <w:r w:rsidR="00C7300C" w:rsidRPr="00C7300C">
        <w:t xml:space="preserve">The basic thinking behind the </w:t>
      </w:r>
      <w:r w:rsidR="00E37F4C">
        <w:t>SIRA</w:t>
      </w:r>
      <w:r w:rsidR="00C7300C" w:rsidRPr="00C7300C">
        <w:t xml:space="preserve"> method rests on the fundamental causal relationship between hazards a</w:t>
      </w:r>
      <w:r w:rsidR="00CE2939">
        <w:t>nd the consequences of undesirable</w:t>
      </w:r>
      <w:r w:rsidR="00C7300C" w:rsidRPr="00C7300C">
        <w:t xml:space="preserve"> incidents, which the hazards may cause.</w:t>
      </w:r>
    </w:p>
    <w:p w14:paraId="6F25E87D" w14:textId="6A1CA2B1" w:rsidR="00C7300C" w:rsidRDefault="00C7300C" w:rsidP="00A05463">
      <w:pPr>
        <w:pStyle w:val="BodyText"/>
      </w:pPr>
      <w:r>
        <w:t xml:space="preserve">This </w:t>
      </w:r>
      <w:r w:rsidR="00B10C4E">
        <w:t xml:space="preserve">causal relationship </w:t>
      </w:r>
      <w:r>
        <w:t xml:space="preserve">is illustrated in </w:t>
      </w:r>
      <w:r w:rsidR="00B10C4E">
        <w:t xml:space="preserve">the figure </w:t>
      </w:r>
      <w:r>
        <w:t>below:</w:t>
      </w:r>
    </w:p>
    <w:p w14:paraId="5767C814" w14:textId="77777777" w:rsidR="00A05463" w:rsidRDefault="00A05463" w:rsidP="00A05463">
      <w:pPr>
        <w:pStyle w:val="BodyText"/>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05"/>
        <w:gridCol w:w="3204"/>
        <w:gridCol w:w="3196"/>
      </w:tblGrid>
      <w:tr w:rsidR="00C7300C" w14:paraId="00AFBB72" w14:textId="77777777" w:rsidTr="00EB0691">
        <w:trPr>
          <w:trHeight w:val="633"/>
        </w:trPr>
        <w:tc>
          <w:tcPr>
            <w:tcW w:w="10227" w:type="dxa"/>
            <w:gridSpan w:val="3"/>
          </w:tcPr>
          <w:p w14:paraId="1C54EA5D" w14:textId="77777777" w:rsidR="00C7300C" w:rsidRDefault="00C7300C" w:rsidP="005B7ED8">
            <w:pPr>
              <w:tabs>
                <w:tab w:val="num" w:pos="720"/>
              </w:tabs>
              <w:jc w:val="center"/>
              <w:rPr>
                <w:rFonts w:asciiTheme="majorHAnsi" w:hAnsiTheme="majorHAnsi"/>
              </w:rPr>
            </w:pPr>
            <w:r w:rsidRPr="00166EDB">
              <w:rPr>
                <w:rFonts w:asciiTheme="majorHAnsi" w:hAnsiTheme="majorHAnsi"/>
                <w:noProof/>
                <w:lang w:val="da-DK" w:eastAsia="da-DK"/>
              </w:rPr>
              <w:drawing>
                <wp:inline distT="0" distB="0" distL="0" distR="0" wp14:anchorId="2B8F6BB5" wp14:editId="088DADB1">
                  <wp:extent cx="4502348" cy="404276"/>
                  <wp:effectExtent l="0" t="0" r="12700" b="34290"/>
                  <wp:docPr id="10" name="Diagram 10"/>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0" r:lo="rId31" r:qs="rId32" r:cs="rId33"/>
                    </a:graphicData>
                  </a:graphic>
                </wp:inline>
              </w:drawing>
            </w:r>
          </w:p>
        </w:tc>
      </w:tr>
      <w:tr w:rsidR="00C7300C" w:rsidRPr="00CE4B0F" w14:paraId="12FA68B4" w14:textId="77777777" w:rsidTr="00EB0691">
        <w:trPr>
          <w:trHeight w:val="1309"/>
        </w:trPr>
        <w:tc>
          <w:tcPr>
            <w:tcW w:w="3808" w:type="dxa"/>
          </w:tcPr>
          <w:p w14:paraId="70B6A6BB" w14:textId="77777777" w:rsidR="00C7300C" w:rsidRPr="0013154F" w:rsidRDefault="00C7300C" w:rsidP="003F4589">
            <w:pPr>
              <w:pStyle w:val="ListParagraph"/>
              <w:numPr>
                <w:ilvl w:val="0"/>
                <w:numId w:val="25"/>
              </w:numPr>
              <w:ind w:left="1593" w:hanging="142"/>
              <w:jc w:val="both"/>
              <w:rPr>
                <w:rFonts w:asciiTheme="majorHAnsi" w:hAnsiTheme="majorHAnsi"/>
                <w:sz w:val="18"/>
                <w:szCs w:val="22"/>
              </w:rPr>
            </w:pPr>
            <w:commentRangeStart w:id="68"/>
            <w:r w:rsidRPr="0013154F">
              <w:rPr>
                <w:rFonts w:asciiTheme="majorHAnsi" w:eastAsiaTheme="minorEastAsia" w:hAnsiTheme="majorHAnsi"/>
                <w:sz w:val="18"/>
                <w:szCs w:val="22"/>
              </w:rPr>
              <w:t>Natural</w:t>
            </w:r>
          </w:p>
          <w:p w14:paraId="2A27351E" w14:textId="77777777" w:rsidR="00C7300C" w:rsidRPr="0013154F" w:rsidRDefault="00C7300C" w:rsidP="003F4589">
            <w:pPr>
              <w:numPr>
                <w:ilvl w:val="0"/>
                <w:numId w:val="24"/>
              </w:numPr>
              <w:spacing w:line="240" w:lineRule="auto"/>
              <w:ind w:left="1593" w:hanging="142"/>
              <w:jc w:val="both"/>
              <w:rPr>
                <w:rFonts w:asciiTheme="majorHAnsi" w:hAnsiTheme="majorHAnsi"/>
              </w:rPr>
            </w:pPr>
            <w:r w:rsidRPr="0013154F">
              <w:rPr>
                <w:rFonts w:asciiTheme="majorHAnsi" w:hAnsiTheme="majorHAnsi"/>
              </w:rPr>
              <w:t>Economic</w:t>
            </w:r>
          </w:p>
          <w:p w14:paraId="3D2D958B" w14:textId="77777777" w:rsidR="00C7300C" w:rsidRPr="0013154F" w:rsidRDefault="00C7300C" w:rsidP="003F4589">
            <w:pPr>
              <w:numPr>
                <w:ilvl w:val="0"/>
                <w:numId w:val="24"/>
              </w:numPr>
              <w:spacing w:line="240" w:lineRule="auto"/>
              <w:ind w:left="1593" w:hanging="142"/>
              <w:jc w:val="both"/>
              <w:rPr>
                <w:rFonts w:asciiTheme="majorHAnsi" w:hAnsiTheme="majorHAnsi"/>
              </w:rPr>
            </w:pPr>
            <w:r w:rsidRPr="0013154F">
              <w:rPr>
                <w:rFonts w:asciiTheme="majorHAnsi" w:hAnsiTheme="majorHAnsi"/>
              </w:rPr>
              <w:t>Technical</w:t>
            </w:r>
          </w:p>
          <w:p w14:paraId="18CEC094" w14:textId="77777777" w:rsidR="00C7300C" w:rsidRPr="0013154F" w:rsidRDefault="00C7300C" w:rsidP="003F4589">
            <w:pPr>
              <w:numPr>
                <w:ilvl w:val="0"/>
                <w:numId w:val="24"/>
              </w:numPr>
              <w:spacing w:line="240" w:lineRule="auto"/>
              <w:ind w:left="1593" w:hanging="142"/>
              <w:jc w:val="both"/>
              <w:rPr>
                <w:rFonts w:asciiTheme="majorHAnsi" w:hAnsiTheme="majorHAnsi"/>
              </w:rPr>
            </w:pPr>
            <w:r w:rsidRPr="0013154F">
              <w:rPr>
                <w:rFonts w:asciiTheme="majorHAnsi" w:hAnsiTheme="majorHAnsi"/>
              </w:rPr>
              <w:t>Human</w:t>
            </w:r>
          </w:p>
          <w:p w14:paraId="25B5FB7A" w14:textId="2D1E70DE" w:rsidR="00C7300C" w:rsidRDefault="00C7300C" w:rsidP="003F4589">
            <w:pPr>
              <w:numPr>
                <w:ilvl w:val="0"/>
                <w:numId w:val="24"/>
              </w:numPr>
              <w:spacing w:line="240" w:lineRule="auto"/>
              <w:ind w:left="1593" w:hanging="142"/>
              <w:jc w:val="both"/>
              <w:rPr>
                <w:ins w:id="69" w:author="Jakob Bang" w:date="2019-04-03T09:55:00Z"/>
                <w:rFonts w:asciiTheme="majorHAnsi" w:hAnsiTheme="majorHAnsi"/>
              </w:rPr>
            </w:pPr>
            <w:r w:rsidRPr="0013154F">
              <w:rPr>
                <w:rFonts w:asciiTheme="majorHAnsi" w:hAnsiTheme="majorHAnsi"/>
              </w:rPr>
              <w:t>Operational</w:t>
            </w:r>
          </w:p>
          <w:p w14:paraId="03DCC5BA" w14:textId="1F303E35" w:rsidR="00EC1BC5" w:rsidRDefault="00EC1BC5" w:rsidP="003F4589">
            <w:pPr>
              <w:numPr>
                <w:ilvl w:val="0"/>
                <w:numId w:val="24"/>
              </w:numPr>
              <w:spacing w:line="240" w:lineRule="auto"/>
              <w:ind w:left="1593" w:hanging="142"/>
              <w:jc w:val="both"/>
              <w:rPr>
                <w:rFonts w:asciiTheme="majorHAnsi" w:hAnsiTheme="majorHAnsi"/>
              </w:rPr>
            </w:pPr>
            <w:ins w:id="70" w:author="Jakob Bang" w:date="2019-04-03T09:55:00Z">
              <w:r>
                <w:rPr>
                  <w:rFonts w:asciiTheme="majorHAnsi" w:hAnsiTheme="majorHAnsi"/>
                </w:rPr>
                <w:t>Maritime space</w:t>
              </w:r>
            </w:ins>
          </w:p>
          <w:p w14:paraId="4EBEA164" w14:textId="2F2A0B0C" w:rsidR="00F5053C" w:rsidRPr="00CE4B0F" w:rsidRDefault="00091BF3" w:rsidP="003F4589">
            <w:pPr>
              <w:numPr>
                <w:ilvl w:val="0"/>
                <w:numId w:val="24"/>
              </w:numPr>
              <w:spacing w:line="240" w:lineRule="auto"/>
              <w:ind w:left="1593" w:hanging="142"/>
              <w:jc w:val="both"/>
              <w:rPr>
                <w:rFonts w:asciiTheme="majorHAnsi" w:hAnsiTheme="majorHAnsi"/>
              </w:rPr>
            </w:pPr>
            <w:r>
              <w:rPr>
                <w:rFonts w:asciiTheme="majorHAnsi" w:hAnsiTheme="majorHAnsi"/>
              </w:rPr>
              <w:t>Waterway C</w:t>
            </w:r>
            <w:r w:rsidR="00733A2C">
              <w:rPr>
                <w:rFonts w:asciiTheme="majorHAnsi" w:hAnsiTheme="majorHAnsi"/>
              </w:rPr>
              <w:t>o</w:t>
            </w:r>
            <w:r>
              <w:rPr>
                <w:rFonts w:asciiTheme="majorHAnsi" w:hAnsiTheme="majorHAnsi"/>
              </w:rPr>
              <w:t>mplexity</w:t>
            </w:r>
            <w:commentRangeEnd w:id="68"/>
            <w:r w:rsidR="005F43ED">
              <w:rPr>
                <w:rStyle w:val="CommentReference"/>
              </w:rPr>
              <w:commentReference w:id="68"/>
            </w:r>
          </w:p>
        </w:tc>
        <w:tc>
          <w:tcPr>
            <w:tcW w:w="3209" w:type="dxa"/>
          </w:tcPr>
          <w:p w14:paraId="024258F1" w14:textId="77777777" w:rsidR="00C7300C" w:rsidRPr="002A4578" w:rsidRDefault="00C7300C" w:rsidP="003F4589">
            <w:pPr>
              <w:pStyle w:val="ListParagraph"/>
              <w:numPr>
                <w:ilvl w:val="0"/>
                <w:numId w:val="25"/>
              </w:numPr>
              <w:ind w:left="1078" w:hanging="142"/>
              <w:jc w:val="both"/>
              <w:rPr>
                <w:rFonts w:asciiTheme="majorHAnsi" w:hAnsiTheme="majorHAnsi"/>
                <w:sz w:val="18"/>
                <w:szCs w:val="22"/>
              </w:rPr>
            </w:pPr>
            <w:r>
              <w:rPr>
                <w:rFonts w:asciiTheme="majorHAnsi" w:eastAsiaTheme="minorEastAsia" w:hAnsiTheme="majorHAnsi"/>
                <w:sz w:val="18"/>
                <w:szCs w:val="22"/>
              </w:rPr>
              <w:t>Grounding</w:t>
            </w:r>
          </w:p>
          <w:p w14:paraId="465AC056" w14:textId="77777777" w:rsidR="00C7300C" w:rsidRPr="002A4578" w:rsidRDefault="00C7300C" w:rsidP="003F4589">
            <w:pPr>
              <w:pStyle w:val="ListParagraph"/>
              <w:numPr>
                <w:ilvl w:val="0"/>
                <w:numId w:val="25"/>
              </w:numPr>
              <w:ind w:left="1078" w:hanging="142"/>
              <w:jc w:val="both"/>
              <w:rPr>
                <w:rFonts w:asciiTheme="majorHAnsi" w:hAnsiTheme="majorHAnsi"/>
                <w:sz w:val="18"/>
                <w:szCs w:val="22"/>
              </w:rPr>
            </w:pPr>
            <w:r>
              <w:rPr>
                <w:rFonts w:asciiTheme="majorHAnsi" w:eastAsiaTheme="minorEastAsia" w:hAnsiTheme="majorHAnsi"/>
                <w:sz w:val="18"/>
                <w:szCs w:val="22"/>
              </w:rPr>
              <w:t>Collision</w:t>
            </w:r>
          </w:p>
          <w:p w14:paraId="22917239" w14:textId="016912E9" w:rsidR="00C7300C" w:rsidRPr="002A4578" w:rsidRDefault="00C7300C" w:rsidP="003F4589">
            <w:pPr>
              <w:pStyle w:val="ListParagraph"/>
              <w:numPr>
                <w:ilvl w:val="0"/>
                <w:numId w:val="25"/>
              </w:numPr>
              <w:ind w:left="1078" w:hanging="142"/>
              <w:jc w:val="both"/>
              <w:rPr>
                <w:rFonts w:asciiTheme="majorHAnsi" w:hAnsiTheme="majorHAnsi"/>
                <w:sz w:val="18"/>
                <w:szCs w:val="22"/>
              </w:rPr>
            </w:pPr>
            <w:r>
              <w:rPr>
                <w:rFonts w:asciiTheme="majorHAnsi" w:eastAsiaTheme="minorEastAsia" w:hAnsiTheme="majorHAnsi"/>
                <w:sz w:val="18"/>
                <w:szCs w:val="22"/>
              </w:rPr>
              <w:t>Allision</w:t>
            </w:r>
            <w:r w:rsidR="00757F00">
              <w:rPr>
                <w:rStyle w:val="FootnoteReference"/>
                <w:rFonts w:asciiTheme="majorHAnsi" w:eastAsiaTheme="minorEastAsia" w:hAnsiTheme="majorHAnsi"/>
                <w:sz w:val="18"/>
                <w:szCs w:val="22"/>
              </w:rPr>
              <w:footnoteReference w:id="6"/>
            </w:r>
          </w:p>
          <w:p w14:paraId="40D7AA0E" w14:textId="3FCDB6BE" w:rsidR="00C7300C" w:rsidRPr="00774135" w:rsidRDefault="00C7300C" w:rsidP="003F4589">
            <w:pPr>
              <w:pStyle w:val="ListParagraph"/>
              <w:numPr>
                <w:ilvl w:val="0"/>
                <w:numId w:val="25"/>
              </w:numPr>
              <w:ind w:left="1078" w:hanging="142"/>
              <w:jc w:val="both"/>
              <w:rPr>
                <w:rFonts w:asciiTheme="majorHAnsi" w:hAnsiTheme="majorHAnsi"/>
                <w:sz w:val="18"/>
              </w:rPr>
            </w:pPr>
            <w:r>
              <w:rPr>
                <w:rFonts w:asciiTheme="majorHAnsi" w:eastAsiaTheme="minorEastAsia" w:hAnsiTheme="majorHAnsi"/>
                <w:sz w:val="18"/>
                <w:szCs w:val="22"/>
              </w:rPr>
              <w:t>Foundering</w:t>
            </w:r>
            <w:r w:rsidR="00E2170F">
              <w:rPr>
                <w:rStyle w:val="FootnoteReference"/>
                <w:rFonts w:asciiTheme="majorHAnsi" w:eastAsiaTheme="minorEastAsia" w:hAnsiTheme="majorHAnsi"/>
                <w:sz w:val="18"/>
                <w:szCs w:val="22"/>
              </w:rPr>
              <w:footnoteReference w:id="7"/>
            </w:r>
          </w:p>
          <w:p w14:paraId="2CA3C184" w14:textId="4A1BAC2A" w:rsidR="00C7300C" w:rsidRPr="002A4578" w:rsidRDefault="00477352" w:rsidP="003F4589">
            <w:pPr>
              <w:pStyle w:val="ListParagraph"/>
              <w:numPr>
                <w:ilvl w:val="0"/>
                <w:numId w:val="25"/>
              </w:numPr>
              <w:ind w:left="1078" w:hanging="142"/>
              <w:jc w:val="both"/>
              <w:rPr>
                <w:rFonts w:asciiTheme="majorHAnsi" w:hAnsiTheme="majorHAnsi"/>
                <w:sz w:val="18"/>
              </w:rPr>
            </w:pPr>
            <w:r>
              <w:rPr>
                <w:rFonts w:asciiTheme="majorHAnsi" w:eastAsiaTheme="minorEastAsia" w:hAnsiTheme="majorHAnsi"/>
                <w:sz w:val="18"/>
                <w:szCs w:val="22"/>
              </w:rPr>
              <w:t>(</w:t>
            </w:r>
            <w:r w:rsidR="00C7300C">
              <w:rPr>
                <w:rFonts w:asciiTheme="majorHAnsi" w:eastAsiaTheme="minorEastAsia" w:hAnsiTheme="majorHAnsi"/>
                <w:sz w:val="18"/>
                <w:szCs w:val="22"/>
              </w:rPr>
              <w:t>Other</w:t>
            </w:r>
            <w:r>
              <w:rPr>
                <w:rFonts w:asciiTheme="majorHAnsi" w:eastAsiaTheme="minorEastAsia" w:hAnsiTheme="majorHAnsi"/>
                <w:sz w:val="18"/>
                <w:szCs w:val="22"/>
              </w:rPr>
              <w:t>)</w:t>
            </w:r>
          </w:p>
          <w:p w14:paraId="2143A40C" w14:textId="77777777" w:rsidR="00C7300C" w:rsidRPr="00CE4B0F" w:rsidRDefault="00C7300C" w:rsidP="005B7ED8">
            <w:pPr>
              <w:tabs>
                <w:tab w:val="num" w:pos="720"/>
              </w:tabs>
              <w:jc w:val="both"/>
              <w:rPr>
                <w:rFonts w:asciiTheme="majorHAnsi" w:hAnsiTheme="majorHAnsi"/>
              </w:rPr>
            </w:pPr>
          </w:p>
        </w:tc>
        <w:tc>
          <w:tcPr>
            <w:tcW w:w="3210" w:type="dxa"/>
          </w:tcPr>
          <w:p w14:paraId="3AF91197" w14:textId="77777777" w:rsidR="00C7300C" w:rsidRPr="002A4578" w:rsidRDefault="00C7300C" w:rsidP="003F4589">
            <w:pPr>
              <w:pStyle w:val="ListParagraph"/>
              <w:numPr>
                <w:ilvl w:val="0"/>
                <w:numId w:val="25"/>
              </w:numPr>
              <w:ind w:left="420" w:hanging="142"/>
              <w:jc w:val="both"/>
              <w:rPr>
                <w:rFonts w:asciiTheme="majorHAnsi" w:hAnsiTheme="majorHAnsi"/>
                <w:sz w:val="18"/>
                <w:szCs w:val="22"/>
              </w:rPr>
            </w:pPr>
            <w:r>
              <w:rPr>
                <w:rFonts w:asciiTheme="majorHAnsi" w:eastAsiaTheme="minorEastAsia" w:hAnsiTheme="majorHAnsi"/>
                <w:sz w:val="18"/>
                <w:szCs w:val="22"/>
              </w:rPr>
              <w:t>Short-term</w:t>
            </w:r>
          </w:p>
          <w:p w14:paraId="00248E4C" w14:textId="77777777" w:rsidR="00C7300C" w:rsidRPr="002A4578" w:rsidRDefault="00C7300C" w:rsidP="003F4589">
            <w:pPr>
              <w:pStyle w:val="ListParagraph"/>
              <w:numPr>
                <w:ilvl w:val="0"/>
                <w:numId w:val="25"/>
              </w:numPr>
              <w:ind w:left="420" w:hanging="142"/>
              <w:jc w:val="both"/>
              <w:rPr>
                <w:rFonts w:asciiTheme="majorHAnsi" w:hAnsiTheme="majorHAnsi"/>
                <w:sz w:val="18"/>
                <w:szCs w:val="22"/>
              </w:rPr>
            </w:pPr>
            <w:r>
              <w:rPr>
                <w:rFonts w:asciiTheme="majorHAnsi" w:eastAsiaTheme="minorEastAsia" w:hAnsiTheme="majorHAnsi"/>
                <w:sz w:val="18"/>
                <w:szCs w:val="22"/>
              </w:rPr>
              <w:t>Long-term</w:t>
            </w:r>
          </w:p>
          <w:p w14:paraId="1573B52E" w14:textId="77777777" w:rsidR="00C7300C" w:rsidRPr="002A4578" w:rsidRDefault="00C7300C" w:rsidP="003F4589">
            <w:pPr>
              <w:pStyle w:val="ListParagraph"/>
              <w:numPr>
                <w:ilvl w:val="0"/>
                <w:numId w:val="24"/>
              </w:numPr>
              <w:ind w:left="420" w:hanging="142"/>
              <w:jc w:val="both"/>
              <w:rPr>
                <w:rFonts w:asciiTheme="majorHAnsi" w:hAnsiTheme="majorHAnsi"/>
                <w:sz w:val="18"/>
                <w:lang w:val="fr-FR"/>
              </w:rPr>
            </w:pPr>
            <w:r w:rsidRPr="002A4578">
              <w:rPr>
                <w:rFonts w:asciiTheme="majorHAnsi" w:eastAsiaTheme="minorEastAsia" w:hAnsiTheme="majorHAnsi"/>
                <w:sz w:val="18"/>
                <w:szCs w:val="22"/>
              </w:rPr>
              <w:t>Other</w:t>
            </w:r>
          </w:p>
        </w:tc>
      </w:tr>
    </w:tbl>
    <w:p w14:paraId="56F5EE5D" w14:textId="14CE3BEE" w:rsidR="006064C3" w:rsidRPr="002654FE" w:rsidRDefault="00C7300C" w:rsidP="002654FE">
      <w:pPr>
        <w:pStyle w:val="Figurecaption"/>
        <w:jc w:val="center"/>
      </w:pPr>
      <w:bookmarkStart w:id="71" w:name="_Toc499908335"/>
      <w:r>
        <w:t xml:space="preserve">Causal </w:t>
      </w:r>
      <w:r w:rsidR="00B10C4E">
        <w:t>r</w:t>
      </w:r>
      <w:r>
        <w:t xml:space="preserve">elationship </w:t>
      </w:r>
      <w:r w:rsidR="00B10C4E">
        <w:t>b</w:t>
      </w:r>
      <w:r>
        <w:t xml:space="preserve">etween </w:t>
      </w:r>
      <w:r w:rsidR="00B10C4E">
        <w:t>h</w:t>
      </w:r>
      <w:r>
        <w:t xml:space="preserve">azards and </w:t>
      </w:r>
      <w:r w:rsidR="00B10C4E">
        <w:t>c</w:t>
      </w:r>
      <w:r>
        <w:t>onsequences</w:t>
      </w:r>
      <w:bookmarkEnd w:id="71"/>
    </w:p>
    <w:p w14:paraId="49237EB0" w14:textId="017FABA8" w:rsidR="006D7E2E" w:rsidRDefault="006D7E2E" w:rsidP="00A05463">
      <w:pPr>
        <w:pStyle w:val="BodyText"/>
      </w:pPr>
      <w:r>
        <w:t xml:space="preserve">The identification of hazards </w:t>
      </w:r>
      <w:r w:rsidR="008E7245">
        <w:t xml:space="preserve">should </w:t>
      </w:r>
      <w:r>
        <w:t>be based on available information such as e</w:t>
      </w:r>
      <w:r w:rsidRPr="00C55CFD">
        <w:t xml:space="preserve">nvironmental </w:t>
      </w:r>
      <w:r>
        <w:t>data, adequacy of nautical charts, sea state and wind force, tidal flow, restricted visibility, ice, background lighting, natural hazards and dangers, nature of the seabed, changing bathymetry, volume of traffic, mix of traffic</w:t>
      </w:r>
      <w:r w:rsidRPr="00C55CFD">
        <w:t xml:space="preserve"> </w:t>
      </w:r>
      <w:r>
        <w:t>and other factors.</w:t>
      </w:r>
    </w:p>
    <w:p w14:paraId="3FE0DC05" w14:textId="2AFE9C83" w:rsidR="006D7E2E" w:rsidRDefault="008E7245" w:rsidP="00A05463">
      <w:pPr>
        <w:pStyle w:val="BodyText"/>
      </w:pPr>
      <w:r>
        <w:t xml:space="preserve">Based on the identified hazards, a number of possible incidents or scenarios </w:t>
      </w:r>
      <w:r w:rsidR="00C35C4B">
        <w:t xml:space="preserve">is </w:t>
      </w:r>
      <w:r>
        <w:t xml:space="preserve">identified by a group of stakeholders. </w:t>
      </w:r>
      <w:r w:rsidR="00E37F4C">
        <w:t>SIRA</w:t>
      </w:r>
      <w:r w:rsidR="006D7E2E">
        <w:t xml:space="preserve"> addresses ea</w:t>
      </w:r>
      <w:r>
        <w:t xml:space="preserve">ch </w:t>
      </w:r>
      <w:r w:rsidR="006D7E2E">
        <w:t xml:space="preserve">undesired </w:t>
      </w:r>
      <w:r>
        <w:t xml:space="preserve">incident or </w:t>
      </w:r>
      <w:r w:rsidR="006D7E2E">
        <w:t>scenario, such as the grounding of a vessel on a reef or the collision b</w:t>
      </w:r>
      <w:r>
        <w:t>etween two vessels</w:t>
      </w:r>
      <w:r w:rsidR="006D7E2E">
        <w:t>.</w:t>
      </w:r>
      <w:r w:rsidR="006D7E2E" w:rsidRPr="00EE6F70">
        <w:t xml:space="preserve"> </w:t>
      </w:r>
    </w:p>
    <w:p w14:paraId="772986B1" w14:textId="37738E8E" w:rsidR="00182D1E" w:rsidRDefault="00DB5296" w:rsidP="00A05463">
      <w:pPr>
        <w:pStyle w:val="BodyText"/>
      </w:pPr>
      <w:r>
        <w:t xml:space="preserve">The </w:t>
      </w:r>
      <w:r w:rsidR="006D7E2E">
        <w:t xml:space="preserve">probability or </w:t>
      </w:r>
      <w:r>
        <w:t>likelihood of the occurrence of</w:t>
      </w:r>
      <w:r w:rsidR="006D7E2E">
        <w:t xml:space="preserve"> each undesired scenario </w:t>
      </w:r>
      <w:r w:rsidR="008E7245">
        <w:t>is</w:t>
      </w:r>
      <w:r w:rsidR="006D7E2E">
        <w:t xml:space="preserve"> estimated, as well as </w:t>
      </w:r>
      <w:r w:rsidR="00182D1E">
        <w:t>its</w:t>
      </w:r>
      <w:r w:rsidR="006D7E2E">
        <w:t xml:space="preserve"> impact (or consequences</w:t>
      </w:r>
      <w:r w:rsidR="008E7245">
        <w:t>), considering b</w:t>
      </w:r>
      <w:r w:rsidR="00182D1E">
        <w:t>oth short- and long-term co</w:t>
      </w:r>
      <w:r w:rsidR="008E7245">
        <w:t>nsequences.</w:t>
      </w:r>
    </w:p>
    <w:p w14:paraId="6A004EE6" w14:textId="04C72256" w:rsidR="006B2444" w:rsidRDefault="00182D1E" w:rsidP="00A05463">
      <w:pPr>
        <w:pStyle w:val="BodyText"/>
      </w:pPr>
      <w:commentRangeStart w:id="72"/>
      <w:r>
        <w:t xml:space="preserve">The </w:t>
      </w:r>
      <w:r w:rsidR="00E37F4C">
        <w:t>SIRA</w:t>
      </w:r>
      <w:r w:rsidR="00DE6A4E" w:rsidRPr="00C55CFD">
        <w:t xml:space="preserve"> </w:t>
      </w:r>
      <w:r w:rsidR="008E7245">
        <w:t xml:space="preserve">risk assessment </w:t>
      </w:r>
      <w:r w:rsidR="002331D5">
        <w:t xml:space="preserve">process </w:t>
      </w:r>
      <w:r>
        <w:t xml:space="preserve">is based on </w:t>
      </w:r>
      <w:r w:rsidR="00DE6A4E" w:rsidRPr="00C55CFD">
        <w:t>IALA Guideline 1018</w:t>
      </w:r>
      <w:r>
        <w:t xml:space="preserve">, </w:t>
      </w:r>
      <w:r w:rsidR="002331D5">
        <w:t xml:space="preserve">and </w:t>
      </w:r>
      <w:r>
        <w:t>include</w:t>
      </w:r>
      <w:r w:rsidR="002331D5">
        <w:t>s the following</w:t>
      </w:r>
      <w:r>
        <w:t xml:space="preserve"> steps:</w:t>
      </w:r>
      <w:commentRangeEnd w:id="72"/>
      <w:r w:rsidR="00C123BC">
        <w:rPr>
          <w:rStyle w:val="CommentReference"/>
        </w:rPr>
        <w:commentReference w:id="72"/>
      </w:r>
    </w:p>
    <w:p w14:paraId="60ABF5F5" w14:textId="7A58F7F9" w:rsidR="006B2444" w:rsidRDefault="006B2444" w:rsidP="006B2444">
      <w:pPr>
        <w:jc w:val="center"/>
        <w:rPr>
          <w:ins w:id="73" w:author="Jakob Bang" w:date="2019-04-02T16:46:00Z"/>
          <w:sz w:val="22"/>
        </w:rPr>
      </w:pPr>
      <w:r w:rsidRPr="00C55CFD">
        <w:rPr>
          <w:noProof/>
          <w:sz w:val="22"/>
          <w:lang w:val="da-DK" w:eastAsia="da-DK"/>
        </w:rPr>
        <w:lastRenderedPageBreak/>
        <w:drawing>
          <wp:inline distT="0" distB="0" distL="0" distR="0" wp14:anchorId="7D789CE1" wp14:editId="785C2A1A">
            <wp:extent cx="4176743" cy="1468939"/>
            <wp:effectExtent l="0" t="38100" r="14605" b="36195"/>
            <wp:docPr id="22" name="Diagram 2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5" r:lo="rId36" r:qs="rId37" r:cs="rId38"/>
              </a:graphicData>
            </a:graphic>
          </wp:inline>
        </w:drawing>
      </w:r>
    </w:p>
    <w:p w14:paraId="422E1733" w14:textId="4A21241E" w:rsidR="00C123BC" w:rsidRDefault="00E83A32" w:rsidP="006B2444">
      <w:pPr>
        <w:jc w:val="center"/>
        <w:rPr>
          <w:ins w:id="74" w:author="Jakob Bang" w:date="2019-04-02T16:46:00Z"/>
          <w:sz w:val="22"/>
        </w:rPr>
      </w:pPr>
      <w:ins w:id="75" w:author="Jakob Bang" w:date="2019-04-02T16:47:00Z">
        <w:r>
          <w:rPr>
            <w:sz w:val="22"/>
          </w:rPr>
          <w:t>FROM THE AMSA PAPER</w:t>
        </w:r>
      </w:ins>
    </w:p>
    <w:p w14:paraId="3B979F22" w14:textId="77777777" w:rsidR="00C123BC" w:rsidRPr="00C123BC" w:rsidRDefault="00C123BC">
      <w:pPr>
        <w:rPr>
          <w:ins w:id="76" w:author="Jakob Bang" w:date="2019-04-02T16:46:00Z"/>
          <w:sz w:val="22"/>
        </w:rPr>
        <w:pPrChange w:id="77" w:author="Jakob Bang" w:date="2019-04-02T16:46:00Z">
          <w:pPr>
            <w:jc w:val="center"/>
          </w:pPr>
        </w:pPrChange>
      </w:pPr>
      <w:ins w:id="78" w:author="Jakob Bang" w:date="2019-04-02T16:46:00Z">
        <w:r w:rsidRPr="00C123BC">
          <w:rPr>
            <w:sz w:val="22"/>
          </w:rPr>
          <w:t>a.</w:t>
        </w:r>
        <w:r w:rsidRPr="00C123BC">
          <w:rPr>
            <w:sz w:val="22"/>
          </w:rPr>
          <w:tab/>
          <w:t>An executive summary, covering the main points and recommendations of the assessment,</w:t>
        </w:r>
      </w:ins>
    </w:p>
    <w:p w14:paraId="42C0BA83" w14:textId="77777777" w:rsidR="00C123BC" w:rsidRPr="00C123BC" w:rsidRDefault="00C123BC">
      <w:pPr>
        <w:rPr>
          <w:ins w:id="79" w:author="Jakob Bang" w:date="2019-04-02T16:46:00Z"/>
          <w:sz w:val="22"/>
        </w:rPr>
        <w:pPrChange w:id="80" w:author="Jakob Bang" w:date="2019-04-02T16:46:00Z">
          <w:pPr>
            <w:jc w:val="center"/>
          </w:pPr>
        </w:pPrChange>
      </w:pPr>
      <w:ins w:id="81" w:author="Jakob Bang" w:date="2019-04-02T16:46:00Z">
        <w:r w:rsidRPr="00C123BC">
          <w:rPr>
            <w:sz w:val="22"/>
          </w:rPr>
          <w:t>b.</w:t>
        </w:r>
        <w:r w:rsidRPr="00C123BC">
          <w:rPr>
            <w:sz w:val="22"/>
          </w:rPr>
          <w:tab/>
          <w:t>Area of interest – a description of the area of interest, hydrographic data, environmental and meteorological conditions.</w:t>
        </w:r>
      </w:ins>
    </w:p>
    <w:p w14:paraId="76C0014A" w14:textId="77777777" w:rsidR="00C123BC" w:rsidRPr="00C123BC" w:rsidRDefault="00C123BC">
      <w:pPr>
        <w:rPr>
          <w:ins w:id="82" w:author="Jakob Bang" w:date="2019-04-02T16:46:00Z"/>
          <w:sz w:val="22"/>
        </w:rPr>
        <w:pPrChange w:id="83" w:author="Jakob Bang" w:date="2019-04-02T16:46:00Z">
          <w:pPr>
            <w:jc w:val="center"/>
          </w:pPr>
        </w:pPrChange>
      </w:pPr>
      <w:ins w:id="84" w:author="Jakob Bang" w:date="2019-04-02T16:46:00Z">
        <w:r w:rsidRPr="00C123BC">
          <w:rPr>
            <w:sz w:val="22"/>
          </w:rPr>
          <w:t>c.</w:t>
        </w:r>
        <w:r w:rsidRPr="00C123BC">
          <w:rPr>
            <w:sz w:val="22"/>
          </w:rPr>
          <w:tab/>
          <w:t>Identification of Hazards – an analysis and identification of hazards to navigation.</w:t>
        </w:r>
      </w:ins>
    </w:p>
    <w:p w14:paraId="3EFE5B95" w14:textId="77777777" w:rsidR="00C123BC" w:rsidRPr="00C123BC" w:rsidRDefault="00C123BC">
      <w:pPr>
        <w:rPr>
          <w:ins w:id="85" w:author="Jakob Bang" w:date="2019-04-02T16:46:00Z"/>
          <w:sz w:val="22"/>
        </w:rPr>
        <w:pPrChange w:id="86" w:author="Jakob Bang" w:date="2019-04-02T16:46:00Z">
          <w:pPr>
            <w:jc w:val="center"/>
          </w:pPr>
        </w:pPrChange>
      </w:pPr>
      <w:ins w:id="87" w:author="Jakob Bang" w:date="2019-04-02T16:46:00Z">
        <w:r w:rsidRPr="00C123BC">
          <w:rPr>
            <w:sz w:val="22"/>
          </w:rPr>
          <w:t>d.</w:t>
        </w:r>
        <w:r w:rsidRPr="00C123BC">
          <w:rPr>
            <w:sz w:val="22"/>
          </w:rPr>
          <w:tab/>
          <w:t>Summary of existing risk controls – an assessment of the systems that support safe navigation. This assessment can include aids and services to navigation, routeing measures, vessel traffic services, shipborne systems, navigation resources and pilotage.</w:t>
        </w:r>
      </w:ins>
    </w:p>
    <w:p w14:paraId="3F0C4BF4" w14:textId="77777777" w:rsidR="00C123BC" w:rsidRPr="00C123BC" w:rsidRDefault="00C123BC">
      <w:pPr>
        <w:pStyle w:val="BodyText"/>
        <w:spacing w:after="0"/>
        <w:rPr>
          <w:ins w:id="88" w:author="Jakob Bang" w:date="2019-04-02T16:46:00Z"/>
        </w:rPr>
        <w:pPrChange w:id="89" w:author="Jakob Bang" w:date="2019-04-02T16:47:00Z">
          <w:pPr>
            <w:jc w:val="center"/>
          </w:pPr>
        </w:pPrChange>
      </w:pPr>
      <w:ins w:id="90" w:author="Jakob Bang" w:date="2019-04-02T16:46:00Z">
        <w:r w:rsidRPr="00C123BC">
          <w:t>e.</w:t>
        </w:r>
        <w:r w:rsidRPr="00C123BC">
          <w:tab/>
          <w:t xml:space="preserve">Assessment of the probability and impact for specific situations – AMSA uses the risk assessment matrix and risk value matrix in G1138 for recording of the risk assessment. Due to the organisations risk management policy, and in line with international risk assessment standards, AMSA uses the terminology ‘likelihood and consequence’. </w:t>
        </w:r>
      </w:ins>
    </w:p>
    <w:p w14:paraId="55CAADE6" w14:textId="77777777" w:rsidR="00C123BC" w:rsidRPr="00C123BC" w:rsidRDefault="00C123BC">
      <w:pPr>
        <w:rPr>
          <w:ins w:id="91" w:author="Jakob Bang" w:date="2019-04-02T16:46:00Z"/>
          <w:sz w:val="22"/>
        </w:rPr>
        <w:pPrChange w:id="92" w:author="Jakob Bang" w:date="2019-04-02T16:46:00Z">
          <w:pPr>
            <w:jc w:val="center"/>
          </w:pPr>
        </w:pPrChange>
      </w:pPr>
      <w:ins w:id="93" w:author="Jakob Bang" w:date="2019-04-02T16:46:00Z">
        <w:r w:rsidRPr="00C123BC">
          <w:rPr>
            <w:sz w:val="22"/>
          </w:rPr>
          <w:t>f.</w:t>
        </w:r>
        <w:r w:rsidRPr="00C123BC">
          <w:rPr>
            <w:sz w:val="22"/>
          </w:rPr>
          <w:tab/>
          <w:t xml:space="preserve">Residual Risk – AMSA considers that it is important for decision makers to be provided with an assessment of what the risk would be once a risk control measure has been implemented.  This is known as the ‘Residual Risk’. AMSA includes a residual risk assessment, based on the implementation of the proposed risk controls, in the risk assessment table. Residual risks of high or above are usually considered unacceptable and further steps are necessary to reduce the risk. </w:t>
        </w:r>
      </w:ins>
    </w:p>
    <w:p w14:paraId="5D67659F" w14:textId="5B7E3DB9" w:rsidR="00C123BC" w:rsidRPr="00C123BC" w:rsidRDefault="00C123BC">
      <w:pPr>
        <w:rPr>
          <w:sz w:val="22"/>
        </w:rPr>
        <w:pPrChange w:id="94" w:author="Jakob Bang" w:date="2019-04-02T16:46:00Z">
          <w:pPr>
            <w:jc w:val="center"/>
          </w:pPr>
        </w:pPrChange>
      </w:pPr>
      <w:ins w:id="95" w:author="Jakob Bang" w:date="2019-04-02T16:46:00Z">
        <w:r w:rsidRPr="00C123BC">
          <w:rPr>
            <w:sz w:val="22"/>
          </w:rPr>
          <w:t>g.</w:t>
        </w:r>
        <w:r w:rsidRPr="00C123BC">
          <w:rPr>
            <w:sz w:val="22"/>
          </w:rPr>
          <w:tab/>
          <w:t>Conclusion – Based on the tabled assessment, a set of recommendations. An executive summary may also be of benefit.</w:t>
        </w:r>
      </w:ins>
    </w:p>
    <w:p w14:paraId="12CB0FE8" w14:textId="0DEBE57D" w:rsidR="00627D68" w:rsidRPr="00B14508" w:rsidRDefault="00DE6A4E">
      <w:pPr>
        <w:pStyle w:val="Figurecaption"/>
        <w:pPrChange w:id="96" w:author="Jakob Bang" w:date="2019-04-02T16:46:00Z">
          <w:pPr>
            <w:pStyle w:val="Figurecaption"/>
            <w:jc w:val="center"/>
          </w:pPr>
        </w:pPrChange>
      </w:pPr>
      <w:bookmarkStart w:id="97" w:name="_Toc499908336"/>
      <w:r>
        <w:t>The Risk Assessment Process</w:t>
      </w:r>
      <w:bookmarkEnd w:id="97"/>
    </w:p>
    <w:p w14:paraId="16CBA465" w14:textId="230F17E6" w:rsidR="005060D1" w:rsidRDefault="002331D5" w:rsidP="00A05463">
      <w:pPr>
        <w:pStyle w:val="BodyText"/>
      </w:pPr>
      <w:r>
        <w:t>Steps 2-6</w:t>
      </w:r>
      <w:r w:rsidR="005060D1">
        <w:t xml:space="preserve"> of t</w:t>
      </w:r>
      <w:r w:rsidR="008D2E32">
        <w:t xml:space="preserve">his process </w:t>
      </w:r>
      <w:ins w:id="98" w:author="Jakob Bang" w:date="2019-04-03T10:10:00Z">
        <w:r w:rsidR="00A749AF">
          <w:t>could</w:t>
        </w:r>
      </w:ins>
      <w:del w:id="99" w:author="Jakob Bang" w:date="2019-04-03T10:10:00Z">
        <w:r w:rsidR="008D2E32" w:rsidDel="00A749AF">
          <w:delText>should</w:delText>
        </w:r>
      </w:del>
      <w:r w:rsidR="008D2E32">
        <w:t xml:space="preserve"> be carried out </w:t>
      </w:r>
      <w:r w:rsidR="00EE6F70">
        <w:t xml:space="preserve">in a </w:t>
      </w:r>
      <w:del w:id="100" w:author="Jakob Bang" w:date="2019-04-03T10:10:00Z">
        <w:r w:rsidR="00EE6F70" w:rsidDel="00A749AF">
          <w:delText>one or two</w:delText>
        </w:r>
        <w:r w:rsidR="005C3824" w:rsidDel="00A749AF">
          <w:delText>-</w:delText>
        </w:r>
        <w:r w:rsidR="005060D1" w:rsidDel="00A749AF">
          <w:delText xml:space="preserve">day </w:delText>
        </w:r>
      </w:del>
      <w:r w:rsidR="005060D1">
        <w:t xml:space="preserve">workshop, together </w:t>
      </w:r>
      <w:r w:rsidR="008D2E32">
        <w:t>with a group of relevant stakeholders</w:t>
      </w:r>
      <w:r w:rsidR="005060D1">
        <w:t>. Preparation for the workshop includes performing a preliminary zone selection, describing each zone in detail, identifying all relevant stakeholders, and inviting those stakeholders who should participate in the workshop.</w:t>
      </w:r>
    </w:p>
    <w:p w14:paraId="52B2327F" w14:textId="7D219DE1" w:rsidR="008D2E32" w:rsidRDefault="005060D1" w:rsidP="00A05463">
      <w:pPr>
        <w:pStyle w:val="BodyText"/>
      </w:pPr>
      <w:r>
        <w:t xml:space="preserve">The outcome of the workshop should be documented properly in a written report, supported by </w:t>
      </w:r>
      <w:r w:rsidR="002331D5">
        <w:t>a matrix</w:t>
      </w:r>
      <w:r>
        <w:t xml:space="preserve"> with the details </w:t>
      </w:r>
      <w:r w:rsidR="002331D5">
        <w:t xml:space="preserve">of identified hazards, scenarios and risk mitigating measures </w:t>
      </w:r>
      <w:r>
        <w:t>for each zone.</w:t>
      </w:r>
    </w:p>
    <w:p w14:paraId="4BD7890D" w14:textId="4B82E328" w:rsidR="00DE6A4E" w:rsidRDefault="00DD1F00" w:rsidP="00A05463">
      <w:pPr>
        <w:pStyle w:val="Heading2"/>
      </w:pPr>
      <w:bookmarkStart w:id="101" w:name="_Toc499907906"/>
      <w:r>
        <w:t>SELECTION OF ZONES</w:t>
      </w:r>
      <w:bookmarkEnd w:id="101"/>
    </w:p>
    <w:p w14:paraId="1EBE19F1" w14:textId="77777777" w:rsidR="00A05463" w:rsidRPr="00A05463" w:rsidRDefault="00A05463" w:rsidP="00A05463">
      <w:pPr>
        <w:pStyle w:val="Heading2separationline"/>
      </w:pPr>
    </w:p>
    <w:p w14:paraId="1E1689EC" w14:textId="7994348F" w:rsidR="002331D5" w:rsidRDefault="00B77E4C" w:rsidP="00F45F0C">
      <w:pPr>
        <w:pStyle w:val="BodyText"/>
      </w:pPr>
      <w:r>
        <w:t xml:space="preserve">Countries have </w:t>
      </w:r>
      <w:r w:rsidRPr="002F17EB">
        <w:t xml:space="preserve">maritime regions in which the environmental conditions, volume of traffic and degree of risk </w:t>
      </w:r>
      <w:r>
        <w:t>vary</w:t>
      </w:r>
      <w:r w:rsidRPr="002F17EB">
        <w:t xml:space="preserve">. </w:t>
      </w:r>
      <w:r w:rsidR="00EC0F4D">
        <w:t>E</w:t>
      </w:r>
      <w:r w:rsidRPr="002F17EB">
        <w:t>xample</w:t>
      </w:r>
      <w:r w:rsidR="00EC0F4D">
        <w:t>s are</w:t>
      </w:r>
      <w:r w:rsidRPr="002F17EB">
        <w:t xml:space="preserve"> offshore zone</w:t>
      </w:r>
      <w:r w:rsidR="00EC0F4D">
        <w:t>s,</w:t>
      </w:r>
      <w:r w:rsidRPr="002F17EB">
        <w:t xml:space="preserve"> coastal zones</w:t>
      </w:r>
      <w:r w:rsidR="00EC0F4D">
        <w:t>,</w:t>
      </w:r>
      <w:r w:rsidRPr="002F17EB">
        <w:t xml:space="preserve"> straits and </w:t>
      </w:r>
      <w:commentRangeStart w:id="102"/>
      <w:r w:rsidRPr="002F17EB">
        <w:t>choke points</w:t>
      </w:r>
      <w:commentRangeEnd w:id="102"/>
      <w:r w:rsidR="00321EC4">
        <w:rPr>
          <w:rStyle w:val="CommentReference"/>
        </w:rPr>
        <w:commentReference w:id="102"/>
      </w:r>
      <w:r w:rsidR="00EC0F4D">
        <w:t>,</w:t>
      </w:r>
      <w:r w:rsidRPr="002F17EB">
        <w:t xml:space="preserve"> restricted waters</w:t>
      </w:r>
      <w:r w:rsidR="00EC0F4D">
        <w:t>,</w:t>
      </w:r>
      <w:r w:rsidRPr="002F17EB">
        <w:t xml:space="preserve"> major ports and riverine waterways. In broad terms, the offshore and coastal water zones can cover a large area, with smaller zones being defined for </w:t>
      </w:r>
      <w:ins w:id="103" w:author="Jakob Bang" w:date="2019-04-03T09:43:00Z">
        <w:r w:rsidR="00321EC4">
          <w:t xml:space="preserve">for instance </w:t>
        </w:r>
      </w:ins>
      <w:r w:rsidRPr="002F17EB">
        <w:t xml:space="preserve">restricted waters and choke points. </w:t>
      </w:r>
    </w:p>
    <w:p w14:paraId="71AF00FB" w14:textId="4F5EED66" w:rsidR="00B77E4C" w:rsidRDefault="00B77E4C" w:rsidP="00F45F0C">
      <w:pPr>
        <w:pStyle w:val="BodyText"/>
      </w:pPr>
      <w:r w:rsidRPr="002F17EB">
        <w:t xml:space="preserve">By dividing </w:t>
      </w:r>
      <w:r>
        <w:t>waterways</w:t>
      </w:r>
      <w:r w:rsidRPr="002F17EB">
        <w:t xml:space="preserve"> into defined geographical regions or zones, a risk assessment of each zone can be </w:t>
      </w:r>
      <w:r w:rsidR="00316D31">
        <w:t>carried out</w:t>
      </w:r>
      <w:r w:rsidRPr="002F17EB">
        <w:t xml:space="preserve"> and risk control options developed for that zone.</w:t>
      </w:r>
    </w:p>
    <w:p w14:paraId="708F12F9" w14:textId="55340677" w:rsidR="00D776AF" w:rsidRDefault="00D776AF" w:rsidP="00627D68">
      <w:pPr>
        <w:jc w:val="both"/>
        <w:rPr>
          <w:rFonts w:asciiTheme="majorHAnsi" w:hAnsiTheme="majorHAnsi"/>
          <w:sz w:val="22"/>
        </w:rPr>
      </w:pPr>
    </w:p>
    <w:p w14:paraId="2F57ABA3" w14:textId="316A59B2" w:rsidR="00B77E4C" w:rsidRDefault="00E83A32" w:rsidP="00D776AF">
      <w:pPr>
        <w:jc w:val="center"/>
        <w:rPr>
          <w:ins w:id="104" w:author="Jakob Bang" w:date="2019-04-02T16:56:00Z"/>
          <w:sz w:val="22"/>
        </w:rPr>
      </w:pPr>
      <w:del w:id="105" w:author="Jakob Bang" w:date="2019-04-02T16:49:00Z">
        <w:r w:rsidDel="00E83A32">
          <w:rPr>
            <w:noProof/>
            <w:lang w:val="da-DK" w:eastAsia="da-DK"/>
          </w:rPr>
          <w:lastRenderedPageBreak/>
          <mc:AlternateContent>
            <mc:Choice Requires="wps">
              <w:drawing>
                <wp:anchor distT="0" distB="0" distL="114300" distR="114300" simplePos="0" relativeHeight="251654656" behindDoc="0" locked="0" layoutInCell="1" allowOverlap="1" wp14:anchorId="48F9B9C4" wp14:editId="0DEE78FC">
                  <wp:simplePos x="0" y="0"/>
                  <wp:positionH relativeFrom="column">
                    <wp:posOffset>2259964</wp:posOffset>
                  </wp:positionH>
                  <wp:positionV relativeFrom="paragraph">
                    <wp:posOffset>-14604</wp:posOffset>
                  </wp:positionV>
                  <wp:extent cx="641707" cy="734060"/>
                  <wp:effectExtent l="10795" t="27305" r="17145" b="17145"/>
                  <wp:wrapNone/>
                  <wp:docPr id="34" name="Ellipse 34"/>
                  <wp:cNvGraphicFramePr/>
                  <a:graphic xmlns:a="http://schemas.openxmlformats.org/drawingml/2006/main">
                    <a:graphicData uri="http://schemas.microsoft.com/office/word/2010/wordprocessingShape">
                      <wps:wsp>
                        <wps:cNvSpPr/>
                        <wps:spPr>
                          <a:xfrm rot="17164798">
                            <a:off x="0" y="0"/>
                            <a:ext cx="641707" cy="734060"/>
                          </a:xfrm>
                          <a:prstGeom prst="ellipse">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8DDB0C4" id="Ellipse 34" o:spid="_x0000_s1026" style="position:absolute;margin-left:177.95pt;margin-top:-1.15pt;width:50.55pt;height:57.8pt;rotation:-4844423fd;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" filled="f" strokecolor="red" strokeweight="2pt"/>
              </w:pict>
            </mc:Fallback>
          </mc:AlternateContent>
        </w:r>
        <w:r w:rsidDel="00E83A32">
          <w:rPr>
            <w:noProof/>
            <w:lang w:val="da-DK" w:eastAsia="da-DK"/>
          </w:rPr>
          <mc:AlternateContent>
            <mc:Choice Requires="wps">
              <w:drawing>
                <wp:anchor distT="0" distB="0" distL="114300" distR="114300" simplePos="0" relativeHeight="251659776" behindDoc="0" locked="0" layoutInCell="1" allowOverlap="1" wp14:anchorId="0864D45B" wp14:editId="2F444574">
                  <wp:simplePos x="0" y="0"/>
                  <wp:positionH relativeFrom="column">
                    <wp:posOffset>3920490</wp:posOffset>
                  </wp:positionH>
                  <wp:positionV relativeFrom="paragraph">
                    <wp:posOffset>560705</wp:posOffset>
                  </wp:positionV>
                  <wp:extent cx="641350" cy="959451"/>
                  <wp:effectExtent l="0" t="63500" r="0" b="57150"/>
                  <wp:wrapNone/>
                  <wp:docPr id="38" name="Ellipse 38"/>
                  <wp:cNvGraphicFramePr/>
                  <a:graphic xmlns:a="http://schemas.openxmlformats.org/drawingml/2006/main">
                    <a:graphicData uri="http://schemas.microsoft.com/office/word/2010/wordprocessingShape">
                      <wps:wsp>
                        <wps:cNvSpPr/>
                        <wps:spPr>
                          <a:xfrm rot="17829836">
                            <a:off x="0" y="0"/>
                            <a:ext cx="641350" cy="959451"/>
                          </a:xfrm>
                          <a:prstGeom prst="ellipse">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D3EF96D" id="Ellipse 38" o:spid="_x0000_s1026" style="position:absolute;margin-left:308.7pt;margin-top:44.15pt;width:50.5pt;height:75.55pt;rotation:-4118024fd;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" filled="f" strokecolor="red" strokeweight="2pt"/>
              </w:pict>
            </mc:Fallback>
          </mc:AlternateContent>
        </w:r>
      </w:del>
      <w:r w:rsidR="00316D31" w:rsidRPr="005F63BF">
        <w:rPr>
          <w:rFonts w:asciiTheme="majorHAnsi" w:hAnsiTheme="majorHAnsi"/>
          <w:noProof/>
          <w:sz w:val="22"/>
          <w:lang w:val="da-DK" w:eastAsia="da-DK"/>
        </w:rPr>
        <mc:AlternateContent>
          <mc:Choice Requires="wps">
            <w:drawing>
              <wp:anchor distT="45720" distB="45720" distL="114300" distR="114300" simplePos="0" relativeHeight="251660800" behindDoc="0" locked="0" layoutInCell="1" allowOverlap="1" wp14:anchorId="222B9227" wp14:editId="2AED2319">
                <wp:simplePos x="0" y="0"/>
                <wp:positionH relativeFrom="column">
                  <wp:posOffset>3556635</wp:posOffset>
                </wp:positionH>
                <wp:positionV relativeFrom="paragraph">
                  <wp:posOffset>938378</wp:posOffset>
                </wp:positionV>
                <wp:extent cx="575120" cy="1404620"/>
                <wp:effectExtent l="0" t="0" r="0" b="0"/>
                <wp:wrapNone/>
                <wp:docPr id="39"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120" cy="1404620"/>
                        </a:xfrm>
                        <a:prstGeom prst="rect">
                          <a:avLst/>
                        </a:prstGeom>
                        <a:noFill/>
                        <a:ln w="9525">
                          <a:noFill/>
                          <a:miter lim="800000"/>
                          <a:headEnd/>
                          <a:tailEnd/>
                        </a:ln>
                      </wps:spPr>
                      <wps:txbx>
                        <w:txbxContent>
                          <w:p w14:paraId="31B30C02" w14:textId="4D41FDCC" w:rsidR="00FA0508" w:rsidRDefault="00FA0508" w:rsidP="00316D31">
                            <w:r>
                              <w:t>Zone 4</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22B9227" id="_x0000_t202" coordsize="21600,21600" o:spt="202" path="m,l,21600r21600,l21600,xe">
                <v:stroke joinstyle="miter"/>
                <v:path gradientshapeok="t" o:connecttype="rect"/>
              </v:shapetype>
              <v:shape id="Tekstfelt 2" o:spid="_x0000_s1026" type="#_x0000_t202" style="position:absolute;left:0;text-align:left;margin-left:280.05pt;margin-top:73.9pt;width:45.3pt;height:110.6pt;z-index:25166080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" filled="f" stroked="f">
                <v:textbox style="mso-fit-shape-to-text:t">
                  <w:txbxContent>
                    <w:p w14:paraId="31B30C02" w14:textId="4D41FDCC" w:rsidR="00FA0508" w:rsidRDefault="00FA0508" w:rsidP="00316D31">
                      <w:r>
                        <w:t>Zone 4</w:t>
                      </w:r>
                    </w:p>
                  </w:txbxContent>
                </v:textbox>
              </v:shape>
            </w:pict>
          </mc:Fallback>
        </mc:AlternateContent>
      </w:r>
      <w:r w:rsidR="00316D31" w:rsidRPr="005F63BF">
        <w:rPr>
          <w:rFonts w:asciiTheme="majorHAnsi" w:hAnsiTheme="majorHAnsi"/>
          <w:noProof/>
          <w:sz w:val="22"/>
          <w:lang w:val="da-DK" w:eastAsia="da-DK"/>
        </w:rPr>
        <mc:AlternateContent>
          <mc:Choice Requires="wps">
            <w:drawing>
              <wp:anchor distT="45720" distB="45720" distL="114300" distR="114300" simplePos="0" relativeHeight="251655680" behindDoc="0" locked="0" layoutInCell="1" allowOverlap="1" wp14:anchorId="786B15E8" wp14:editId="111BCA75">
                <wp:simplePos x="0" y="0"/>
                <wp:positionH relativeFrom="column">
                  <wp:posOffset>1760855</wp:posOffset>
                </wp:positionH>
                <wp:positionV relativeFrom="paragraph">
                  <wp:posOffset>779408</wp:posOffset>
                </wp:positionV>
                <wp:extent cx="575120" cy="1404620"/>
                <wp:effectExtent l="0" t="0" r="0" b="0"/>
                <wp:wrapNone/>
                <wp:docPr id="217"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120" cy="1404620"/>
                        </a:xfrm>
                        <a:prstGeom prst="rect">
                          <a:avLst/>
                        </a:prstGeom>
                        <a:noFill/>
                        <a:ln w="9525">
                          <a:noFill/>
                          <a:miter lim="800000"/>
                          <a:headEnd/>
                          <a:tailEnd/>
                        </a:ln>
                      </wps:spPr>
                      <wps:txbx>
                        <w:txbxContent>
                          <w:p w14:paraId="426443F5" w14:textId="4465E6E8" w:rsidR="00FA0508" w:rsidRDefault="00FA0508">
                            <w:r>
                              <w:t>Zone 1</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86B15E8" id="_x0000_s1027" type="#_x0000_t202" style="position:absolute;left:0;text-align:left;margin-left:138.65pt;margin-top:61.35pt;width:45.3pt;height:110.6pt;z-index:25165568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" filled="f" stroked="f">
                <v:textbox style="mso-fit-shape-to-text:t">
                  <w:txbxContent>
                    <w:p w14:paraId="426443F5" w14:textId="4465E6E8" w:rsidR="00FA0508" w:rsidRDefault="00FA0508">
                      <w:r>
                        <w:t>Zone 1</w:t>
                      </w:r>
                    </w:p>
                  </w:txbxContent>
                </v:textbox>
              </v:shape>
            </w:pict>
          </mc:Fallback>
        </mc:AlternateContent>
      </w:r>
      <w:r w:rsidR="00316D31">
        <w:rPr>
          <w:noProof/>
          <w:lang w:val="da-DK" w:eastAsia="da-DK"/>
        </w:rPr>
        <mc:AlternateContent>
          <mc:Choice Requires="wps">
            <w:drawing>
              <wp:anchor distT="0" distB="0" distL="114300" distR="114300" simplePos="0" relativeHeight="251653632" behindDoc="0" locked="0" layoutInCell="1" allowOverlap="1" wp14:anchorId="16B70606" wp14:editId="1F35568B">
                <wp:simplePos x="0" y="0"/>
                <wp:positionH relativeFrom="column">
                  <wp:posOffset>3068955</wp:posOffset>
                </wp:positionH>
                <wp:positionV relativeFrom="paragraph">
                  <wp:posOffset>533248</wp:posOffset>
                </wp:positionV>
                <wp:extent cx="165563" cy="473061"/>
                <wp:effectExtent l="57150" t="0" r="63500" b="3810"/>
                <wp:wrapNone/>
                <wp:docPr id="33" name="Ellipse 33"/>
                <wp:cNvGraphicFramePr/>
                <a:graphic xmlns:a="http://schemas.openxmlformats.org/drawingml/2006/main">
                  <a:graphicData uri="http://schemas.microsoft.com/office/word/2010/wordprocessingShape">
                    <wps:wsp>
                      <wps:cNvSpPr/>
                      <wps:spPr>
                        <a:xfrm rot="20247150">
                          <a:off x="0" y="0"/>
                          <a:ext cx="165563" cy="473061"/>
                        </a:xfrm>
                        <a:prstGeom prst="ellipse">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D9A4B14" id="Ellipse 33" o:spid="_x0000_s1026" style="position:absolute;margin-left:241.65pt;margin-top:42pt;width:13.05pt;height:37.25pt;rotation:-1477673fd;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" filled="f" strokecolor="red" strokeweight="2pt"/>
            </w:pict>
          </mc:Fallback>
        </mc:AlternateContent>
      </w:r>
      <w:r w:rsidR="00316D31">
        <w:rPr>
          <w:noProof/>
          <w:lang w:val="da-DK" w:eastAsia="da-DK"/>
        </w:rPr>
        <mc:AlternateContent>
          <mc:Choice Requires="wps">
            <w:drawing>
              <wp:anchor distT="0" distB="0" distL="114300" distR="114300" simplePos="0" relativeHeight="251652608" behindDoc="0" locked="0" layoutInCell="1" allowOverlap="1" wp14:anchorId="715B9306" wp14:editId="69B02ADD">
                <wp:simplePos x="0" y="0"/>
                <wp:positionH relativeFrom="column">
                  <wp:posOffset>1963268</wp:posOffset>
                </wp:positionH>
                <wp:positionV relativeFrom="paragraph">
                  <wp:posOffset>243840</wp:posOffset>
                </wp:positionV>
                <wp:extent cx="190099" cy="333317"/>
                <wp:effectExtent l="38100" t="19050" r="38735" b="10160"/>
                <wp:wrapNone/>
                <wp:docPr id="28" name="Ellipse 28"/>
                <wp:cNvGraphicFramePr/>
                <a:graphic xmlns:a="http://schemas.openxmlformats.org/drawingml/2006/main">
                  <a:graphicData uri="http://schemas.microsoft.com/office/word/2010/wordprocessingShape">
                    <wps:wsp>
                      <wps:cNvSpPr/>
                      <wps:spPr>
                        <a:xfrm rot="1007261">
                          <a:off x="0" y="0"/>
                          <a:ext cx="190099" cy="333317"/>
                        </a:xfrm>
                        <a:prstGeom prst="ellipse">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3298D4E" id="Ellipse 28" o:spid="_x0000_s1026" style="position:absolute;margin-left:154.6pt;margin-top:19.2pt;width:14.95pt;height:26.25pt;rotation:1100198fd;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" filled="f" strokecolor="red" strokeweight="2pt"/>
            </w:pict>
          </mc:Fallback>
        </mc:AlternateContent>
      </w:r>
      <w:r w:rsidR="005F63BF" w:rsidRPr="005F63BF">
        <w:rPr>
          <w:rFonts w:asciiTheme="majorHAnsi" w:hAnsiTheme="majorHAnsi"/>
          <w:noProof/>
          <w:sz w:val="22"/>
          <w:lang w:val="da-DK" w:eastAsia="da-DK"/>
        </w:rPr>
        <mc:AlternateContent>
          <mc:Choice Requires="wps">
            <w:drawing>
              <wp:anchor distT="45720" distB="45720" distL="114300" distR="114300" simplePos="0" relativeHeight="251657728" behindDoc="0" locked="0" layoutInCell="1" allowOverlap="1" wp14:anchorId="3DCACE5F" wp14:editId="6F2E04AF">
                <wp:simplePos x="0" y="0"/>
                <wp:positionH relativeFrom="column">
                  <wp:posOffset>2481408</wp:posOffset>
                </wp:positionH>
                <wp:positionV relativeFrom="paragraph">
                  <wp:posOffset>658998</wp:posOffset>
                </wp:positionV>
                <wp:extent cx="575120" cy="1404620"/>
                <wp:effectExtent l="0" t="0" r="0" b="0"/>
                <wp:wrapNone/>
                <wp:docPr id="35"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120" cy="1404620"/>
                        </a:xfrm>
                        <a:prstGeom prst="rect">
                          <a:avLst/>
                        </a:prstGeom>
                        <a:noFill/>
                        <a:ln w="9525">
                          <a:noFill/>
                          <a:miter lim="800000"/>
                          <a:headEnd/>
                          <a:tailEnd/>
                        </a:ln>
                      </wps:spPr>
                      <wps:txbx>
                        <w:txbxContent>
                          <w:p w14:paraId="3579B55A" w14:textId="4899CB1B" w:rsidR="00FA0508" w:rsidRDefault="00FA0508" w:rsidP="005F63BF">
                            <w:r>
                              <w:t>Zone 2</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DCACE5F" id="_x0000_s1028" type="#_x0000_t202" style="position:absolute;left:0;text-align:left;margin-left:195.4pt;margin-top:51.9pt;width:45.3pt;height:110.6pt;z-index:25165772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" filled="f" stroked="f">
                <v:textbox style="mso-fit-shape-to-text:t">
                  <w:txbxContent>
                    <w:p w14:paraId="3579B55A" w14:textId="4899CB1B" w:rsidR="00FA0508" w:rsidRDefault="00FA0508" w:rsidP="005F63BF">
                      <w:r>
                        <w:t>Zone 2</w:t>
                      </w:r>
                    </w:p>
                  </w:txbxContent>
                </v:textbox>
              </v:shape>
            </w:pict>
          </mc:Fallback>
        </mc:AlternateContent>
      </w:r>
      <w:r w:rsidR="005F63BF" w:rsidRPr="005F63BF">
        <w:rPr>
          <w:rFonts w:asciiTheme="majorHAnsi" w:hAnsiTheme="majorHAnsi"/>
          <w:noProof/>
          <w:sz w:val="22"/>
          <w:lang w:val="da-DK" w:eastAsia="da-DK"/>
        </w:rPr>
        <mc:AlternateContent>
          <mc:Choice Requires="wps">
            <w:drawing>
              <wp:anchor distT="45720" distB="45720" distL="114300" distR="114300" simplePos="0" relativeHeight="251658752" behindDoc="0" locked="0" layoutInCell="1" allowOverlap="1" wp14:anchorId="14C5D11F" wp14:editId="55681D0F">
                <wp:simplePos x="0" y="0"/>
                <wp:positionH relativeFrom="column">
                  <wp:posOffset>2982052</wp:posOffset>
                </wp:positionH>
                <wp:positionV relativeFrom="paragraph">
                  <wp:posOffset>1077578</wp:posOffset>
                </wp:positionV>
                <wp:extent cx="575120" cy="1404620"/>
                <wp:effectExtent l="0" t="0" r="0" b="0"/>
                <wp:wrapNone/>
                <wp:docPr id="36"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120" cy="1404620"/>
                        </a:xfrm>
                        <a:prstGeom prst="rect">
                          <a:avLst/>
                        </a:prstGeom>
                        <a:noFill/>
                        <a:ln w="9525">
                          <a:noFill/>
                          <a:miter lim="800000"/>
                          <a:headEnd/>
                          <a:tailEnd/>
                        </a:ln>
                      </wps:spPr>
                      <wps:txbx>
                        <w:txbxContent>
                          <w:p w14:paraId="11048030" w14:textId="0A434510" w:rsidR="00FA0508" w:rsidRDefault="00FA0508" w:rsidP="005F63BF">
                            <w:r>
                              <w:t>Zone 3</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4C5D11F" id="_x0000_s1029" type="#_x0000_t202" style="position:absolute;left:0;text-align:left;margin-left:234.8pt;margin-top:84.85pt;width:45.3pt;height:110.6pt;z-index:25165875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" filled="f" stroked="f">
                <v:textbox style="mso-fit-shape-to-text:t">
                  <w:txbxContent>
                    <w:p w14:paraId="11048030" w14:textId="0A434510" w:rsidR="00FA0508" w:rsidRDefault="00FA0508" w:rsidP="005F63BF">
                      <w:r>
                        <w:t>Zone 3</w:t>
                      </w:r>
                    </w:p>
                  </w:txbxContent>
                </v:textbox>
              </v:shape>
            </w:pict>
          </mc:Fallback>
        </mc:AlternateContent>
      </w:r>
      <w:r w:rsidR="00D776AF">
        <w:rPr>
          <w:noProof/>
          <w:lang w:val="da-DK" w:eastAsia="da-DK"/>
        </w:rPr>
        <w:drawing>
          <wp:inline distT="0" distB="0" distL="0" distR="0" wp14:anchorId="43EF2738" wp14:editId="25B07DE1">
            <wp:extent cx="2776301" cy="1506308"/>
            <wp:effectExtent l="19050" t="19050" r="24130" b="17780"/>
            <wp:docPr id="7" name="Content Placeholder 6"/>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7" name="Content Placeholder 6"/>
                    <pic:cNvPicPr>
                      <a:picLocks noGrp="1" noChangeAspect="1"/>
                    </pic:cNvPicPr>
                  </pic:nvPicPr>
                  <pic:blipFill>
                    <a:blip r:embed="rId40" cstate="print">
                      <a:extLst>
                        <a:ext uri="{28A0092B-C50C-407E-A947-70E740481C1C}">
                          <a14:useLocalDpi xmlns:a14="http://schemas.microsoft.com/office/drawing/2010/main" val="0"/>
                        </a:ext>
                      </a:extLst>
                    </a:blip>
                    <a:stretch>
                      <a:fillRect/>
                    </a:stretch>
                  </pic:blipFill>
                  <pic:spPr bwMode="gray">
                    <a:xfrm>
                      <a:off x="0" y="0"/>
                      <a:ext cx="2788651" cy="1513008"/>
                    </a:xfrm>
                    <a:prstGeom prst="rect">
                      <a:avLst/>
                    </a:prstGeom>
                    <a:ln>
                      <a:solidFill>
                        <a:schemeClr val="tx1"/>
                      </a:solidFill>
                    </a:ln>
                  </pic:spPr>
                </pic:pic>
              </a:graphicData>
            </a:graphic>
          </wp:inline>
        </w:drawing>
      </w:r>
    </w:p>
    <w:p w14:paraId="57FFD31C" w14:textId="69FBCBE1" w:rsidR="00EA2601" w:rsidDel="004F3EE5" w:rsidRDefault="00EA2601" w:rsidP="00D776AF">
      <w:pPr>
        <w:jc w:val="center"/>
        <w:rPr>
          <w:del w:id="106" w:author="Jakob Bang" w:date="2019-04-02T16:57:00Z"/>
          <w:sz w:val="22"/>
        </w:rPr>
      </w:pPr>
      <w:ins w:id="107" w:author="Jakob Bang" w:date="2019-04-02T16:56:00Z">
        <w:r>
          <w:rPr>
            <w:sz w:val="22"/>
          </w:rPr>
          <w:t xml:space="preserve">MUST BE IMPROVED </w:t>
        </w:r>
      </w:ins>
    </w:p>
    <w:p w14:paraId="42F089AA" w14:textId="04F5ED71" w:rsidR="00343C4C" w:rsidRPr="00B14508" w:rsidRDefault="00343C4C" w:rsidP="00343C4C">
      <w:pPr>
        <w:pStyle w:val="Figurecaption"/>
        <w:jc w:val="center"/>
      </w:pPr>
      <w:bookmarkStart w:id="108" w:name="_Toc499908337"/>
      <w:r>
        <w:t>Zone selection</w:t>
      </w:r>
      <w:bookmarkEnd w:id="108"/>
    </w:p>
    <w:p w14:paraId="33BAEF4E" w14:textId="53658AE6" w:rsidR="00B77E4C" w:rsidRDefault="00B77E4C" w:rsidP="00F45F0C">
      <w:pPr>
        <w:pStyle w:val="BodyText"/>
      </w:pPr>
      <w:r>
        <w:t xml:space="preserve">If </w:t>
      </w:r>
      <w:r w:rsidRPr="00B77E4C">
        <w:t>zones</w:t>
      </w:r>
      <w:r w:rsidR="00316D31">
        <w:t xml:space="preserve"> are close to each other or</w:t>
      </w:r>
      <w:r w:rsidRPr="00B77E4C">
        <w:t xml:space="preserve"> overlapping, possible interaction between hazards in these zones should be considered.</w:t>
      </w:r>
      <w:r>
        <w:t xml:space="preserve"> </w:t>
      </w:r>
      <w:r w:rsidRPr="00B77E4C">
        <w:t>In some regions where there is considerable seasonal change (ice formation; tropical cyclones</w:t>
      </w:r>
      <w:r w:rsidR="00316D31">
        <w:t>, increased leisure or fishing activity</w:t>
      </w:r>
      <w:r w:rsidRPr="00B77E4C">
        <w:t xml:space="preserve"> etc.) a separate analysis may be required for each season. There may also be variations between day and night</w:t>
      </w:r>
      <w:r w:rsidR="00316D31">
        <w:t>-time</w:t>
      </w:r>
      <w:r w:rsidRPr="00B77E4C">
        <w:t xml:space="preserve"> conditions.</w:t>
      </w:r>
    </w:p>
    <w:p w14:paraId="6B269A0B" w14:textId="0578BA14" w:rsidR="00343C4C" w:rsidRDefault="00916D20" w:rsidP="00F45F0C">
      <w:pPr>
        <w:pStyle w:val="BodyText"/>
      </w:pPr>
      <w:r>
        <w:t>O</w:t>
      </w:r>
      <w:r w:rsidR="005207A0">
        <w:t xml:space="preserve">nce zones have been selected, each zone must be described in terms </w:t>
      </w:r>
      <w:commentRangeStart w:id="109"/>
      <w:r w:rsidR="005207A0">
        <w:t>of</w:t>
      </w:r>
      <w:commentRangeEnd w:id="109"/>
      <w:r w:rsidR="00E56C13">
        <w:rPr>
          <w:rStyle w:val="CommentReference"/>
        </w:rPr>
        <w:commentReference w:id="109"/>
      </w:r>
      <w:r w:rsidR="005207A0">
        <w:t>:</w:t>
      </w:r>
    </w:p>
    <w:p w14:paraId="3BC54121" w14:textId="1142E4AA" w:rsidR="008D2E32" w:rsidRPr="005C3824" w:rsidRDefault="008D6BD2" w:rsidP="00F45F0C">
      <w:pPr>
        <w:pStyle w:val="ListParagraph"/>
        <w:numPr>
          <w:ilvl w:val="0"/>
          <w:numId w:val="27"/>
        </w:numPr>
        <w:ind w:left="567" w:hanging="425"/>
        <w:jc w:val="both"/>
        <w:rPr>
          <w:rFonts w:asciiTheme="minorHAnsi" w:hAnsiTheme="minorHAnsi"/>
          <w:sz w:val="22"/>
        </w:rPr>
      </w:pPr>
      <w:r w:rsidRPr="005C3824">
        <w:rPr>
          <w:rFonts w:asciiTheme="minorHAnsi" w:hAnsiTheme="minorHAnsi"/>
          <w:sz w:val="22"/>
        </w:rPr>
        <w:t>v</w:t>
      </w:r>
      <w:r w:rsidR="008D2E32" w:rsidRPr="005C3824">
        <w:rPr>
          <w:rFonts w:asciiTheme="minorHAnsi" w:hAnsiTheme="minorHAnsi"/>
          <w:sz w:val="22"/>
        </w:rPr>
        <w:t>olume of traffic and mix</w:t>
      </w:r>
      <w:r w:rsidR="00287032">
        <w:rPr>
          <w:rFonts w:asciiTheme="minorHAnsi" w:hAnsiTheme="minorHAnsi"/>
          <w:sz w:val="22"/>
        </w:rPr>
        <w:t>,</w:t>
      </w:r>
    </w:p>
    <w:p w14:paraId="03323D3D" w14:textId="56671E41" w:rsidR="00EE6F70" w:rsidRPr="005C3824" w:rsidRDefault="008D6BD2" w:rsidP="00F45F0C">
      <w:pPr>
        <w:pStyle w:val="ListParagraph"/>
        <w:numPr>
          <w:ilvl w:val="0"/>
          <w:numId w:val="27"/>
        </w:numPr>
        <w:ind w:left="567" w:hanging="425"/>
        <w:jc w:val="both"/>
        <w:rPr>
          <w:rFonts w:asciiTheme="minorHAnsi" w:hAnsiTheme="minorHAnsi"/>
          <w:sz w:val="22"/>
        </w:rPr>
      </w:pPr>
      <w:r w:rsidRPr="005C3824">
        <w:rPr>
          <w:rFonts w:asciiTheme="minorHAnsi" w:hAnsiTheme="minorHAnsi"/>
          <w:sz w:val="22"/>
        </w:rPr>
        <w:t>b</w:t>
      </w:r>
      <w:r w:rsidR="00EE6F70" w:rsidRPr="005C3824">
        <w:rPr>
          <w:rFonts w:asciiTheme="minorHAnsi" w:hAnsiTheme="minorHAnsi"/>
          <w:sz w:val="22"/>
        </w:rPr>
        <w:t>athymetry (charts)</w:t>
      </w:r>
      <w:r w:rsidR="00287032">
        <w:rPr>
          <w:rFonts w:asciiTheme="minorHAnsi" w:hAnsiTheme="minorHAnsi"/>
          <w:sz w:val="22"/>
        </w:rPr>
        <w:t>,</w:t>
      </w:r>
    </w:p>
    <w:p w14:paraId="6E01EA2C" w14:textId="52CE2113" w:rsidR="00EE6F70" w:rsidRPr="005C3824" w:rsidRDefault="008D6BD2" w:rsidP="00F45F0C">
      <w:pPr>
        <w:pStyle w:val="ListParagraph"/>
        <w:numPr>
          <w:ilvl w:val="0"/>
          <w:numId w:val="27"/>
        </w:numPr>
        <w:ind w:left="567" w:hanging="425"/>
        <w:jc w:val="both"/>
        <w:rPr>
          <w:rFonts w:asciiTheme="minorHAnsi" w:hAnsiTheme="minorHAnsi"/>
          <w:sz w:val="22"/>
        </w:rPr>
      </w:pPr>
      <w:r w:rsidRPr="005C3824">
        <w:rPr>
          <w:rFonts w:asciiTheme="minorHAnsi" w:hAnsiTheme="minorHAnsi"/>
          <w:sz w:val="22"/>
        </w:rPr>
        <w:t>g</w:t>
      </w:r>
      <w:r w:rsidR="008D2E32" w:rsidRPr="005C3824">
        <w:rPr>
          <w:rFonts w:asciiTheme="minorHAnsi" w:hAnsiTheme="minorHAnsi"/>
          <w:sz w:val="22"/>
        </w:rPr>
        <w:t>eometry of routes in the area</w:t>
      </w:r>
      <w:r w:rsidRPr="005C3824">
        <w:rPr>
          <w:rFonts w:asciiTheme="minorHAnsi" w:hAnsiTheme="minorHAnsi"/>
          <w:sz w:val="22"/>
        </w:rPr>
        <w:t>, traffic c</w:t>
      </w:r>
      <w:r w:rsidR="00EE6F70" w:rsidRPr="005C3824">
        <w:rPr>
          <w:rFonts w:asciiTheme="minorHAnsi" w:hAnsiTheme="minorHAnsi"/>
          <w:sz w:val="22"/>
        </w:rPr>
        <w:t>hoke points and sharp bends</w:t>
      </w:r>
      <w:r w:rsidR="00287032">
        <w:rPr>
          <w:rFonts w:asciiTheme="minorHAnsi" w:hAnsiTheme="minorHAnsi"/>
          <w:sz w:val="22"/>
        </w:rPr>
        <w:t>,</w:t>
      </w:r>
    </w:p>
    <w:p w14:paraId="3D5FC62F" w14:textId="43B96CF9" w:rsidR="00EE6F70" w:rsidRPr="005C3824" w:rsidRDefault="008D6BD2" w:rsidP="00F45F0C">
      <w:pPr>
        <w:pStyle w:val="ListParagraph"/>
        <w:numPr>
          <w:ilvl w:val="0"/>
          <w:numId w:val="27"/>
        </w:numPr>
        <w:ind w:left="567" w:hanging="425"/>
        <w:jc w:val="both"/>
        <w:rPr>
          <w:rFonts w:asciiTheme="minorHAnsi" w:hAnsiTheme="minorHAnsi"/>
          <w:sz w:val="22"/>
        </w:rPr>
      </w:pPr>
      <w:r w:rsidRPr="005C3824">
        <w:rPr>
          <w:rFonts w:asciiTheme="minorHAnsi" w:hAnsiTheme="minorHAnsi"/>
          <w:sz w:val="22"/>
        </w:rPr>
        <w:t>o</w:t>
      </w:r>
      <w:r w:rsidR="00EE6F70" w:rsidRPr="005C3824">
        <w:rPr>
          <w:rFonts w:asciiTheme="minorHAnsi" w:hAnsiTheme="minorHAnsi"/>
          <w:sz w:val="22"/>
        </w:rPr>
        <w:t>ceanographic, meteorological and environmental conditions</w:t>
      </w:r>
      <w:r w:rsidR="00287032">
        <w:rPr>
          <w:rFonts w:asciiTheme="minorHAnsi" w:hAnsiTheme="minorHAnsi"/>
          <w:sz w:val="22"/>
        </w:rPr>
        <w:t>,</w:t>
      </w:r>
    </w:p>
    <w:p w14:paraId="59777902" w14:textId="59CF8C69" w:rsidR="008D2E32" w:rsidRPr="005C3824" w:rsidRDefault="008D6BD2" w:rsidP="00F45F0C">
      <w:pPr>
        <w:pStyle w:val="ListParagraph"/>
        <w:numPr>
          <w:ilvl w:val="0"/>
          <w:numId w:val="27"/>
        </w:numPr>
        <w:ind w:left="567" w:hanging="425"/>
        <w:jc w:val="both"/>
        <w:rPr>
          <w:rFonts w:asciiTheme="minorHAnsi" w:hAnsiTheme="minorHAnsi"/>
          <w:sz w:val="22"/>
        </w:rPr>
      </w:pPr>
      <w:r w:rsidRPr="005C3824">
        <w:rPr>
          <w:rFonts w:asciiTheme="minorHAnsi" w:hAnsiTheme="minorHAnsi"/>
          <w:sz w:val="22"/>
        </w:rPr>
        <w:t>e</w:t>
      </w:r>
      <w:r w:rsidR="008D2E32" w:rsidRPr="005C3824">
        <w:rPr>
          <w:rFonts w:asciiTheme="minorHAnsi" w:hAnsiTheme="minorHAnsi"/>
          <w:sz w:val="22"/>
        </w:rPr>
        <w:t xml:space="preserve">xisting </w:t>
      </w:r>
      <w:r w:rsidR="00EE6F70" w:rsidRPr="005C3824">
        <w:rPr>
          <w:rFonts w:asciiTheme="minorHAnsi" w:hAnsiTheme="minorHAnsi"/>
          <w:sz w:val="22"/>
        </w:rPr>
        <w:t xml:space="preserve">fixed and floating </w:t>
      </w:r>
      <w:r w:rsidR="008D2E32" w:rsidRPr="005C3824">
        <w:rPr>
          <w:rFonts w:asciiTheme="minorHAnsi" w:hAnsiTheme="minorHAnsi"/>
          <w:sz w:val="22"/>
        </w:rPr>
        <w:t xml:space="preserve">Aids to </w:t>
      </w:r>
      <w:r w:rsidR="00E814E6">
        <w:rPr>
          <w:rFonts w:asciiTheme="minorHAnsi" w:hAnsiTheme="minorHAnsi"/>
          <w:sz w:val="22"/>
        </w:rPr>
        <w:t>N</w:t>
      </w:r>
      <w:r w:rsidR="00E814E6" w:rsidRPr="005C3824">
        <w:rPr>
          <w:rFonts w:asciiTheme="minorHAnsi" w:hAnsiTheme="minorHAnsi"/>
          <w:sz w:val="22"/>
        </w:rPr>
        <w:t xml:space="preserve">avigation </w:t>
      </w:r>
      <w:r w:rsidR="00EE6F70" w:rsidRPr="005C3824">
        <w:rPr>
          <w:rFonts w:asciiTheme="minorHAnsi" w:hAnsiTheme="minorHAnsi"/>
          <w:sz w:val="22"/>
        </w:rPr>
        <w:t>and routing measures</w:t>
      </w:r>
      <w:r w:rsidR="00287032">
        <w:rPr>
          <w:rFonts w:asciiTheme="minorHAnsi" w:hAnsiTheme="minorHAnsi"/>
          <w:sz w:val="22"/>
        </w:rPr>
        <w:t>,</w:t>
      </w:r>
    </w:p>
    <w:p w14:paraId="0F94BAA2" w14:textId="523C92A2" w:rsidR="00EE6F70" w:rsidRPr="005C3824" w:rsidRDefault="008D6BD2" w:rsidP="00F45F0C">
      <w:pPr>
        <w:pStyle w:val="ListParagraph"/>
        <w:numPr>
          <w:ilvl w:val="0"/>
          <w:numId w:val="27"/>
        </w:numPr>
        <w:ind w:left="567" w:hanging="425"/>
        <w:jc w:val="both"/>
        <w:rPr>
          <w:rFonts w:asciiTheme="minorHAnsi" w:hAnsiTheme="minorHAnsi"/>
          <w:sz w:val="22"/>
        </w:rPr>
      </w:pPr>
      <w:r w:rsidRPr="005C3824">
        <w:rPr>
          <w:rFonts w:asciiTheme="minorHAnsi" w:hAnsiTheme="minorHAnsi"/>
          <w:sz w:val="22"/>
        </w:rPr>
        <w:t>a</w:t>
      </w:r>
      <w:r w:rsidR="00EE6F70" w:rsidRPr="005C3824">
        <w:rPr>
          <w:rFonts w:asciiTheme="minorHAnsi" w:hAnsiTheme="minorHAnsi"/>
          <w:sz w:val="22"/>
        </w:rPr>
        <w:t>vailability of VTS and pilotage</w:t>
      </w:r>
      <w:r w:rsidR="00287032">
        <w:rPr>
          <w:rFonts w:asciiTheme="minorHAnsi" w:hAnsiTheme="minorHAnsi"/>
          <w:sz w:val="22"/>
        </w:rPr>
        <w:t>,</w:t>
      </w:r>
    </w:p>
    <w:p w14:paraId="7FADA454" w14:textId="236FAE91" w:rsidR="008D2E32" w:rsidRPr="005C3824" w:rsidRDefault="008D6BD2" w:rsidP="00F45F0C">
      <w:pPr>
        <w:pStyle w:val="ListParagraph"/>
        <w:numPr>
          <w:ilvl w:val="0"/>
          <w:numId w:val="27"/>
        </w:numPr>
        <w:ind w:left="567" w:hanging="425"/>
        <w:jc w:val="both"/>
        <w:rPr>
          <w:rFonts w:asciiTheme="minorHAnsi" w:hAnsiTheme="minorHAnsi"/>
          <w:sz w:val="22"/>
        </w:rPr>
      </w:pPr>
      <w:r w:rsidRPr="005C3824">
        <w:rPr>
          <w:rFonts w:asciiTheme="minorHAnsi" w:hAnsiTheme="minorHAnsi"/>
          <w:sz w:val="22"/>
        </w:rPr>
        <w:t>h</w:t>
      </w:r>
      <w:r w:rsidR="008D2E32" w:rsidRPr="005C3824">
        <w:rPr>
          <w:rFonts w:asciiTheme="minorHAnsi" w:hAnsiTheme="minorHAnsi"/>
          <w:sz w:val="22"/>
        </w:rPr>
        <w:t xml:space="preserve">istory of </w:t>
      </w:r>
      <w:r w:rsidRPr="005C3824">
        <w:rPr>
          <w:rFonts w:asciiTheme="minorHAnsi" w:hAnsiTheme="minorHAnsi"/>
          <w:sz w:val="22"/>
        </w:rPr>
        <w:t xml:space="preserve">maritime incidents such as </w:t>
      </w:r>
      <w:r w:rsidR="008D2E32" w:rsidRPr="005C3824">
        <w:rPr>
          <w:rFonts w:asciiTheme="minorHAnsi" w:hAnsiTheme="minorHAnsi"/>
          <w:sz w:val="22"/>
        </w:rPr>
        <w:t>collisions and groundings</w:t>
      </w:r>
      <w:r w:rsidR="00287032">
        <w:rPr>
          <w:rFonts w:asciiTheme="minorHAnsi" w:hAnsiTheme="minorHAnsi"/>
          <w:sz w:val="22"/>
        </w:rPr>
        <w:t>,</w:t>
      </w:r>
    </w:p>
    <w:p w14:paraId="1E1BC8A2" w14:textId="0D233917" w:rsidR="008D2E32" w:rsidRDefault="008D6BD2" w:rsidP="00F45F0C">
      <w:pPr>
        <w:pStyle w:val="ListParagraph"/>
        <w:numPr>
          <w:ilvl w:val="0"/>
          <w:numId w:val="27"/>
        </w:numPr>
        <w:spacing w:after="120"/>
        <w:ind w:left="567" w:hanging="425"/>
        <w:contextualSpacing w:val="0"/>
        <w:jc w:val="both"/>
        <w:rPr>
          <w:ins w:id="110" w:author="Jakob Bang" w:date="2019-04-03T09:48:00Z"/>
          <w:rFonts w:asciiTheme="minorHAnsi" w:hAnsiTheme="minorHAnsi"/>
          <w:sz w:val="22"/>
        </w:rPr>
      </w:pPr>
      <w:r w:rsidRPr="005C3824">
        <w:rPr>
          <w:rFonts w:asciiTheme="minorHAnsi" w:hAnsiTheme="minorHAnsi"/>
          <w:sz w:val="22"/>
        </w:rPr>
        <w:t>s</w:t>
      </w:r>
      <w:r w:rsidR="008D2E32" w:rsidRPr="005C3824">
        <w:rPr>
          <w:rFonts w:asciiTheme="minorHAnsi" w:hAnsiTheme="minorHAnsi"/>
          <w:sz w:val="22"/>
        </w:rPr>
        <w:t>takeholders of the zone</w:t>
      </w:r>
      <w:r w:rsidR="00287032">
        <w:rPr>
          <w:rFonts w:asciiTheme="minorHAnsi" w:hAnsiTheme="minorHAnsi"/>
          <w:sz w:val="22"/>
        </w:rPr>
        <w:t>.</w:t>
      </w:r>
    </w:p>
    <w:p w14:paraId="1B51E1A7" w14:textId="1B68419C" w:rsidR="00EC1BC5" w:rsidRDefault="00EC1BC5">
      <w:pPr>
        <w:spacing w:after="120"/>
        <w:jc w:val="both"/>
        <w:rPr>
          <w:ins w:id="111" w:author="Jakob Bang" w:date="2019-04-03T09:48:00Z"/>
          <w:sz w:val="22"/>
        </w:rPr>
        <w:pPrChange w:id="112" w:author="Jakob Bang" w:date="2019-04-03T09:48:00Z">
          <w:pPr>
            <w:pStyle w:val="ListParagraph"/>
            <w:numPr>
              <w:numId w:val="27"/>
            </w:numPr>
            <w:spacing w:after="120"/>
            <w:ind w:left="567" w:hanging="425"/>
            <w:contextualSpacing w:val="0"/>
            <w:jc w:val="both"/>
          </w:pPr>
        </w:pPrChange>
      </w:pPr>
      <w:ins w:id="113" w:author="Jakob Bang" w:date="2019-04-03T09:48:00Z">
        <w:r>
          <w:rPr>
            <w:sz w:val="22"/>
          </w:rPr>
          <w:t>From the AMSA document</w:t>
        </w:r>
      </w:ins>
    </w:p>
    <w:p w14:paraId="751E5F67" w14:textId="77777777" w:rsidR="00EC1BC5" w:rsidRPr="00EC1BC5" w:rsidRDefault="00EC1BC5" w:rsidP="00EC1BC5">
      <w:pPr>
        <w:spacing w:after="120"/>
        <w:jc w:val="both"/>
        <w:rPr>
          <w:ins w:id="114" w:author="Jakob Bang" w:date="2019-04-03T09:48:00Z"/>
          <w:sz w:val="22"/>
        </w:rPr>
      </w:pPr>
      <w:ins w:id="115" w:author="Jakob Bang" w:date="2019-04-03T09:48:00Z">
        <w:r w:rsidRPr="00EC1BC5">
          <w:rPr>
            <w:sz w:val="22"/>
          </w:rPr>
          <w:t>[A summary of the area including information:</w:t>
        </w:r>
      </w:ins>
    </w:p>
    <w:p w14:paraId="293EEF8D" w14:textId="77777777" w:rsidR="00EC1BC5" w:rsidRPr="00EC1BC5" w:rsidRDefault="00EC1BC5" w:rsidP="00EC1BC5">
      <w:pPr>
        <w:spacing w:after="120"/>
        <w:jc w:val="both"/>
        <w:rPr>
          <w:ins w:id="116" w:author="Jakob Bang" w:date="2019-04-03T09:48:00Z"/>
          <w:sz w:val="22"/>
        </w:rPr>
      </w:pPr>
      <w:ins w:id="117" w:author="Jakob Bang" w:date="2019-04-03T09:48:00Z">
        <w:r w:rsidRPr="00EC1BC5">
          <w:rPr>
            <w:sz w:val="22"/>
          </w:rPr>
          <w:t>•</w:t>
        </w:r>
        <w:r w:rsidRPr="00EC1BC5">
          <w:rPr>
            <w:sz w:val="22"/>
          </w:rPr>
          <w:tab/>
          <w:t>Cat ZOC for area</w:t>
        </w:r>
      </w:ins>
    </w:p>
    <w:p w14:paraId="6E78B4E2" w14:textId="77777777" w:rsidR="00EC1BC5" w:rsidRPr="00EC1BC5" w:rsidRDefault="00EC1BC5" w:rsidP="00EC1BC5">
      <w:pPr>
        <w:spacing w:after="120"/>
        <w:jc w:val="both"/>
        <w:rPr>
          <w:ins w:id="118" w:author="Jakob Bang" w:date="2019-04-03T09:48:00Z"/>
          <w:sz w:val="22"/>
        </w:rPr>
      </w:pPr>
      <w:ins w:id="119" w:author="Jakob Bang" w:date="2019-04-03T09:48:00Z">
        <w:r w:rsidRPr="00EC1BC5">
          <w:rPr>
            <w:sz w:val="22"/>
          </w:rPr>
          <w:t>•</w:t>
        </w:r>
        <w:r w:rsidRPr="00EC1BC5">
          <w:rPr>
            <w:sz w:val="22"/>
          </w:rPr>
          <w:tab/>
          <w:t>Nearby hazards, shoals, dangers</w:t>
        </w:r>
      </w:ins>
    </w:p>
    <w:p w14:paraId="27C038F1" w14:textId="77777777" w:rsidR="00EC1BC5" w:rsidRPr="00EC1BC5" w:rsidRDefault="00EC1BC5" w:rsidP="00EC1BC5">
      <w:pPr>
        <w:spacing w:after="120"/>
        <w:jc w:val="both"/>
        <w:rPr>
          <w:ins w:id="120" w:author="Jakob Bang" w:date="2019-04-03T09:48:00Z"/>
          <w:sz w:val="22"/>
        </w:rPr>
      </w:pPr>
      <w:ins w:id="121" w:author="Jakob Bang" w:date="2019-04-03T09:48:00Z">
        <w:r w:rsidRPr="00EC1BC5">
          <w:rPr>
            <w:sz w:val="22"/>
          </w:rPr>
          <w:t>•</w:t>
        </w:r>
        <w:r w:rsidRPr="00EC1BC5">
          <w:rPr>
            <w:sz w:val="22"/>
          </w:rPr>
          <w:tab/>
          <w:t>Tide and current information</w:t>
        </w:r>
      </w:ins>
    </w:p>
    <w:p w14:paraId="14552C54" w14:textId="77777777" w:rsidR="00EC1BC5" w:rsidRPr="00EC1BC5" w:rsidRDefault="00EC1BC5" w:rsidP="00EC1BC5">
      <w:pPr>
        <w:spacing w:after="120"/>
        <w:jc w:val="both"/>
        <w:rPr>
          <w:ins w:id="122" w:author="Jakob Bang" w:date="2019-04-03T09:48:00Z"/>
          <w:sz w:val="22"/>
        </w:rPr>
      </w:pPr>
      <w:ins w:id="123" w:author="Jakob Bang" w:date="2019-04-03T09:48:00Z">
        <w:r w:rsidRPr="00EC1BC5">
          <w:rPr>
            <w:sz w:val="22"/>
          </w:rPr>
          <w:t>•</w:t>
        </w:r>
        <w:r w:rsidRPr="00EC1BC5">
          <w:rPr>
            <w:sz w:val="22"/>
          </w:rPr>
          <w:tab/>
          <w:t>Routeing measures</w:t>
        </w:r>
      </w:ins>
    </w:p>
    <w:p w14:paraId="22923D87" w14:textId="77777777" w:rsidR="00EC1BC5" w:rsidRPr="00EC1BC5" w:rsidRDefault="00EC1BC5" w:rsidP="00EC1BC5">
      <w:pPr>
        <w:spacing w:after="120"/>
        <w:jc w:val="both"/>
        <w:rPr>
          <w:ins w:id="124" w:author="Jakob Bang" w:date="2019-04-03T09:48:00Z"/>
          <w:sz w:val="22"/>
        </w:rPr>
      </w:pPr>
      <w:ins w:id="125" w:author="Jakob Bang" w:date="2019-04-03T09:48:00Z">
        <w:r w:rsidRPr="00EC1BC5">
          <w:rPr>
            <w:sz w:val="22"/>
          </w:rPr>
          <w:t>•</w:t>
        </w:r>
        <w:r w:rsidRPr="00EC1BC5">
          <w:rPr>
            <w:sz w:val="22"/>
          </w:rPr>
          <w:tab/>
          <w:t>Prevailing winds</w:t>
        </w:r>
      </w:ins>
    </w:p>
    <w:p w14:paraId="5F4F218F" w14:textId="77777777" w:rsidR="00EC1BC5" w:rsidRPr="00EC1BC5" w:rsidRDefault="00EC1BC5" w:rsidP="00EC1BC5">
      <w:pPr>
        <w:spacing w:after="120"/>
        <w:jc w:val="both"/>
        <w:rPr>
          <w:ins w:id="126" w:author="Jakob Bang" w:date="2019-04-03T09:48:00Z"/>
          <w:sz w:val="22"/>
        </w:rPr>
      </w:pPr>
      <w:ins w:id="127" w:author="Jakob Bang" w:date="2019-04-03T09:48:00Z">
        <w:r w:rsidRPr="00EC1BC5">
          <w:rPr>
            <w:sz w:val="22"/>
          </w:rPr>
          <w:t>•</w:t>
        </w:r>
        <w:r w:rsidRPr="00EC1BC5">
          <w:rPr>
            <w:sz w:val="22"/>
          </w:rPr>
          <w:tab/>
          <w:t>Visibility</w:t>
        </w:r>
      </w:ins>
    </w:p>
    <w:p w14:paraId="79C749A8" w14:textId="77777777" w:rsidR="00EC1BC5" w:rsidRPr="00EC1BC5" w:rsidRDefault="00EC1BC5" w:rsidP="00EC1BC5">
      <w:pPr>
        <w:spacing w:after="120"/>
        <w:jc w:val="both"/>
        <w:rPr>
          <w:ins w:id="128" w:author="Jakob Bang" w:date="2019-04-03T09:48:00Z"/>
          <w:sz w:val="22"/>
        </w:rPr>
      </w:pPr>
      <w:ins w:id="129" w:author="Jakob Bang" w:date="2019-04-03T09:48:00Z">
        <w:r w:rsidRPr="00EC1BC5">
          <w:rPr>
            <w:sz w:val="22"/>
          </w:rPr>
          <w:t>•</w:t>
        </w:r>
        <w:r w:rsidRPr="00EC1BC5">
          <w:rPr>
            <w:sz w:val="22"/>
          </w:rPr>
          <w:tab/>
          <w:t xml:space="preserve">Radar propagation </w:t>
        </w:r>
      </w:ins>
    </w:p>
    <w:p w14:paraId="6D61A2A5" w14:textId="77777777" w:rsidR="00EC1BC5" w:rsidRPr="00EC1BC5" w:rsidRDefault="00EC1BC5" w:rsidP="00EC1BC5">
      <w:pPr>
        <w:spacing w:after="120"/>
        <w:jc w:val="both"/>
        <w:rPr>
          <w:ins w:id="130" w:author="Jakob Bang" w:date="2019-04-03T09:48:00Z"/>
          <w:sz w:val="22"/>
        </w:rPr>
      </w:pPr>
      <w:ins w:id="131" w:author="Jakob Bang" w:date="2019-04-03T09:48:00Z">
        <w:r w:rsidRPr="00EC1BC5">
          <w:rPr>
            <w:sz w:val="22"/>
          </w:rPr>
          <w:t>•</w:t>
        </w:r>
        <w:r w:rsidRPr="00EC1BC5">
          <w:rPr>
            <w:sz w:val="22"/>
          </w:rPr>
          <w:tab/>
          <w:t>Magnetic anomaly</w:t>
        </w:r>
      </w:ins>
    </w:p>
    <w:p w14:paraId="55A99471" w14:textId="77777777" w:rsidR="00EC1BC5" w:rsidRPr="00EC1BC5" w:rsidRDefault="00EC1BC5" w:rsidP="00EC1BC5">
      <w:pPr>
        <w:spacing w:after="120"/>
        <w:jc w:val="both"/>
        <w:rPr>
          <w:ins w:id="132" w:author="Jakob Bang" w:date="2019-04-03T09:48:00Z"/>
          <w:sz w:val="22"/>
        </w:rPr>
      </w:pPr>
      <w:ins w:id="133" w:author="Jakob Bang" w:date="2019-04-03T09:48:00Z">
        <w:r w:rsidRPr="00EC1BC5">
          <w:rPr>
            <w:sz w:val="22"/>
          </w:rPr>
          <w:t>•</w:t>
        </w:r>
        <w:r w:rsidRPr="00EC1BC5">
          <w:rPr>
            <w:sz w:val="22"/>
          </w:rPr>
          <w:tab/>
          <w:t xml:space="preserve">Other traffic </w:t>
        </w:r>
      </w:ins>
    </w:p>
    <w:p w14:paraId="69E5EB0A" w14:textId="49BA1DC5" w:rsidR="00EC1BC5" w:rsidRDefault="00EC1BC5">
      <w:pPr>
        <w:spacing w:after="120"/>
        <w:jc w:val="both"/>
        <w:rPr>
          <w:ins w:id="134" w:author="Jakob Bang" w:date="2019-04-03T09:49:00Z"/>
          <w:sz w:val="22"/>
        </w:rPr>
        <w:pPrChange w:id="135" w:author="Jakob Bang" w:date="2019-04-03T09:48:00Z">
          <w:pPr>
            <w:pStyle w:val="ListParagraph"/>
            <w:numPr>
              <w:numId w:val="27"/>
            </w:numPr>
            <w:spacing w:after="120"/>
            <w:ind w:left="567" w:hanging="425"/>
            <w:contextualSpacing w:val="0"/>
            <w:jc w:val="both"/>
          </w:pPr>
        </w:pPrChange>
      </w:pPr>
      <w:ins w:id="136" w:author="Jakob Bang" w:date="2019-04-03T09:48:00Z">
        <w:r w:rsidRPr="00EC1BC5">
          <w:rPr>
            <w:sz w:val="22"/>
          </w:rPr>
          <w:t>And any additional information that may be necessary]</w:t>
        </w:r>
      </w:ins>
    </w:p>
    <w:p w14:paraId="0414DB86" w14:textId="5E7AF314" w:rsidR="00EC1BC5" w:rsidRDefault="00EC1BC5">
      <w:pPr>
        <w:spacing w:after="120"/>
        <w:jc w:val="both"/>
        <w:rPr>
          <w:ins w:id="137" w:author="Jakob Bang" w:date="2019-04-03T09:49:00Z"/>
          <w:sz w:val="22"/>
        </w:rPr>
        <w:pPrChange w:id="138" w:author="Jakob Bang" w:date="2019-04-03T09:48:00Z">
          <w:pPr>
            <w:pStyle w:val="ListParagraph"/>
            <w:numPr>
              <w:numId w:val="27"/>
            </w:numPr>
            <w:spacing w:after="120"/>
            <w:ind w:left="567" w:hanging="425"/>
            <w:contextualSpacing w:val="0"/>
            <w:jc w:val="both"/>
          </w:pPr>
        </w:pPrChange>
      </w:pPr>
    </w:p>
    <w:p w14:paraId="2DCC39CE" w14:textId="77777777" w:rsidR="00EC1BC5" w:rsidRPr="00EC1BC5" w:rsidRDefault="00EC1BC5">
      <w:pPr>
        <w:spacing w:after="120"/>
        <w:jc w:val="both"/>
        <w:rPr>
          <w:sz w:val="22"/>
          <w:rPrChange w:id="139" w:author="Jakob Bang" w:date="2019-04-03T09:48:00Z">
            <w:rPr/>
          </w:rPrChange>
        </w:rPr>
        <w:pPrChange w:id="140" w:author="Jakob Bang" w:date="2019-04-03T09:48:00Z">
          <w:pPr>
            <w:pStyle w:val="ListParagraph"/>
            <w:numPr>
              <w:numId w:val="27"/>
            </w:numPr>
            <w:spacing w:after="120"/>
            <w:ind w:left="567" w:hanging="425"/>
            <w:contextualSpacing w:val="0"/>
            <w:jc w:val="both"/>
          </w:pPr>
        </w:pPrChange>
      </w:pPr>
    </w:p>
    <w:p w14:paraId="25936213" w14:textId="044C6A9F" w:rsidR="002F17EB" w:rsidRPr="00EE6F70" w:rsidRDefault="008D2E32" w:rsidP="00F45F0C">
      <w:pPr>
        <w:pStyle w:val="BodyText"/>
      </w:pPr>
      <w:r>
        <w:t xml:space="preserve">The quality of the zone description is </w:t>
      </w:r>
      <w:ins w:id="141" w:author="Jakob Bang" w:date="2019-04-03T09:51:00Z">
        <w:r w:rsidR="00EC1BC5">
          <w:t xml:space="preserve">very </w:t>
        </w:r>
      </w:ins>
      <w:r>
        <w:t xml:space="preserve">important since this </w:t>
      </w:r>
      <w:r w:rsidRPr="00287032">
        <w:t>information will be used to identify hazards, possi</w:t>
      </w:r>
      <w:r>
        <w:t>ble undesired incidents or scenarios, the probability of their occurrence and their possible sho</w:t>
      </w:r>
      <w:r w:rsidR="00B77E4C">
        <w:t>rt- and long-term consequences.</w:t>
      </w:r>
    </w:p>
    <w:p w14:paraId="39B13629" w14:textId="32C2A895" w:rsidR="00DE6A4E" w:rsidRDefault="00DD1F00" w:rsidP="00A05463">
      <w:pPr>
        <w:pStyle w:val="Heading2"/>
      </w:pPr>
      <w:bookmarkStart w:id="142" w:name="_Toc499907907"/>
      <w:r>
        <w:lastRenderedPageBreak/>
        <w:t>IDENTIFYING HAZARDS</w:t>
      </w:r>
      <w:bookmarkEnd w:id="142"/>
    </w:p>
    <w:p w14:paraId="3942C402" w14:textId="77777777" w:rsidR="00F45F0C" w:rsidRPr="00F45F0C" w:rsidRDefault="00F45F0C" w:rsidP="00F45F0C">
      <w:pPr>
        <w:pStyle w:val="Heading2separationline"/>
      </w:pPr>
    </w:p>
    <w:p w14:paraId="732094C1" w14:textId="40C2E963" w:rsidR="003D32C4" w:rsidRDefault="00B10C4E" w:rsidP="00F45F0C">
      <w:pPr>
        <w:pStyle w:val="BodyText"/>
      </w:pPr>
      <w:r>
        <w:t xml:space="preserve">Hazards </w:t>
      </w:r>
      <w:r w:rsidR="003D32C4">
        <w:t>can be grouped into the following categories:</w:t>
      </w:r>
    </w:p>
    <w:p w14:paraId="0C39659A" w14:textId="4407388A" w:rsidR="00B10C4E" w:rsidRPr="00F45F0C" w:rsidRDefault="00B10C4E" w:rsidP="00F45F0C">
      <w:pPr>
        <w:pStyle w:val="ListParagraph"/>
        <w:numPr>
          <w:ilvl w:val="0"/>
          <w:numId w:val="27"/>
        </w:numPr>
        <w:ind w:left="567" w:hanging="425"/>
        <w:jc w:val="both"/>
        <w:rPr>
          <w:rFonts w:asciiTheme="minorHAnsi" w:hAnsiTheme="minorHAnsi"/>
          <w:sz w:val="22"/>
        </w:rPr>
      </w:pPr>
      <w:r w:rsidRPr="00F45F0C">
        <w:rPr>
          <w:rFonts w:asciiTheme="minorHAnsi" w:hAnsiTheme="minorHAnsi"/>
          <w:sz w:val="22"/>
        </w:rPr>
        <w:t>Natural</w:t>
      </w:r>
      <w:r w:rsidR="004B7492" w:rsidRPr="00F45F0C">
        <w:rPr>
          <w:rFonts w:asciiTheme="minorHAnsi" w:hAnsiTheme="minorHAnsi"/>
          <w:sz w:val="22"/>
        </w:rPr>
        <w:t>,</w:t>
      </w:r>
      <w:r w:rsidRPr="00F45F0C">
        <w:rPr>
          <w:rFonts w:asciiTheme="minorHAnsi" w:hAnsiTheme="minorHAnsi"/>
          <w:sz w:val="22"/>
        </w:rPr>
        <w:t xml:space="preserve"> </w:t>
      </w:r>
    </w:p>
    <w:p w14:paraId="10FB708F" w14:textId="6410D21C" w:rsidR="00B10C4E" w:rsidRPr="00F45F0C" w:rsidRDefault="00811EE5" w:rsidP="00F45F0C">
      <w:pPr>
        <w:pStyle w:val="ListParagraph"/>
        <w:numPr>
          <w:ilvl w:val="0"/>
          <w:numId w:val="27"/>
        </w:numPr>
        <w:ind w:left="567" w:hanging="425"/>
        <w:jc w:val="both"/>
        <w:rPr>
          <w:rFonts w:asciiTheme="minorHAnsi" w:hAnsiTheme="minorHAnsi"/>
          <w:sz w:val="22"/>
        </w:rPr>
      </w:pPr>
      <w:r w:rsidRPr="00F45F0C">
        <w:rPr>
          <w:rFonts w:asciiTheme="minorHAnsi" w:hAnsiTheme="minorHAnsi"/>
          <w:sz w:val="22"/>
        </w:rPr>
        <w:t>Economic</w:t>
      </w:r>
      <w:r w:rsidR="004B7492" w:rsidRPr="00F45F0C">
        <w:rPr>
          <w:rFonts w:asciiTheme="minorHAnsi" w:hAnsiTheme="minorHAnsi"/>
          <w:sz w:val="22"/>
        </w:rPr>
        <w:t>,</w:t>
      </w:r>
    </w:p>
    <w:p w14:paraId="1919C67D" w14:textId="74595D0D" w:rsidR="00B10C4E" w:rsidRPr="00F45F0C" w:rsidRDefault="00B10C4E" w:rsidP="00F45F0C">
      <w:pPr>
        <w:pStyle w:val="ListParagraph"/>
        <w:numPr>
          <w:ilvl w:val="0"/>
          <w:numId w:val="27"/>
        </w:numPr>
        <w:ind w:left="567" w:hanging="425"/>
        <w:jc w:val="both"/>
        <w:rPr>
          <w:rFonts w:asciiTheme="minorHAnsi" w:hAnsiTheme="minorHAnsi"/>
          <w:sz w:val="22"/>
        </w:rPr>
      </w:pPr>
      <w:r w:rsidRPr="00F45F0C">
        <w:rPr>
          <w:rFonts w:asciiTheme="minorHAnsi" w:hAnsiTheme="minorHAnsi"/>
          <w:sz w:val="22"/>
        </w:rPr>
        <w:t>Technical</w:t>
      </w:r>
      <w:r w:rsidR="004B7492" w:rsidRPr="00F45F0C">
        <w:rPr>
          <w:rFonts w:asciiTheme="minorHAnsi" w:hAnsiTheme="minorHAnsi"/>
          <w:sz w:val="22"/>
        </w:rPr>
        <w:t>,</w:t>
      </w:r>
    </w:p>
    <w:p w14:paraId="0CE06728" w14:textId="2353B69B" w:rsidR="00B10C4E" w:rsidRPr="00F45F0C" w:rsidRDefault="00B10C4E" w:rsidP="00F45F0C">
      <w:pPr>
        <w:pStyle w:val="ListParagraph"/>
        <w:numPr>
          <w:ilvl w:val="0"/>
          <w:numId w:val="27"/>
        </w:numPr>
        <w:ind w:left="567" w:hanging="425"/>
        <w:jc w:val="both"/>
        <w:rPr>
          <w:rFonts w:asciiTheme="minorHAnsi" w:hAnsiTheme="minorHAnsi"/>
          <w:sz w:val="22"/>
        </w:rPr>
      </w:pPr>
      <w:r w:rsidRPr="00F45F0C">
        <w:rPr>
          <w:rFonts w:asciiTheme="minorHAnsi" w:hAnsiTheme="minorHAnsi"/>
          <w:sz w:val="22"/>
        </w:rPr>
        <w:t>Human</w:t>
      </w:r>
      <w:r w:rsidR="004B7492" w:rsidRPr="00F45F0C">
        <w:rPr>
          <w:rFonts w:asciiTheme="minorHAnsi" w:hAnsiTheme="minorHAnsi"/>
          <w:sz w:val="22"/>
        </w:rPr>
        <w:t>,</w:t>
      </w:r>
    </w:p>
    <w:p w14:paraId="17E2106C" w14:textId="6010CC3A" w:rsidR="00B10C4E" w:rsidRDefault="00B10C4E" w:rsidP="00F45F0C">
      <w:pPr>
        <w:pStyle w:val="ListParagraph"/>
        <w:numPr>
          <w:ilvl w:val="0"/>
          <w:numId w:val="27"/>
        </w:numPr>
        <w:ind w:left="567" w:hanging="425"/>
        <w:jc w:val="both"/>
        <w:rPr>
          <w:ins w:id="143" w:author="Jakob Bang" w:date="2019-04-03T09:54:00Z"/>
          <w:rFonts w:asciiTheme="minorHAnsi" w:hAnsiTheme="minorHAnsi"/>
          <w:sz w:val="22"/>
        </w:rPr>
      </w:pPr>
      <w:r w:rsidRPr="00F45F0C">
        <w:rPr>
          <w:rFonts w:asciiTheme="minorHAnsi" w:hAnsiTheme="minorHAnsi"/>
          <w:sz w:val="22"/>
        </w:rPr>
        <w:t>Operational</w:t>
      </w:r>
      <w:r w:rsidR="004B7492" w:rsidRPr="00F45F0C">
        <w:rPr>
          <w:rFonts w:asciiTheme="minorHAnsi" w:hAnsiTheme="minorHAnsi"/>
          <w:sz w:val="22"/>
        </w:rPr>
        <w:t>,</w:t>
      </w:r>
    </w:p>
    <w:p w14:paraId="7F77BF7B" w14:textId="1A804057" w:rsidR="00EC1BC5" w:rsidRPr="00F45F0C" w:rsidRDefault="00EC1BC5" w:rsidP="00F45F0C">
      <w:pPr>
        <w:pStyle w:val="ListParagraph"/>
        <w:numPr>
          <w:ilvl w:val="0"/>
          <w:numId w:val="27"/>
        </w:numPr>
        <w:ind w:left="567" w:hanging="425"/>
        <w:jc w:val="both"/>
        <w:rPr>
          <w:rFonts w:asciiTheme="minorHAnsi" w:hAnsiTheme="minorHAnsi"/>
          <w:sz w:val="22"/>
        </w:rPr>
      </w:pPr>
      <w:ins w:id="144" w:author="Jakob Bang" w:date="2019-04-03T09:54:00Z">
        <w:r>
          <w:rPr>
            <w:rFonts w:asciiTheme="minorHAnsi" w:hAnsiTheme="minorHAnsi"/>
            <w:sz w:val="22"/>
          </w:rPr>
          <w:t>Maritime space (from the annex)</w:t>
        </w:r>
      </w:ins>
    </w:p>
    <w:p w14:paraId="569CBD20" w14:textId="259CB4B9" w:rsidR="00B10C4E" w:rsidRPr="00F45F0C" w:rsidRDefault="00B10C4E" w:rsidP="00F45F0C">
      <w:pPr>
        <w:pStyle w:val="ListParagraph"/>
        <w:numPr>
          <w:ilvl w:val="0"/>
          <w:numId w:val="27"/>
        </w:numPr>
        <w:spacing w:after="120"/>
        <w:ind w:left="567" w:hanging="425"/>
        <w:contextualSpacing w:val="0"/>
        <w:jc w:val="both"/>
        <w:rPr>
          <w:rFonts w:asciiTheme="minorHAnsi" w:hAnsiTheme="minorHAnsi"/>
          <w:sz w:val="22"/>
        </w:rPr>
      </w:pPr>
      <w:r w:rsidRPr="00F45F0C">
        <w:rPr>
          <w:rFonts w:asciiTheme="minorHAnsi" w:hAnsiTheme="minorHAnsi"/>
          <w:sz w:val="22"/>
        </w:rPr>
        <w:t>Waterway complexity</w:t>
      </w:r>
      <w:r w:rsidR="004B7492" w:rsidRPr="00F45F0C">
        <w:rPr>
          <w:rFonts w:asciiTheme="minorHAnsi" w:hAnsiTheme="minorHAnsi"/>
          <w:sz w:val="22"/>
        </w:rPr>
        <w:t>.</w:t>
      </w:r>
    </w:p>
    <w:p w14:paraId="1C71A760" w14:textId="60D7D57B" w:rsidR="0047085E" w:rsidRDefault="002331D5" w:rsidP="00F45F0C">
      <w:pPr>
        <w:pStyle w:val="BodyText"/>
      </w:pPr>
      <w:r>
        <w:t>Hazard identification should be based on all available relevant information including</w:t>
      </w:r>
      <w:ins w:id="145" w:author="Jakob Bang" w:date="2019-04-04T11:14:00Z">
        <w:r w:rsidR="00540FD7">
          <w:t>, but not limited to</w:t>
        </w:r>
      </w:ins>
      <w:r>
        <w:t>:</w:t>
      </w:r>
    </w:p>
    <w:p w14:paraId="66B87D54" w14:textId="77777777" w:rsidR="008D6BD2" w:rsidRPr="005C3824" w:rsidRDefault="008D6BD2" w:rsidP="00F45F0C">
      <w:pPr>
        <w:pStyle w:val="ListParagraph"/>
        <w:numPr>
          <w:ilvl w:val="0"/>
          <w:numId w:val="27"/>
        </w:numPr>
        <w:ind w:left="567" w:hanging="425"/>
        <w:jc w:val="both"/>
        <w:rPr>
          <w:rFonts w:asciiTheme="minorHAnsi" w:hAnsiTheme="minorHAnsi"/>
          <w:sz w:val="22"/>
        </w:rPr>
      </w:pPr>
      <w:r w:rsidRPr="005C3824">
        <w:rPr>
          <w:rFonts w:asciiTheme="minorHAnsi" w:hAnsiTheme="minorHAnsi"/>
          <w:sz w:val="22"/>
        </w:rPr>
        <w:t>volume and mix of traffic along all routes and areas within the zone,</w:t>
      </w:r>
    </w:p>
    <w:p w14:paraId="31A07C04" w14:textId="7702DA06" w:rsidR="006B2444" w:rsidRPr="005C3824" w:rsidRDefault="00DE11FC" w:rsidP="00F45F0C">
      <w:pPr>
        <w:pStyle w:val="ListParagraph"/>
        <w:numPr>
          <w:ilvl w:val="0"/>
          <w:numId w:val="27"/>
        </w:numPr>
        <w:ind w:left="567" w:hanging="425"/>
        <w:jc w:val="both"/>
        <w:rPr>
          <w:rFonts w:asciiTheme="minorHAnsi" w:hAnsiTheme="minorHAnsi"/>
          <w:sz w:val="22"/>
        </w:rPr>
      </w:pPr>
      <w:r w:rsidRPr="005C3824">
        <w:rPr>
          <w:rFonts w:asciiTheme="minorHAnsi" w:hAnsiTheme="minorHAnsi"/>
          <w:sz w:val="22"/>
        </w:rPr>
        <w:t>geometry of routes in the area, traffic choke points and sharp bends</w:t>
      </w:r>
      <w:r>
        <w:rPr>
          <w:rFonts w:asciiTheme="minorHAnsi" w:hAnsiTheme="minorHAnsi"/>
          <w:sz w:val="22"/>
        </w:rPr>
        <w:t>,</w:t>
      </w:r>
    </w:p>
    <w:p w14:paraId="27AEBF7C" w14:textId="15E8A5FA" w:rsidR="0047085E" w:rsidRPr="005C3824" w:rsidRDefault="006B2444" w:rsidP="00F45F0C">
      <w:pPr>
        <w:pStyle w:val="ListParagraph"/>
        <w:numPr>
          <w:ilvl w:val="0"/>
          <w:numId w:val="27"/>
        </w:numPr>
        <w:ind w:left="567" w:hanging="425"/>
        <w:jc w:val="both"/>
        <w:rPr>
          <w:rFonts w:asciiTheme="minorHAnsi" w:hAnsiTheme="minorHAnsi"/>
          <w:sz w:val="22"/>
        </w:rPr>
      </w:pPr>
      <w:r w:rsidRPr="005C3824">
        <w:rPr>
          <w:rFonts w:asciiTheme="minorHAnsi" w:hAnsiTheme="minorHAnsi"/>
          <w:sz w:val="22"/>
        </w:rPr>
        <w:t>isolated dangers including wrecks and obstructions</w:t>
      </w:r>
      <w:r w:rsidR="0047085E" w:rsidRPr="005C3824">
        <w:rPr>
          <w:rFonts w:asciiTheme="minorHAnsi" w:hAnsiTheme="minorHAnsi"/>
          <w:sz w:val="22"/>
        </w:rPr>
        <w:t>,</w:t>
      </w:r>
    </w:p>
    <w:p w14:paraId="136865A6" w14:textId="0A277593" w:rsidR="008D6BD2" w:rsidRPr="005C3824" w:rsidRDefault="008D6BD2" w:rsidP="00F45F0C">
      <w:pPr>
        <w:pStyle w:val="ListParagraph"/>
        <w:numPr>
          <w:ilvl w:val="0"/>
          <w:numId w:val="27"/>
        </w:numPr>
        <w:ind w:left="567" w:hanging="425"/>
        <w:jc w:val="both"/>
        <w:rPr>
          <w:rFonts w:asciiTheme="minorHAnsi" w:hAnsiTheme="minorHAnsi"/>
          <w:sz w:val="22"/>
        </w:rPr>
      </w:pPr>
      <w:r w:rsidRPr="005C3824">
        <w:rPr>
          <w:rFonts w:asciiTheme="minorHAnsi" w:hAnsiTheme="minorHAnsi"/>
          <w:sz w:val="22"/>
        </w:rPr>
        <w:t>quality of hydrographic data and charted information available,</w:t>
      </w:r>
    </w:p>
    <w:p w14:paraId="3623BFCC" w14:textId="77777777" w:rsidR="008D6BD2" w:rsidRPr="005C3824" w:rsidRDefault="008D6BD2" w:rsidP="00F45F0C">
      <w:pPr>
        <w:pStyle w:val="ListParagraph"/>
        <w:numPr>
          <w:ilvl w:val="0"/>
          <w:numId w:val="27"/>
        </w:numPr>
        <w:ind w:left="567" w:hanging="425"/>
        <w:jc w:val="both"/>
        <w:rPr>
          <w:rFonts w:asciiTheme="minorHAnsi" w:hAnsiTheme="minorHAnsi"/>
          <w:sz w:val="22"/>
        </w:rPr>
      </w:pPr>
      <w:r w:rsidRPr="005C3824">
        <w:rPr>
          <w:rFonts w:asciiTheme="minorHAnsi" w:hAnsiTheme="minorHAnsi"/>
          <w:sz w:val="22"/>
        </w:rPr>
        <w:t>anchorages, fishing grounds; aquaculture and offshore energy sites and the routes to and from them,</w:t>
      </w:r>
    </w:p>
    <w:p w14:paraId="1BDEA972" w14:textId="53F9B4A0" w:rsidR="0047085E" w:rsidRPr="005C3824" w:rsidRDefault="006B2444" w:rsidP="00F45F0C">
      <w:pPr>
        <w:pStyle w:val="ListParagraph"/>
        <w:numPr>
          <w:ilvl w:val="0"/>
          <w:numId w:val="27"/>
        </w:numPr>
        <w:ind w:left="567" w:hanging="425"/>
        <w:jc w:val="both"/>
        <w:rPr>
          <w:rFonts w:asciiTheme="minorHAnsi" w:hAnsiTheme="minorHAnsi"/>
          <w:sz w:val="22"/>
        </w:rPr>
      </w:pPr>
      <w:r w:rsidRPr="005C3824">
        <w:rPr>
          <w:rFonts w:asciiTheme="minorHAnsi" w:hAnsiTheme="minorHAnsi"/>
          <w:sz w:val="22"/>
        </w:rPr>
        <w:t>safe minimum depth (chart Datum) required for vessel operation within the waterway</w:t>
      </w:r>
      <w:r w:rsidR="0047085E" w:rsidRPr="005C3824">
        <w:rPr>
          <w:rFonts w:asciiTheme="minorHAnsi" w:hAnsiTheme="minorHAnsi"/>
          <w:sz w:val="22"/>
        </w:rPr>
        <w:t>,</w:t>
      </w:r>
    </w:p>
    <w:p w14:paraId="51BD23C5" w14:textId="290364CB" w:rsidR="005F63BF" w:rsidRPr="005C3824" w:rsidRDefault="00EE6F70" w:rsidP="00F45F0C">
      <w:pPr>
        <w:pStyle w:val="ListParagraph"/>
        <w:numPr>
          <w:ilvl w:val="0"/>
          <w:numId w:val="27"/>
        </w:numPr>
        <w:ind w:left="567" w:hanging="425"/>
        <w:jc w:val="both"/>
        <w:rPr>
          <w:rFonts w:asciiTheme="minorHAnsi" w:hAnsiTheme="minorHAnsi"/>
          <w:sz w:val="22"/>
        </w:rPr>
      </w:pPr>
      <w:r w:rsidRPr="005C3824">
        <w:rPr>
          <w:rFonts w:asciiTheme="minorHAnsi" w:hAnsiTheme="minorHAnsi"/>
          <w:sz w:val="22"/>
        </w:rPr>
        <w:t>m</w:t>
      </w:r>
      <w:r w:rsidR="0047085E" w:rsidRPr="005C3824">
        <w:rPr>
          <w:rFonts w:asciiTheme="minorHAnsi" w:hAnsiTheme="minorHAnsi"/>
          <w:sz w:val="22"/>
        </w:rPr>
        <w:t xml:space="preserve">eteorological </w:t>
      </w:r>
      <w:r w:rsidR="006B2444" w:rsidRPr="005C3824">
        <w:rPr>
          <w:rFonts w:asciiTheme="minorHAnsi" w:hAnsiTheme="minorHAnsi"/>
          <w:sz w:val="22"/>
        </w:rPr>
        <w:t>visibility in the zone</w:t>
      </w:r>
      <w:r w:rsidRPr="005C3824">
        <w:rPr>
          <w:rFonts w:asciiTheme="minorHAnsi" w:hAnsiTheme="minorHAnsi"/>
          <w:sz w:val="22"/>
        </w:rPr>
        <w:t>,</w:t>
      </w:r>
    </w:p>
    <w:p w14:paraId="263C42C0" w14:textId="023E9B76" w:rsidR="0047085E" w:rsidRPr="005C3824" w:rsidRDefault="006B2444" w:rsidP="00F45F0C">
      <w:pPr>
        <w:pStyle w:val="ListParagraph"/>
        <w:numPr>
          <w:ilvl w:val="0"/>
          <w:numId w:val="27"/>
        </w:numPr>
        <w:ind w:left="567" w:hanging="425"/>
        <w:jc w:val="both"/>
        <w:rPr>
          <w:rFonts w:asciiTheme="minorHAnsi" w:hAnsiTheme="minorHAnsi"/>
          <w:sz w:val="22"/>
        </w:rPr>
      </w:pPr>
      <w:r w:rsidRPr="005C3824">
        <w:rPr>
          <w:rFonts w:asciiTheme="minorHAnsi" w:hAnsiTheme="minorHAnsi"/>
          <w:sz w:val="22"/>
        </w:rPr>
        <w:t>passage</w:t>
      </w:r>
      <w:r w:rsidR="0047085E" w:rsidRPr="005C3824">
        <w:rPr>
          <w:rFonts w:asciiTheme="minorHAnsi" w:hAnsiTheme="minorHAnsi"/>
          <w:sz w:val="22"/>
        </w:rPr>
        <w:t>s</w:t>
      </w:r>
      <w:r w:rsidRPr="005C3824">
        <w:rPr>
          <w:rFonts w:asciiTheme="minorHAnsi" w:hAnsiTheme="minorHAnsi"/>
          <w:sz w:val="22"/>
        </w:rPr>
        <w:t xml:space="preserve"> through a narrow channel, restricted waters or port entry</w:t>
      </w:r>
      <w:r w:rsidR="00EE6F70" w:rsidRPr="005C3824">
        <w:rPr>
          <w:rFonts w:asciiTheme="minorHAnsi" w:hAnsiTheme="minorHAnsi"/>
          <w:sz w:val="22"/>
        </w:rPr>
        <w:t>,</w:t>
      </w:r>
    </w:p>
    <w:p w14:paraId="1023EB6B" w14:textId="36DEBDEF" w:rsidR="005F63BF" w:rsidRPr="005C3824" w:rsidRDefault="0047085E" w:rsidP="00F45F0C">
      <w:pPr>
        <w:pStyle w:val="ListParagraph"/>
        <w:numPr>
          <w:ilvl w:val="0"/>
          <w:numId w:val="27"/>
        </w:numPr>
        <w:ind w:left="567" w:hanging="425"/>
        <w:jc w:val="both"/>
        <w:rPr>
          <w:rFonts w:asciiTheme="minorHAnsi" w:hAnsiTheme="minorHAnsi"/>
          <w:sz w:val="22"/>
        </w:rPr>
      </w:pPr>
      <w:r w:rsidRPr="005C3824">
        <w:rPr>
          <w:rFonts w:asciiTheme="minorHAnsi" w:hAnsiTheme="minorHAnsi"/>
          <w:sz w:val="22"/>
        </w:rPr>
        <w:t xml:space="preserve">possible effects low sun, </w:t>
      </w:r>
      <w:r w:rsidR="006B2444" w:rsidRPr="005C3824">
        <w:rPr>
          <w:rFonts w:asciiTheme="minorHAnsi" w:hAnsiTheme="minorHAnsi"/>
          <w:sz w:val="22"/>
        </w:rPr>
        <w:t>background lighting or glare</w:t>
      </w:r>
      <w:r w:rsidR="00EE6F70" w:rsidRPr="005C3824">
        <w:rPr>
          <w:rFonts w:asciiTheme="minorHAnsi" w:hAnsiTheme="minorHAnsi"/>
          <w:sz w:val="22"/>
        </w:rPr>
        <w:t>,</w:t>
      </w:r>
    </w:p>
    <w:p w14:paraId="38D4426E" w14:textId="77777777" w:rsidR="0047085E" w:rsidRPr="005C3824" w:rsidRDefault="0047085E" w:rsidP="00F45F0C">
      <w:pPr>
        <w:pStyle w:val="ListParagraph"/>
        <w:numPr>
          <w:ilvl w:val="0"/>
          <w:numId w:val="27"/>
        </w:numPr>
        <w:ind w:left="567" w:hanging="425"/>
        <w:jc w:val="both"/>
        <w:rPr>
          <w:rFonts w:asciiTheme="minorHAnsi" w:hAnsiTheme="minorHAnsi"/>
          <w:sz w:val="22"/>
        </w:rPr>
      </w:pPr>
      <w:r w:rsidRPr="005C3824">
        <w:rPr>
          <w:rFonts w:asciiTheme="minorHAnsi" w:hAnsiTheme="minorHAnsi"/>
          <w:sz w:val="22"/>
        </w:rPr>
        <w:t>spoil grounds, undersea cables, military exercise areas and Particularly Sensitive Sea Areas,</w:t>
      </w:r>
    </w:p>
    <w:p w14:paraId="155E6A03" w14:textId="760CFC08" w:rsidR="005F63BF" w:rsidRPr="005C3824" w:rsidRDefault="006B2444" w:rsidP="00F45F0C">
      <w:pPr>
        <w:pStyle w:val="ListParagraph"/>
        <w:numPr>
          <w:ilvl w:val="0"/>
          <w:numId w:val="27"/>
        </w:numPr>
        <w:ind w:left="567" w:hanging="425"/>
        <w:jc w:val="both"/>
        <w:rPr>
          <w:rFonts w:asciiTheme="minorHAnsi" w:hAnsiTheme="minorHAnsi"/>
          <w:sz w:val="22"/>
        </w:rPr>
      </w:pPr>
      <w:r w:rsidRPr="005C3824">
        <w:rPr>
          <w:rFonts w:asciiTheme="minorHAnsi" w:hAnsiTheme="minorHAnsi"/>
          <w:sz w:val="22"/>
        </w:rPr>
        <w:t xml:space="preserve">historical evidence of natural and/or malicious interference to GNSS signals, </w:t>
      </w:r>
    </w:p>
    <w:p w14:paraId="509204DF" w14:textId="53548D4B" w:rsidR="008D6BD2" w:rsidRPr="005C3824" w:rsidRDefault="008D6BD2" w:rsidP="00F45F0C">
      <w:pPr>
        <w:pStyle w:val="ListParagraph"/>
        <w:numPr>
          <w:ilvl w:val="0"/>
          <w:numId w:val="27"/>
        </w:numPr>
        <w:ind w:left="567" w:hanging="425"/>
        <w:jc w:val="both"/>
        <w:rPr>
          <w:rFonts w:asciiTheme="minorHAnsi" w:hAnsiTheme="minorHAnsi"/>
          <w:sz w:val="22"/>
        </w:rPr>
      </w:pPr>
      <w:r w:rsidRPr="005C3824">
        <w:rPr>
          <w:rFonts w:asciiTheme="minorHAnsi" w:hAnsiTheme="minorHAnsi"/>
          <w:sz w:val="22"/>
        </w:rPr>
        <w:t>information in IMO Ships’ Routeing publication and Sailing Directions,</w:t>
      </w:r>
    </w:p>
    <w:p w14:paraId="76CAAAFD" w14:textId="77777777" w:rsidR="00995958" w:rsidRDefault="006B2444" w:rsidP="00F45F0C">
      <w:pPr>
        <w:pStyle w:val="ListParagraph"/>
        <w:numPr>
          <w:ilvl w:val="0"/>
          <w:numId w:val="27"/>
        </w:numPr>
        <w:ind w:left="567" w:hanging="425"/>
        <w:jc w:val="both"/>
        <w:rPr>
          <w:rFonts w:asciiTheme="minorHAnsi" w:hAnsiTheme="minorHAnsi"/>
          <w:sz w:val="22"/>
        </w:rPr>
      </w:pPr>
      <w:r w:rsidRPr="005C3824">
        <w:rPr>
          <w:rFonts w:asciiTheme="minorHAnsi" w:hAnsiTheme="minorHAnsi"/>
          <w:sz w:val="22"/>
        </w:rPr>
        <w:t>problems with marine communications have been identified in the past</w:t>
      </w:r>
      <w:r w:rsidR="00995958">
        <w:rPr>
          <w:rFonts w:asciiTheme="minorHAnsi" w:hAnsiTheme="minorHAnsi"/>
          <w:sz w:val="22"/>
        </w:rPr>
        <w:t>,</w:t>
      </w:r>
    </w:p>
    <w:p w14:paraId="1A461ECC" w14:textId="0E5DE06B" w:rsidR="00ED20C4" w:rsidRPr="005C3824" w:rsidRDefault="00995958" w:rsidP="00F45F0C">
      <w:pPr>
        <w:pStyle w:val="ListParagraph"/>
        <w:numPr>
          <w:ilvl w:val="0"/>
          <w:numId w:val="27"/>
        </w:numPr>
        <w:spacing w:after="120"/>
        <w:ind w:left="567" w:hanging="425"/>
        <w:contextualSpacing w:val="0"/>
        <w:jc w:val="both"/>
        <w:rPr>
          <w:rFonts w:asciiTheme="minorHAnsi" w:hAnsiTheme="minorHAnsi"/>
          <w:sz w:val="22"/>
        </w:rPr>
      </w:pPr>
      <w:r w:rsidRPr="005C3824">
        <w:rPr>
          <w:rFonts w:asciiTheme="minorHAnsi" w:hAnsiTheme="minorHAnsi"/>
          <w:sz w:val="22"/>
        </w:rPr>
        <w:t>history of maritime incidents such as collisions and groundings</w:t>
      </w:r>
      <w:r w:rsidR="00EE6F70" w:rsidRPr="005C3824">
        <w:rPr>
          <w:rFonts w:asciiTheme="minorHAnsi" w:hAnsiTheme="minorHAnsi"/>
          <w:sz w:val="22"/>
        </w:rPr>
        <w:t>.</w:t>
      </w:r>
    </w:p>
    <w:p w14:paraId="10A5F2EC" w14:textId="050A0B83" w:rsidR="0047085E" w:rsidRDefault="0047085E" w:rsidP="00F45F0C">
      <w:pPr>
        <w:pStyle w:val="BodyText"/>
      </w:pPr>
      <w:r>
        <w:t xml:space="preserve">When identifying hazards, </w:t>
      </w:r>
      <w:r w:rsidR="008D6BD2">
        <w:t xml:space="preserve">largest scale </w:t>
      </w:r>
      <w:r w:rsidRPr="00B77E4C">
        <w:t>charts covering the zone</w:t>
      </w:r>
      <w:r>
        <w:t xml:space="preserve"> should be used</w:t>
      </w:r>
      <w:r w:rsidR="007D11CA">
        <w:t>, and i</w:t>
      </w:r>
      <w:r>
        <w:t>f available, AIS density plots are very useful for describing actual routes within each zone.</w:t>
      </w:r>
    </w:p>
    <w:p w14:paraId="73D2B384" w14:textId="77777777" w:rsidR="008E7245" w:rsidRDefault="008E7245" w:rsidP="00F45F0C">
      <w:pPr>
        <w:pStyle w:val="BodyText"/>
        <w:rPr>
          <w:rFonts w:asciiTheme="majorHAnsi" w:hAnsiTheme="majorHAnsi"/>
        </w:rPr>
      </w:pPr>
      <w:r w:rsidRPr="00EE6F70">
        <w:rPr>
          <w:rFonts w:asciiTheme="majorHAnsi" w:hAnsiTheme="majorHAnsi"/>
        </w:rPr>
        <w:t xml:space="preserve">Annex </w:t>
      </w:r>
      <w:r>
        <w:rPr>
          <w:rFonts w:asciiTheme="majorHAnsi" w:hAnsiTheme="majorHAnsi"/>
        </w:rPr>
        <w:t>A lists examples of potential hazards inviting the user to determine those that could lead to one or more undesirable incidents</w:t>
      </w:r>
      <w:r w:rsidRPr="00DB5296">
        <w:rPr>
          <w:rFonts w:asciiTheme="majorHAnsi" w:hAnsiTheme="majorHAnsi"/>
        </w:rPr>
        <w:t xml:space="preserve"> </w:t>
      </w:r>
      <w:r>
        <w:rPr>
          <w:rFonts w:asciiTheme="majorHAnsi" w:hAnsiTheme="majorHAnsi"/>
        </w:rPr>
        <w:t xml:space="preserve">within a specific area or zone. An undesirable incident can be caused by one or more hazards in combination. </w:t>
      </w:r>
    </w:p>
    <w:p w14:paraId="76CCBAC7" w14:textId="46297FE6" w:rsidR="00DE6A4E" w:rsidRDefault="00DD1F00" w:rsidP="00A05463">
      <w:pPr>
        <w:pStyle w:val="Heading2"/>
      </w:pPr>
      <w:bookmarkStart w:id="146" w:name="_Toc499907908"/>
      <w:r>
        <w:t>DEVELOP SCENARIOS</w:t>
      </w:r>
      <w:bookmarkEnd w:id="146"/>
    </w:p>
    <w:p w14:paraId="595683CC" w14:textId="77777777" w:rsidR="00F45F0C" w:rsidRPr="00F45F0C" w:rsidRDefault="00F45F0C" w:rsidP="00F45F0C">
      <w:pPr>
        <w:pStyle w:val="Heading2separationline"/>
      </w:pPr>
    </w:p>
    <w:p w14:paraId="2745366A" w14:textId="39754340" w:rsidR="002331D5" w:rsidRDefault="00041300" w:rsidP="00F45F0C">
      <w:pPr>
        <w:pStyle w:val="BodyText"/>
      </w:pPr>
      <w:r>
        <w:t xml:space="preserve">The hazards identified may lead to a number of different undesired incidents or scenarios. Each hazard should be considered carefully, and the possible scenarios </w:t>
      </w:r>
      <w:r w:rsidR="005D1CC4">
        <w:t>it may cause</w:t>
      </w:r>
      <w:r w:rsidR="002331D5">
        <w:t>,</w:t>
      </w:r>
      <w:r w:rsidR="005D1CC4">
        <w:t xml:space="preserve"> should be identified and recorded. This can take the form of a workshop session, </w:t>
      </w:r>
      <w:r w:rsidR="00DC5FA4">
        <w:t>during which</w:t>
      </w:r>
      <w:r w:rsidR="005D1CC4">
        <w:t xml:space="preserve"> each </w:t>
      </w:r>
      <w:r w:rsidR="004137F9">
        <w:t xml:space="preserve">identified scenario and the underlying </w:t>
      </w:r>
      <w:r w:rsidR="00C0344C">
        <w:t>hazard</w:t>
      </w:r>
      <w:r w:rsidR="004137F9">
        <w:t>s</w:t>
      </w:r>
      <w:r w:rsidR="005D1CC4">
        <w:t xml:space="preserve"> </w:t>
      </w:r>
      <w:r w:rsidR="00C0344C">
        <w:t>are</w:t>
      </w:r>
      <w:r w:rsidR="005D1CC4">
        <w:t xml:space="preserve"> discussed thoroughly with stakeholders. </w:t>
      </w:r>
    </w:p>
    <w:p w14:paraId="16F49F7E" w14:textId="25455507" w:rsidR="00041300" w:rsidRDefault="007D11CA" w:rsidP="00F45F0C">
      <w:pPr>
        <w:pStyle w:val="BodyText"/>
      </w:pPr>
      <w:r>
        <w:t>U</w:t>
      </w:r>
      <w:r w:rsidR="00041300">
        <w:t>nwanted incidents o</w:t>
      </w:r>
      <w:r w:rsidR="005D1CC4">
        <w:t xml:space="preserve">r scenarios </w:t>
      </w:r>
      <w:r w:rsidR="00041300">
        <w:t xml:space="preserve">can be categorized </w:t>
      </w:r>
      <w:r w:rsidR="005D1CC4">
        <w:t>as follows</w:t>
      </w:r>
      <w:r w:rsidR="00041300">
        <w:t>:</w:t>
      </w:r>
    </w:p>
    <w:p w14:paraId="56945552" w14:textId="07CDD0D6" w:rsidR="003D32C4" w:rsidRPr="00F45F0C" w:rsidRDefault="003D32C4" w:rsidP="00F45F0C">
      <w:pPr>
        <w:pStyle w:val="ListParagraph"/>
        <w:numPr>
          <w:ilvl w:val="0"/>
          <w:numId w:val="27"/>
        </w:numPr>
        <w:ind w:left="567" w:hanging="425"/>
        <w:jc w:val="both"/>
        <w:rPr>
          <w:rFonts w:asciiTheme="minorHAnsi" w:hAnsiTheme="minorHAnsi"/>
          <w:sz w:val="22"/>
        </w:rPr>
      </w:pPr>
      <w:r w:rsidRPr="00F45F0C">
        <w:rPr>
          <w:rFonts w:asciiTheme="minorHAnsi" w:hAnsiTheme="minorHAnsi"/>
          <w:sz w:val="22"/>
        </w:rPr>
        <w:t>Grounding</w:t>
      </w:r>
      <w:r w:rsidR="004B7492" w:rsidRPr="00F45F0C">
        <w:rPr>
          <w:rFonts w:asciiTheme="minorHAnsi" w:hAnsiTheme="minorHAnsi"/>
          <w:sz w:val="22"/>
        </w:rPr>
        <w:t>,</w:t>
      </w:r>
    </w:p>
    <w:p w14:paraId="139A150A" w14:textId="7DD15AFC" w:rsidR="003D32C4" w:rsidRPr="00F45F0C" w:rsidRDefault="003D32C4" w:rsidP="00F45F0C">
      <w:pPr>
        <w:pStyle w:val="ListParagraph"/>
        <w:numPr>
          <w:ilvl w:val="0"/>
          <w:numId w:val="27"/>
        </w:numPr>
        <w:ind w:left="567" w:hanging="425"/>
        <w:jc w:val="both"/>
        <w:rPr>
          <w:rFonts w:asciiTheme="minorHAnsi" w:hAnsiTheme="minorHAnsi"/>
          <w:sz w:val="22"/>
        </w:rPr>
      </w:pPr>
      <w:r w:rsidRPr="00F45F0C">
        <w:rPr>
          <w:rFonts w:asciiTheme="minorHAnsi" w:hAnsiTheme="minorHAnsi"/>
          <w:sz w:val="22"/>
        </w:rPr>
        <w:t>Collision</w:t>
      </w:r>
      <w:r w:rsidR="004B7492" w:rsidRPr="00F45F0C">
        <w:rPr>
          <w:rFonts w:asciiTheme="minorHAnsi" w:hAnsiTheme="minorHAnsi"/>
          <w:sz w:val="22"/>
        </w:rPr>
        <w:t>,</w:t>
      </w:r>
    </w:p>
    <w:p w14:paraId="1925E9D7" w14:textId="639C6D0E" w:rsidR="003D32C4" w:rsidRPr="00F45F0C" w:rsidRDefault="003D32C4" w:rsidP="00F45F0C">
      <w:pPr>
        <w:pStyle w:val="ListParagraph"/>
        <w:numPr>
          <w:ilvl w:val="0"/>
          <w:numId w:val="27"/>
        </w:numPr>
        <w:ind w:left="567" w:hanging="425"/>
        <w:jc w:val="both"/>
        <w:rPr>
          <w:rFonts w:asciiTheme="minorHAnsi" w:hAnsiTheme="minorHAnsi"/>
          <w:sz w:val="22"/>
        </w:rPr>
      </w:pPr>
      <w:r w:rsidRPr="00F45F0C">
        <w:rPr>
          <w:rFonts w:asciiTheme="minorHAnsi" w:hAnsiTheme="minorHAnsi"/>
          <w:sz w:val="22"/>
        </w:rPr>
        <w:t xml:space="preserve">Allision </w:t>
      </w:r>
      <w:r w:rsidR="004B7492" w:rsidRPr="00F45F0C">
        <w:rPr>
          <w:rFonts w:asciiTheme="minorHAnsi" w:hAnsiTheme="minorHAnsi"/>
          <w:sz w:val="22"/>
        </w:rPr>
        <w:t>,</w:t>
      </w:r>
    </w:p>
    <w:p w14:paraId="5E88A256" w14:textId="0310A781" w:rsidR="003D32C4" w:rsidRPr="00F45F0C" w:rsidRDefault="003D32C4" w:rsidP="00F45F0C">
      <w:pPr>
        <w:pStyle w:val="ListParagraph"/>
        <w:numPr>
          <w:ilvl w:val="0"/>
          <w:numId w:val="27"/>
        </w:numPr>
        <w:ind w:left="567" w:hanging="425"/>
        <w:jc w:val="both"/>
        <w:rPr>
          <w:rFonts w:asciiTheme="minorHAnsi" w:hAnsiTheme="minorHAnsi"/>
          <w:sz w:val="22"/>
        </w:rPr>
      </w:pPr>
      <w:r w:rsidRPr="00F45F0C">
        <w:rPr>
          <w:rFonts w:asciiTheme="minorHAnsi" w:hAnsiTheme="minorHAnsi"/>
          <w:sz w:val="22"/>
        </w:rPr>
        <w:t>Foundering</w:t>
      </w:r>
      <w:r w:rsidR="004B7492" w:rsidRPr="00F45F0C">
        <w:rPr>
          <w:rFonts w:asciiTheme="minorHAnsi" w:hAnsiTheme="minorHAnsi"/>
          <w:sz w:val="22"/>
        </w:rPr>
        <w:t>,</w:t>
      </w:r>
      <w:r w:rsidRPr="00F45F0C">
        <w:rPr>
          <w:rFonts w:asciiTheme="minorHAnsi" w:hAnsiTheme="minorHAnsi"/>
          <w:sz w:val="22"/>
        </w:rPr>
        <w:t xml:space="preserve"> </w:t>
      </w:r>
    </w:p>
    <w:p w14:paraId="1399F9F0" w14:textId="30F6A52E" w:rsidR="008D6BD2" w:rsidRPr="00F45F0C" w:rsidRDefault="008D6BD2" w:rsidP="00F45F0C">
      <w:pPr>
        <w:pStyle w:val="ListParagraph"/>
        <w:numPr>
          <w:ilvl w:val="0"/>
          <w:numId w:val="27"/>
        </w:numPr>
        <w:ind w:left="567" w:hanging="425"/>
        <w:jc w:val="both"/>
        <w:rPr>
          <w:rFonts w:asciiTheme="minorHAnsi" w:hAnsiTheme="minorHAnsi"/>
          <w:sz w:val="22"/>
        </w:rPr>
      </w:pPr>
      <w:r w:rsidRPr="00F45F0C">
        <w:rPr>
          <w:rFonts w:asciiTheme="minorHAnsi" w:hAnsiTheme="minorHAnsi"/>
          <w:sz w:val="22"/>
        </w:rPr>
        <w:t>Structural failure</w:t>
      </w:r>
      <w:r w:rsidR="004B7492" w:rsidRPr="00F45F0C">
        <w:rPr>
          <w:rFonts w:asciiTheme="minorHAnsi" w:hAnsiTheme="minorHAnsi"/>
          <w:sz w:val="22"/>
        </w:rPr>
        <w:t>,</w:t>
      </w:r>
    </w:p>
    <w:p w14:paraId="4A99746E" w14:textId="012B9ABA" w:rsidR="003D32C4" w:rsidRPr="00F45F0C" w:rsidRDefault="005D1CC4" w:rsidP="00F45F0C">
      <w:pPr>
        <w:pStyle w:val="ListParagraph"/>
        <w:numPr>
          <w:ilvl w:val="0"/>
          <w:numId w:val="27"/>
        </w:numPr>
        <w:spacing w:after="120"/>
        <w:ind w:left="567" w:hanging="425"/>
        <w:contextualSpacing w:val="0"/>
        <w:jc w:val="both"/>
        <w:rPr>
          <w:rFonts w:asciiTheme="minorHAnsi" w:hAnsiTheme="minorHAnsi"/>
          <w:sz w:val="22"/>
        </w:rPr>
      </w:pPr>
      <w:r w:rsidRPr="00F45F0C">
        <w:rPr>
          <w:rFonts w:asciiTheme="minorHAnsi" w:hAnsiTheme="minorHAnsi"/>
          <w:sz w:val="22"/>
        </w:rPr>
        <w:t>Other</w:t>
      </w:r>
      <w:r w:rsidR="004B7492" w:rsidRPr="00F45F0C">
        <w:rPr>
          <w:rFonts w:asciiTheme="minorHAnsi" w:hAnsiTheme="minorHAnsi"/>
          <w:sz w:val="22"/>
        </w:rPr>
        <w:t>.</w:t>
      </w:r>
    </w:p>
    <w:p w14:paraId="50F4E3E8" w14:textId="54B59C0B" w:rsidR="007D11CA" w:rsidRDefault="00F45F0C" w:rsidP="00F45F0C">
      <w:pPr>
        <w:pStyle w:val="BodyText"/>
      </w:pPr>
      <w:r>
        <w:t>The p</w:t>
      </w:r>
      <w:r w:rsidR="00DC5FA4">
        <w:t>robability</w:t>
      </w:r>
      <w:r w:rsidR="005D1CC4" w:rsidRPr="00B77E4C">
        <w:t xml:space="preserve"> </w:t>
      </w:r>
      <w:r w:rsidR="00DC5FA4">
        <w:t>of</w:t>
      </w:r>
      <w:r w:rsidR="005D1CC4" w:rsidRPr="00B77E4C">
        <w:t xml:space="preserve"> grounding will depend on</w:t>
      </w:r>
      <w:r w:rsidR="00DC5FA4">
        <w:t xml:space="preserve"> many factors such as </w:t>
      </w:r>
      <w:r w:rsidR="005D1CC4" w:rsidRPr="00B77E4C">
        <w:t xml:space="preserve">the </w:t>
      </w:r>
      <w:r w:rsidR="00811EE5">
        <w:t>bathymetry</w:t>
      </w:r>
      <w:r w:rsidR="00DC5FA4">
        <w:t xml:space="preserve">, </w:t>
      </w:r>
      <w:r w:rsidR="00811EE5">
        <w:t>draft</w:t>
      </w:r>
      <w:r w:rsidR="00DC5FA4">
        <w:t xml:space="preserve"> and speed</w:t>
      </w:r>
      <w:r w:rsidR="00811EE5">
        <w:t xml:space="preserve"> of the vessels</w:t>
      </w:r>
      <w:r w:rsidR="00DC5FA4">
        <w:t xml:space="preserve"> and vessel motions in general within </w:t>
      </w:r>
      <w:r w:rsidR="005D1CC4" w:rsidRPr="00B77E4C">
        <w:t xml:space="preserve">the zone. </w:t>
      </w:r>
      <w:r w:rsidR="00DC5FA4">
        <w:t>Consideration should be given to the effect of tidal range, maximum rate and direction of tidal flow in critical areas</w:t>
      </w:r>
      <w:r w:rsidR="00C0344C">
        <w:t xml:space="preserve"> as well as prevailing wind-</w:t>
      </w:r>
      <w:r w:rsidR="00DC5FA4">
        <w:t xml:space="preserve">speed and direction. </w:t>
      </w:r>
    </w:p>
    <w:p w14:paraId="2A417B82" w14:textId="13C077D3" w:rsidR="005F63BF" w:rsidRDefault="00F45F0C" w:rsidP="00F45F0C">
      <w:pPr>
        <w:pStyle w:val="BodyText"/>
        <w:rPr>
          <w:rFonts w:asciiTheme="majorHAnsi" w:hAnsiTheme="majorHAnsi"/>
        </w:rPr>
      </w:pPr>
      <w:r>
        <w:rPr>
          <w:rFonts w:asciiTheme="majorHAnsi" w:hAnsiTheme="majorHAnsi"/>
        </w:rPr>
        <w:lastRenderedPageBreak/>
        <w:t>The p</w:t>
      </w:r>
      <w:r w:rsidR="00C0344C" w:rsidRPr="006A3393">
        <w:rPr>
          <w:rFonts w:asciiTheme="majorHAnsi" w:hAnsiTheme="majorHAnsi"/>
        </w:rPr>
        <w:t xml:space="preserve">robability of </w:t>
      </w:r>
      <w:r w:rsidR="007D11CA" w:rsidRPr="006A3393">
        <w:rPr>
          <w:rFonts w:asciiTheme="majorHAnsi" w:hAnsiTheme="majorHAnsi"/>
        </w:rPr>
        <w:t>collisions depends on</w:t>
      </w:r>
      <w:r w:rsidR="006A3393" w:rsidRPr="004B7492">
        <w:rPr>
          <w:rFonts w:asciiTheme="majorHAnsi" w:hAnsiTheme="majorHAnsi"/>
        </w:rPr>
        <w:t xml:space="preserve"> navigational conditions, waterway configuration, type and volume of traffic</w:t>
      </w:r>
      <w:r w:rsidR="007D11CA" w:rsidRPr="006A3393">
        <w:rPr>
          <w:rFonts w:asciiTheme="majorHAnsi" w:hAnsiTheme="majorHAnsi"/>
        </w:rPr>
        <w:t xml:space="preserve">. The basic types of collisions are: </w:t>
      </w:r>
      <w:r w:rsidR="000D458A" w:rsidRPr="006A3393">
        <w:rPr>
          <w:rFonts w:asciiTheme="majorHAnsi" w:hAnsiTheme="majorHAnsi"/>
        </w:rPr>
        <w:t>h</w:t>
      </w:r>
      <w:r w:rsidR="00811EE5" w:rsidRPr="006A3393">
        <w:rPr>
          <w:rFonts w:asciiTheme="majorHAnsi" w:hAnsiTheme="majorHAnsi"/>
        </w:rPr>
        <w:t>ead-</w:t>
      </w:r>
      <w:r w:rsidR="00811EE5" w:rsidRPr="000D458A">
        <w:rPr>
          <w:rFonts w:asciiTheme="majorHAnsi" w:hAnsiTheme="majorHAnsi"/>
        </w:rPr>
        <w:t>on</w:t>
      </w:r>
      <w:r w:rsidR="000D458A">
        <w:rPr>
          <w:rFonts w:asciiTheme="majorHAnsi" w:hAnsiTheme="majorHAnsi"/>
        </w:rPr>
        <w:t>, overtaking, bend, c</w:t>
      </w:r>
      <w:r w:rsidR="00D776AF" w:rsidRPr="000D458A">
        <w:rPr>
          <w:rFonts w:asciiTheme="majorHAnsi" w:hAnsiTheme="majorHAnsi"/>
        </w:rPr>
        <w:t>rossing</w:t>
      </w:r>
      <w:r w:rsidR="000D458A">
        <w:rPr>
          <w:rFonts w:asciiTheme="majorHAnsi" w:hAnsiTheme="majorHAnsi"/>
        </w:rPr>
        <w:t xml:space="preserve"> and merging collisions. A</w:t>
      </w:r>
      <w:r w:rsidR="00D776AF">
        <w:rPr>
          <w:rFonts w:asciiTheme="majorHAnsi" w:hAnsiTheme="majorHAnsi"/>
        </w:rPr>
        <w:t xml:space="preserve">n analysis of the routes and their geometry, combined with the volume </w:t>
      </w:r>
      <w:r w:rsidR="005F63BF">
        <w:rPr>
          <w:rFonts w:asciiTheme="majorHAnsi" w:hAnsiTheme="majorHAnsi"/>
        </w:rPr>
        <w:t>and mix of</w:t>
      </w:r>
      <w:r w:rsidR="00DC5FA4">
        <w:rPr>
          <w:rFonts w:asciiTheme="majorHAnsi" w:hAnsiTheme="majorHAnsi"/>
        </w:rPr>
        <w:t xml:space="preserve"> traffic can </w:t>
      </w:r>
      <w:r w:rsidR="009D416A">
        <w:rPr>
          <w:rFonts w:asciiTheme="majorHAnsi" w:hAnsiTheme="majorHAnsi"/>
        </w:rPr>
        <w:t>reveal probable collision</w:t>
      </w:r>
      <w:r w:rsidR="000D458A">
        <w:rPr>
          <w:rFonts w:asciiTheme="majorHAnsi" w:hAnsiTheme="majorHAnsi"/>
        </w:rPr>
        <w:t xml:space="preserve"> scenarios </w:t>
      </w:r>
      <w:r w:rsidR="005F63BF">
        <w:rPr>
          <w:rFonts w:asciiTheme="majorHAnsi" w:hAnsiTheme="majorHAnsi"/>
        </w:rPr>
        <w:t>in each zone.</w:t>
      </w:r>
    </w:p>
    <w:p w14:paraId="56D5C30F" w14:textId="363CFD3A" w:rsidR="000D458A" w:rsidRDefault="005F63BF" w:rsidP="00F45F0C">
      <w:pPr>
        <w:pStyle w:val="BodyText"/>
        <w:rPr>
          <w:rFonts w:asciiTheme="majorHAnsi" w:hAnsiTheme="majorHAnsi"/>
        </w:rPr>
      </w:pPr>
      <w:r>
        <w:rPr>
          <w:rFonts w:asciiTheme="majorHAnsi" w:hAnsiTheme="majorHAnsi"/>
        </w:rPr>
        <w:t xml:space="preserve">The possibility of a vessel striking a </w:t>
      </w:r>
      <w:r w:rsidRPr="005F63BF">
        <w:rPr>
          <w:rFonts w:asciiTheme="majorHAnsi" w:hAnsiTheme="majorHAnsi"/>
        </w:rPr>
        <w:t>fixed man-made object such as a</w:t>
      </w:r>
      <w:r>
        <w:rPr>
          <w:rFonts w:asciiTheme="majorHAnsi" w:hAnsiTheme="majorHAnsi"/>
        </w:rPr>
        <w:t xml:space="preserve">n offshore platform </w:t>
      </w:r>
      <w:r w:rsidR="000D458A">
        <w:rPr>
          <w:rFonts w:asciiTheme="majorHAnsi" w:hAnsiTheme="majorHAnsi"/>
        </w:rPr>
        <w:t xml:space="preserve">(allision) depends on the </w:t>
      </w:r>
      <w:r w:rsidR="009D416A">
        <w:rPr>
          <w:rFonts w:asciiTheme="majorHAnsi" w:hAnsiTheme="majorHAnsi"/>
        </w:rPr>
        <w:t xml:space="preserve">existence </w:t>
      </w:r>
      <w:r w:rsidR="000D458A">
        <w:rPr>
          <w:rFonts w:asciiTheme="majorHAnsi" w:hAnsiTheme="majorHAnsi"/>
        </w:rPr>
        <w:t xml:space="preserve">of such structures along the routes </w:t>
      </w:r>
      <w:r w:rsidR="009D416A">
        <w:rPr>
          <w:rFonts w:asciiTheme="majorHAnsi" w:hAnsiTheme="majorHAnsi"/>
        </w:rPr>
        <w:t xml:space="preserve">and </w:t>
      </w:r>
      <w:r w:rsidR="000D458A">
        <w:rPr>
          <w:rFonts w:asciiTheme="majorHAnsi" w:hAnsiTheme="majorHAnsi"/>
        </w:rPr>
        <w:t>density of traffic.</w:t>
      </w:r>
    </w:p>
    <w:p w14:paraId="2B343774" w14:textId="00DB80DB" w:rsidR="000D458A" w:rsidRDefault="000D458A" w:rsidP="00F45F0C">
      <w:pPr>
        <w:pStyle w:val="BodyText"/>
        <w:rPr>
          <w:rFonts w:asciiTheme="majorHAnsi" w:hAnsiTheme="majorHAnsi"/>
        </w:rPr>
      </w:pPr>
      <w:r w:rsidRPr="006434CE">
        <w:rPr>
          <w:rFonts w:asciiTheme="majorHAnsi" w:hAnsiTheme="majorHAnsi"/>
        </w:rPr>
        <w:t>Foundering</w:t>
      </w:r>
      <w:r w:rsidR="009D416A" w:rsidRPr="006434CE">
        <w:rPr>
          <w:rFonts w:asciiTheme="majorHAnsi" w:hAnsiTheme="majorHAnsi"/>
        </w:rPr>
        <w:t xml:space="preserve"> </w:t>
      </w:r>
      <w:r w:rsidR="00995958" w:rsidRPr="006434CE">
        <w:rPr>
          <w:rFonts w:asciiTheme="majorHAnsi" w:hAnsiTheme="majorHAnsi"/>
        </w:rPr>
        <w:t>may be</w:t>
      </w:r>
      <w:r w:rsidR="009D416A" w:rsidRPr="006434CE">
        <w:rPr>
          <w:rFonts w:asciiTheme="majorHAnsi" w:hAnsiTheme="majorHAnsi"/>
        </w:rPr>
        <w:t xml:space="preserve"> related to ship quality</w:t>
      </w:r>
      <w:r w:rsidR="004B7492">
        <w:rPr>
          <w:rFonts w:asciiTheme="majorHAnsi" w:hAnsiTheme="majorHAnsi"/>
        </w:rPr>
        <w:t xml:space="preserve"> </w:t>
      </w:r>
      <w:r w:rsidR="009D416A" w:rsidRPr="006434CE">
        <w:rPr>
          <w:rFonts w:asciiTheme="majorHAnsi" w:hAnsiTheme="majorHAnsi"/>
        </w:rPr>
        <w:t>together with the experience of the crew operating the vessel.</w:t>
      </w:r>
    </w:p>
    <w:p w14:paraId="3473FDC6" w14:textId="5008CA7B" w:rsidR="00C31623" w:rsidRPr="00C31623" w:rsidRDefault="00DC5FA4" w:rsidP="00F45F0C">
      <w:pPr>
        <w:pStyle w:val="BodyText"/>
        <w:rPr>
          <w:rFonts w:asciiTheme="majorHAnsi" w:hAnsiTheme="majorHAnsi"/>
        </w:rPr>
      </w:pPr>
      <w:r w:rsidRPr="00DC5FA4">
        <w:rPr>
          <w:rFonts w:asciiTheme="majorHAnsi" w:hAnsiTheme="majorHAnsi"/>
        </w:rPr>
        <w:t>Structural failure</w:t>
      </w:r>
      <w:r w:rsidR="00C31623">
        <w:rPr>
          <w:rFonts w:asciiTheme="majorHAnsi" w:hAnsiTheme="majorHAnsi"/>
        </w:rPr>
        <w:t xml:space="preserve"> could be a failure of the vessel itself or a feature external to the vessel. This can be caused by extreme environmental conditions, poor maintenance or even malicious interference. </w:t>
      </w:r>
    </w:p>
    <w:p w14:paraId="76C18ACC" w14:textId="7DFB0CF7" w:rsidR="00DC5FA4" w:rsidRDefault="00431B16" w:rsidP="00F45F0C">
      <w:pPr>
        <w:pStyle w:val="BodyText"/>
      </w:pPr>
      <w:r>
        <w:t xml:space="preserve">Human involvement </w:t>
      </w:r>
      <w:r w:rsidR="00DC5FA4">
        <w:t xml:space="preserve">is </w:t>
      </w:r>
      <w:r>
        <w:t xml:space="preserve">a significant </w:t>
      </w:r>
      <w:r w:rsidR="00C31623">
        <w:t xml:space="preserve">factor, </w:t>
      </w:r>
      <w:r>
        <w:t>since</w:t>
      </w:r>
      <w:r w:rsidR="00C31623">
        <w:t xml:space="preserve"> the root cause of </w:t>
      </w:r>
      <w:r>
        <w:t xml:space="preserve">many </w:t>
      </w:r>
      <w:r w:rsidR="00C31623">
        <w:t>unwanted scenarios</w:t>
      </w:r>
      <w:r>
        <w:t xml:space="preserve"> can be related to human error</w:t>
      </w:r>
      <w:r w:rsidR="00DC5FA4">
        <w:t>.</w:t>
      </w:r>
      <w:r w:rsidR="00C31623">
        <w:t xml:space="preserve"> </w:t>
      </w:r>
      <w:r>
        <w:t>As such human factors must form an important consideration in the overall risk assessment.</w:t>
      </w:r>
    </w:p>
    <w:p w14:paraId="114E12EE" w14:textId="7307C8DF" w:rsidR="008E7245" w:rsidRDefault="008E7245" w:rsidP="00F45F0C">
      <w:pPr>
        <w:pStyle w:val="BodyText"/>
        <w:rPr>
          <w:rFonts w:asciiTheme="majorHAnsi" w:hAnsiTheme="majorHAnsi"/>
        </w:rPr>
      </w:pPr>
      <w:r w:rsidRPr="00EE6F70">
        <w:rPr>
          <w:rFonts w:asciiTheme="majorHAnsi" w:hAnsiTheme="majorHAnsi"/>
        </w:rPr>
        <w:t>Annex B</w:t>
      </w:r>
      <w:r>
        <w:rPr>
          <w:rFonts w:asciiTheme="majorHAnsi" w:hAnsiTheme="majorHAnsi"/>
        </w:rPr>
        <w:t xml:space="preserve"> lists examples of possible unde</w:t>
      </w:r>
      <w:r w:rsidR="00F45F0C">
        <w:rPr>
          <w:rFonts w:asciiTheme="majorHAnsi" w:hAnsiTheme="majorHAnsi"/>
        </w:rPr>
        <w:t>sirable incidents or scenarios.</w:t>
      </w:r>
    </w:p>
    <w:p w14:paraId="0326B385" w14:textId="12C55B88" w:rsidR="00B5157A" w:rsidRDefault="00DD1F00" w:rsidP="00A05463">
      <w:pPr>
        <w:pStyle w:val="Heading2"/>
      </w:pPr>
      <w:bookmarkStart w:id="147" w:name="_Toc499907909"/>
      <w:r>
        <w:t>PROBABILITY AND IMPACT</w:t>
      </w:r>
      <w:bookmarkEnd w:id="147"/>
      <w:ins w:id="148" w:author="Jakob Bang" w:date="2019-04-03T11:16:00Z">
        <w:r w:rsidR="003372F7">
          <w:t xml:space="preserve"> (ConseQuences)</w:t>
        </w:r>
      </w:ins>
    </w:p>
    <w:p w14:paraId="66891881" w14:textId="77777777" w:rsidR="00F45F0C" w:rsidRPr="00F45F0C" w:rsidRDefault="00F45F0C" w:rsidP="00F45F0C">
      <w:pPr>
        <w:pStyle w:val="Heading2separationline"/>
      </w:pPr>
    </w:p>
    <w:p w14:paraId="5E8AF863" w14:textId="195B36C1" w:rsidR="009963C7" w:rsidRDefault="00E37F4C" w:rsidP="00F45F0C">
      <w:pPr>
        <w:pStyle w:val="BodyText"/>
      </w:pPr>
      <w:r>
        <w:t>SIRA</w:t>
      </w:r>
      <w:r w:rsidR="00750574" w:rsidRPr="00C55CFD">
        <w:t xml:space="preserve"> </w:t>
      </w:r>
      <w:r w:rsidR="007B38BE">
        <w:t>specifies</w:t>
      </w:r>
      <w:r w:rsidR="00750574" w:rsidRPr="00C55CFD">
        <w:t xml:space="preserve"> </w:t>
      </w:r>
      <w:r w:rsidR="003D32C4">
        <w:t>five</w:t>
      </w:r>
      <w:r w:rsidR="00750574" w:rsidRPr="00C55CFD">
        <w:t xml:space="preserve"> levels of probability and </w:t>
      </w:r>
      <w:r w:rsidR="003D32C4">
        <w:t xml:space="preserve">five </w:t>
      </w:r>
      <w:r w:rsidR="00750574" w:rsidRPr="00C55CFD">
        <w:t xml:space="preserve">levels of the </w:t>
      </w:r>
      <w:r w:rsidR="00A05634" w:rsidRPr="00C55CFD">
        <w:t xml:space="preserve">impact </w:t>
      </w:r>
      <w:r w:rsidR="00A05634">
        <w:t>that</w:t>
      </w:r>
      <w:r w:rsidR="00750574" w:rsidRPr="00C55CFD">
        <w:t xml:space="preserve"> each type of </w:t>
      </w:r>
      <w:r w:rsidR="003D32C4">
        <w:t xml:space="preserve">undesired incident or scenario </w:t>
      </w:r>
      <w:r w:rsidR="00750574" w:rsidRPr="00C55CFD">
        <w:t xml:space="preserve">would </w:t>
      </w:r>
      <w:r w:rsidR="00DE4AEA">
        <w:t>create</w:t>
      </w:r>
      <w:r w:rsidR="00750574" w:rsidRPr="00C55CFD">
        <w:t xml:space="preserve">. Each is allocated a </w:t>
      </w:r>
      <w:r w:rsidR="009963C7">
        <w:t>score</w:t>
      </w:r>
      <w:r w:rsidR="00750574" w:rsidRPr="00C55CFD">
        <w:t xml:space="preserve"> from which a risk </w:t>
      </w:r>
      <w:r w:rsidR="00C0344C">
        <w:t>value</w:t>
      </w:r>
      <w:r w:rsidR="00750574" w:rsidRPr="00C55CFD">
        <w:t xml:space="preserve"> </w:t>
      </w:r>
      <w:r w:rsidR="00A05634">
        <w:t>is</w:t>
      </w:r>
      <w:r w:rsidR="00750574" w:rsidRPr="00C55CFD">
        <w:t xml:space="preserve"> calculated from the product of probability and impact</w:t>
      </w:r>
      <w:r w:rsidR="00091BF3">
        <w:t>. P</w:t>
      </w:r>
      <w:r w:rsidR="009963C7" w:rsidRPr="009963C7">
        <w:t xml:space="preserve">robability </w:t>
      </w:r>
      <w:r w:rsidR="00C0344C">
        <w:t xml:space="preserve">and impact </w:t>
      </w:r>
      <w:r w:rsidR="009963C7" w:rsidRPr="009963C7">
        <w:t>scores</w:t>
      </w:r>
      <w:r w:rsidR="009963C7">
        <w:t xml:space="preserve"> </w:t>
      </w:r>
      <w:r w:rsidR="003D32C4">
        <w:t xml:space="preserve">can </w:t>
      </w:r>
      <w:r w:rsidR="00916D20">
        <w:t xml:space="preserve">be </w:t>
      </w:r>
      <w:r w:rsidR="00C0344C">
        <w:t>assessed against the criteria</w:t>
      </w:r>
      <w:r w:rsidR="009963C7">
        <w:t xml:space="preserve"> i</w:t>
      </w:r>
      <w:r w:rsidR="00C0344C">
        <w:t>n the tables below:</w:t>
      </w:r>
    </w:p>
    <w:tbl>
      <w:tblPr>
        <w:tblStyle w:val="TableGrid"/>
        <w:tblW w:w="10253" w:type="dxa"/>
        <w:jc w:val="center"/>
        <w:tblLook w:val="04A0" w:firstRow="1" w:lastRow="0" w:firstColumn="1" w:lastColumn="0" w:noHBand="0" w:noVBand="1"/>
      </w:tblPr>
      <w:tblGrid>
        <w:gridCol w:w="1737"/>
        <w:gridCol w:w="720"/>
        <w:gridCol w:w="7796"/>
      </w:tblGrid>
      <w:tr w:rsidR="00091BF3" w:rsidRPr="00AD7D85" w14:paraId="63C8841C" w14:textId="77777777" w:rsidTr="00F45F0C">
        <w:trPr>
          <w:trHeight w:val="369"/>
          <w:jc w:val="center"/>
        </w:trPr>
        <w:tc>
          <w:tcPr>
            <w:tcW w:w="1737" w:type="dxa"/>
            <w:shd w:val="clear" w:color="auto" w:fill="49EDFF" w:themeFill="accent4" w:themeFillTint="99"/>
            <w:vAlign w:val="center"/>
          </w:tcPr>
          <w:p w14:paraId="37A34318" w14:textId="77777777" w:rsidR="00091BF3" w:rsidRPr="00F45F0C" w:rsidRDefault="00091BF3" w:rsidP="00F45F0C">
            <w:pPr>
              <w:jc w:val="center"/>
              <w:rPr>
                <w:b/>
                <w:sz w:val="20"/>
                <w:szCs w:val="20"/>
              </w:rPr>
            </w:pPr>
            <w:r w:rsidRPr="00F45F0C">
              <w:rPr>
                <w:b/>
                <w:sz w:val="20"/>
                <w:szCs w:val="20"/>
              </w:rPr>
              <w:t>Classification</w:t>
            </w:r>
          </w:p>
        </w:tc>
        <w:tc>
          <w:tcPr>
            <w:tcW w:w="720" w:type="dxa"/>
            <w:shd w:val="clear" w:color="auto" w:fill="49EDFF" w:themeFill="accent4" w:themeFillTint="99"/>
            <w:vAlign w:val="center"/>
          </w:tcPr>
          <w:p w14:paraId="0D51B9D4" w14:textId="77777777" w:rsidR="00091BF3" w:rsidRPr="00F45F0C" w:rsidRDefault="00091BF3" w:rsidP="00091BF3">
            <w:pPr>
              <w:jc w:val="center"/>
              <w:rPr>
                <w:b/>
                <w:sz w:val="20"/>
                <w:szCs w:val="20"/>
              </w:rPr>
            </w:pPr>
            <w:r w:rsidRPr="00F45F0C">
              <w:rPr>
                <w:b/>
                <w:sz w:val="20"/>
                <w:szCs w:val="20"/>
              </w:rPr>
              <w:t>Score</w:t>
            </w:r>
          </w:p>
        </w:tc>
        <w:tc>
          <w:tcPr>
            <w:tcW w:w="7796" w:type="dxa"/>
            <w:shd w:val="clear" w:color="auto" w:fill="49EDFF" w:themeFill="accent4" w:themeFillTint="99"/>
            <w:vAlign w:val="center"/>
          </w:tcPr>
          <w:p w14:paraId="13529FC8" w14:textId="77777777" w:rsidR="00091BF3" w:rsidRPr="00F45F0C" w:rsidRDefault="00091BF3" w:rsidP="00091BF3">
            <w:pPr>
              <w:rPr>
                <w:b/>
                <w:sz w:val="20"/>
                <w:szCs w:val="20"/>
              </w:rPr>
            </w:pPr>
            <w:r w:rsidRPr="00F45F0C">
              <w:rPr>
                <w:b/>
                <w:sz w:val="20"/>
                <w:szCs w:val="20"/>
              </w:rPr>
              <w:t>Probability</w:t>
            </w:r>
          </w:p>
        </w:tc>
      </w:tr>
      <w:tr w:rsidR="00091BF3" w14:paraId="20D946C7" w14:textId="77777777" w:rsidTr="00F45F0C">
        <w:trPr>
          <w:jc w:val="center"/>
        </w:trPr>
        <w:tc>
          <w:tcPr>
            <w:tcW w:w="1737" w:type="dxa"/>
            <w:vAlign w:val="center"/>
          </w:tcPr>
          <w:p w14:paraId="1E8118D1" w14:textId="77777777" w:rsidR="00091BF3" w:rsidRPr="00F45F0C" w:rsidRDefault="00091BF3" w:rsidP="00F45F0C">
            <w:pPr>
              <w:jc w:val="center"/>
              <w:rPr>
                <w:sz w:val="20"/>
                <w:szCs w:val="20"/>
              </w:rPr>
            </w:pPr>
            <w:r w:rsidRPr="00F45F0C">
              <w:rPr>
                <w:sz w:val="20"/>
                <w:szCs w:val="20"/>
              </w:rPr>
              <w:t>Very rare</w:t>
            </w:r>
          </w:p>
        </w:tc>
        <w:tc>
          <w:tcPr>
            <w:tcW w:w="720" w:type="dxa"/>
            <w:vAlign w:val="center"/>
          </w:tcPr>
          <w:p w14:paraId="59A1B9F4" w14:textId="77777777" w:rsidR="00091BF3" w:rsidRPr="00F45F0C" w:rsidRDefault="00091BF3" w:rsidP="00091BF3">
            <w:pPr>
              <w:jc w:val="center"/>
              <w:rPr>
                <w:sz w:val="20"/>
                <w:szCs w:val="20"/>
              </w:rPr>
            </w:pPr>
            <w:r w:rsidRPr="00F45F0C">
              <w:rPr>
                <w:sz w:val="20"/>
                <w:szCs w:val="20"/>
              </w:rPr>
              <w:t>1</w:t>
            </w:r>
          </w:p>
        </w:tc>
        <w:tc>
          <w:tcPr>
            <w:tcW w:w="7796" w:type="dxa"/>
            <w:vAlign w:val="center"/>
          </w:tcPr>
          <w:p w14:paraId="2C67B00A" w14:textId="77777777" w:rsidR="00091BF3" w:rsidRPr="00F45F0C" w:rsidRDefault="00091BF3" w:rsidP="00091BF3">
            <w:pPr>
              <w:jc w:val="both"/>
              <w:rPr>
                <w:sz w:val="20"/>
                <w:szCs w:val="20"/>
              </w:rPr>
            </w:pPr>
            <w:r w:rsidRPr="00F45F0C">
              <w:rPr>
                <w:sz w:val="20"/>
                <w:szCs w:val="20"/>
              </w:rPr>
              <w:t>Very rare or unlikely, will occur only in exceptional circumstances and not more than once every 20 years.</w:t>
            </w:r>
          </w:p>
        </w:tc>
      </w:tr>
      <w:tr w:rsidR="00091BF3" w14:paraId="334AB033" w14:textId="77777777" w:rsidTr="00F45F0C">
        <w:trPr>
          <w:jc w:val="center"/>
        </w:trPr>
        <w:tc>
          <w:tcPr>
            <w:tcW w:w="1737" w:type="dxa"/>
            <w:vAlign w:val="center"/>
          </w:tcPr>
          <w:p w14:paraId="4A7CFD49" w14:textId="77777777" w:rsidR="00091BF3" w:rsidRPr="00F45F0C" w:rsidRDefault="00091BF3" w:rsidP="00F45F0C">
            <w:pPr>
              <w:jc w:val="center"/>
              <w:rPr>
                <w:sz w:val="20"/>
                <w:szCs w:val="20"/>
              </w:rPr>
            </w:pPr>
            <w:r w:rsidRPr="00F45F0C">
              <w:rPr>
                <w:sz w:val="20"/>
                <w:szCs w:val="20"/>
              </w:rPr>
              <w:t>Rare</w:t>
            </w:r>
          </w:p>
        </w:tc>
        <w:tc>
          <w:tcPr>
            <w:tcW w:w="720" w:type="dxa"/>
            <w:vAlign w:val="center"/>
          </w:tcPr>
          <w:p w14:paraId="380DADD1" w14:textId="77777777" w:rsidR="00091BF3" w:rsidRPr="00F45F0C" w:rsidRDefault="00091BF3" w:rsidP="00091BF3">
            <w:pPr>
              <w:jc w:val="center"/>
              <w:rPr>
                <w:sz w:val="20"/>
                <w:szCs w:val="20"/>
              </w:rPr>
            </w:pPr>
            <w:r w:rsidRPr="00F45F0C">
              <w:rPr>
                <w:sz w:val="20"/>
                <w:szCs w:val="20"/>
              </w:rPr>
              <w:t>2</w:t>
            </w:r>
          </w:p>
        </w:tc>
        <w:tc>
          <w:tcPr>
            <w:tcW w:w="7796" w:type="dxa"/>
            <w:vAlign w:val="center"/>
          </w:tcPr>
          <w:p w14:paraId="7FD1EBA9" w14:textId="77777777" w:rsidR="00091BF3" w:rsidRPr="00F45F0C" w:rsidRDefault="00091BF3" w:rsidP="00091BF3">
            <w:pPr>
              <w:rPr>
                <w:sz w:val="20"/>
                <w:szCs w:val="20"/>
              </w:rPr>
            </w:pPr>
            <w:r w:rsidRPr="00F45F0C">
              <w:rPr>
                <w:sz w:val="20"/>
                <w:szCs w:val="20"/>
              </w:rPr>
              <w:t>Rare, may occur every 2-20 years.</w:t>
            </w:r>
          </w:p>
        </w:tc>
      </w:tr>
      <w:tr w:rsidR="00091BF3" w14:paraId="34FD1101" w14:textId="77777777" w:rsidTr="00F45F0C">
        <w:trPr>
          <w:jc w:val="center"/>
        </w:trPr>
        <w:tc>
          <w:tcPr>
            <w:tcW w:w="1737" w:type="dxa"/>
            <w:vAlign w:val="center"/>
          </w:tcPr>
          <w:p w14:paraId="53566D77" w14:textId="77777777" w:rsidR="00091BF3" w:rsidRPr="00F45F0C" w:rsidRDefault="00091BF3" w:rsidP="00F45F0C">
            <w:pPr>
              <w:jc w:val="center"/>
              <w:rPr>
                <w:sz w:val="20"/>
                <w:szCs w:val="20"/>
              </w:rPr>
            </w:pPr>
            <w:r w:rsidRPr="00F45F0C">
              <w:rPr>
                <w:sz w:val="20"/>
                <w:szCs w:val="20"/>
              </w:rPr>
              <w:t>Occasional</w:t>
            </w:r>
          </w:p>
        </w:tc>
        <w:tc>
          <w:tcPr>
            <w:tcW w:w="720" w:type="dxa"/>
            <w:vAlign w:val="center"/>
          </w:tcPr>
          <w:p w14:paraId="35B25F60" w14:textId="77777777" w:rsidR="00091BF3" w:rsidRPr="00F45F0C" w:rsidRDefault="00091BF3" w:rsidP="00091BF3">
            <w:pPr>
              <w:jc w:val="center"/>
              <w:rPr>
                <w:sz w:val="20"/>
                <w:szCs w:val="20"/>
              </w:rPr>
            </w:pPr>
            <w:r w:rsidRPr="00F45F0C">
              <w:rPr>
                <w:sz w:val="20"/>
                <w:szCs w:val="20"/>
              </w:rPr>
              <w:t>3</w:t>
            </w:r>
          </w:p>
        </w:tc>
        <w:tc>
          <w:tcPr>
            <w:tcW w:w="7796" w:type="dxa"/>
            <w:vAlign w:val="center"/>
          </w:tcPr>
          <w:p w14:paraId="1701A3FE" w14:textId="77777777" w:rsidR="00091BF3" w:rsidRPr="00F45F0C" w:rsidRDefault="00091BF3" w:rsidP="00091BF3">
            <w:pPr>
              <w:rPr>
                <w:sz w:val="20"/>
                <w:szCs w:val="20"/>
              </w:rPr>
            </w:pPr>
            <w:r w:rsidRPr="00F45F0C">
              <w:rPr>
                <w:sz w:val="20"/>
                <w:szCs w:val="20"/>
              </w:rPr>
              <w:t>Occasional, may occur every 2 months to 2 years.</w:t>
            </w:r>
          </w:p>
        </w:tc>
      </w:tr>
      <w:tr w:rsidR="00091BF3" w14:paraId="145FE1DC" w14:textId="77777777" w:rsidTr="00F45F0C">
        <w:trPr>
          <w:jc w:val="center"/>
        </w:trPr>
        <w:tc>
          <w:tcPr>
            <w:tcW w:w="1737" w:type="dxa"/>
            <w:vAlign w:val="center"/>
          </w:tcPr>
          <w:p w14:paraId="6B822302" w14:textId="77777777" w:rsidR="00091BF3" w:rsidRPr="00F45F0C" w:rsidRDefault="00091BF3" w:rsidP="00F45F0C">
            <w:pPr>
              <w:jc w:val="center"/>
              <w:rPr>
                <w:sz w:val="20"/>
                <w:szCs w:val="20"/>
              </w:rPr>
            </w:pPr>
            <w:r w:rsidRPr="00F45F0C">
              <w:rPr>
                <w:sz w:val="20"/>
                <w:szCs w:val="20"/>
              </w:rPr>
              <w:t>Frequent</w:t>
            </w:r>
          </w:p>
        </w:tc>
        <w:tc>
          <w:tcPr>
            <w:tcW w:w="720" w:type="dxa"/>
            <w:vAlign w:val="center"/>
          </w:tcPr>
          <w:p w14:paraId="7A860726" w14:textId="77777777" w:rsidR="00091BF3" w:rsidRPr="00F45F0C" w:rsidRDefault="00091BF3" w:rsidP="00091BF3">
            <w:pPr>
              <w:jc w:val="center"/>
              <w:rPr>
                <w:sz w:val="20"/>
                <w:szCs w:val="20"/>
              </w:rPr>
            </w:pPr>
            <w:r w:rsidRPr="00F45F0C">
              <w:rPr>
                <w:sz w:val="20"/>
                <w:szCs w:val="20"/>
              </w:rPr>
              <w:t>4</w:t>
            </w:r>
          </w:p>
        </w:tc>
        <w:tc>
          <w:tcPr>
            <w:tcW w:w="7796" w:type="dxa"/>
            <w:vAlign w:val="center"/>
          </w:tcPr>
          <w:p w14:paraId="02CD2DBA" w14:textId="77777777" w:rsidR="00091BF3" w:rsidRPr="00F45F0C" w:rsidRDefault="00091BF3" w:rsidP="00091BF3">
            <w:pPr>
              <w:rPr>
                <w:sz w:val="20"/>
                <w:szCs w:val="20"/>
              </w:rPr>
            </w:pPr>
            <w:r w:rsidRPr="00F45F0C">
              <w:rPr>
                <w:sz w:val="20"/>
                <w:szCs w:val="20"/>
              </w:rPr>
              <w:t>Frequent, may occur once weekly to every 2 months.</w:t>
            </w:r>
          </w:p>
        </w:tc>
      </w:tr>
      <w:tr w:rsidR="00091BF3" w14:paraId="3B1B6ABF" w14:textId="77777777" w:rsidTr="00F45F0C">
        <w:trPr>
          <w:jc w:val="center"/>
        </w:trPr>
        <w:tc>
          <w:tcPr>
            <w:tcW w:w="1737" w:type="dxa"/>
            <w:vAlign w:val="center"/>
          </w:tcPr>
          <w:p w14:paraId="3D686B9F" w14:textId="77777777" w:rsidR="00091BF3" w:rsidRPr="00F45F0C" w:rsidRDefault="00091BF3" w:rsidP="00F45F0C">
            <w:pPr>
              <w:jc w:val="center"/>
              <w:rPr>
                <w:sz w:val="20"/>
                <w:szCs w:val="20"/>
              </w:rPr>
            </w:pPr>
            <w:r w:rsidRPr="00F45F0C">
              <w:rPr>
                <w:sz w:val="20"/>
                <w:szCs w:val="20"/>
              </w:rPr>
              <w:t>Very frequent</w:t>
            </w:r>
          </w:p>
        </w:tc>
        <w:tc>
          <w:tcPr>
            <w:tcW w:w="720" w:type="dxa"/>
            <w:vAlign w:val="center"/>
          </w:tcPr>
          <w:p w14:paraId="69F5942B" w14:textId="77777777" w:rsidR="00091BF3" w:rsidRPr="00F45F0C" w:rsidRDefault="00091BF3" w:rsidP="00091BF3">
            <w:pPr>
              <w:jc w:val="center"/>
              <w:rPr>
                <w:sz w:val="20"/>
                <w:szCs w:val="20"/>
              </w:rPr>
            </w:pPr>
            <w:r w:rsidRPr="00F45F0C">
              <w:rPr>
                <w:sz w:val="20"/>
                <w:szCs w:val="20"/>
              </w:rPr>
              <w:t>5</w:t>
            </w:r>
          </w:p>
        </w:tc>
        <w:tc>
          <w:tcPr>
            <w:tcW w:w="7796" w:type="dxa"/>
            <w:vAlign w:val="center"/>
          </w:tcPr>
          <w:p w14:paraId="0D42148F" w14:textId="77777777" w:rsidR="00091BF3" w:rsidRPr="00F45F0C" w:rsidRDefault="00091BF3" w:rsidP="00091BF3">
            <w:pPr>
              <w:rPr>
                <w:sz w:val="20"/>
                <w:szCs w:val="20"/>
              </w:rPr>
            </w:pPr>
            <w:r w:rsidRPr="00F45F0C">
              <w:rPr>
                <w:sz w:val="20"/>
                <w:szCs w:val="20"/>
              </w:rPr>
              <w:t>Very frequent, may occur at least once every week.</w:t>
            </w:r>
          </w:p>
        </w:tc>
      </w:tr>
    </w:tbl>
    <w:p w14:paraId="64309903" w14:textId="69DD6FA9" w:rsidR="007F12E2" w:rsidRPr="00C0344C" w:rsidRDefault="00856418" w:rsidP="00C0344C">
      <w:pPr>
        <w:pStyle w:val="Tablecaption"/>
        <w:jc w:val="center"/>
      </w:pPr>
      <w:bookmarkStart w:id="149" w:name="_Toc499908266"/>
      <w:r>
        <w:t>Descriptions of Probability</w:t>
      </w:r>
      <w:bookmarkEnd w:id="149"/>
    </w:p>
    <w:tbl>
      <w:tblPr>
        <w:tblStyle w:val="TableGrid"/>
        <w:tblW w:w="0" w:type="auto"/>
        <w:tblLook w:val="04A0" w:firstRow="1" w:lastRow="0" w:firstColumn="1" w:lastColumn="0" w:noHBand="0" w:noVBand="1"/>
      </w:tblPr>
      <w:tblGrid>
        <w:gridCol w:w="1375"/>
        <w:gridCol w:w="710"/>
        <w:gridCol w:w="2321"/>
        <w:gridCol w:w="1946"/>
        <w:gridCol w:w="1936"/>
        <w:gridCol w:w="1907"/>
      </w:tblGrid>
      <w:tr w:rsidR="00091BF3" w:rsidRPr="00F45F0C" w14:paraId="7C768CB6" w14:textId="77777777" w:rsidTr="00F45F0C">
        <w:trPr>
          <w:tblHeader/>
        </w:trPr>
        <w:tc>
          <w:tcPr>
            <w:tcW w:w="1384" w:type="dxa"/>
            <w:shd w:val="clear" w:color="auto" w:fill="FADBD1" w:themeFill="background2" w:themeFillTint="33"/>
          </w:tcPr>
          <w:p w14:paraId="47E77449" w14:textId="77777777" w:rsidR="00091BF3" w:rsidRPr="00F45F0C" w:rsidRDefault="00091BF3" w:rsidP="00091BF3">
            <w:pPr>
              <w:jc w:val="center"/>
              <w:rPr>
                <w:b/>
                <w:sz w:val="20"/>
                <w:szCs w:val="20"/>
              </w:rPr>
            </w:pPr>
            <w:r w:rsidRPr="00F45F0C">
              <w:rPr>
                <w:b/>
                <w:sz w:val="20"/>
                <w:szCs w:val="20"/>
              </w:rPr>
              <w:t>Description</w:t>
            </w:r>
          </w:p>
        </w:tc>
        <w:tc>
          <w:tcPr>
            <w:tcW w:w="713" w:type="dxa"/>
            <w:shd w:val="clear" w:color="auto" w:fill="FADBD1" w:themeFill="background2" w:themeFillTint="33"/>
          </w:tcPr>
          <w:p w14:paraId="1564FDF2" w14:textId="77777777" w:rsidR="00091BF3" w:rsidRPr="00F45F0C" w:rsidRDefault="00091BF3" w:rsidP="00091BF3">
            <w:pPr>
              <w:jc w:val="center"/>
              <w:rPr>
                <w:b/>
                <w:sz w:val="20"/>
                <w:szCs w:val="20"/>
              </w:rPr>
            </w:pPr>
            <w:r w:rsidRPr="00F45F0C">
              <w:rPr>
                <w:b/>
                <w:sz w:val="20"/>
                <w:szCs w:val="20"/>
              </w:rPr>
              <w:t>Score</w:t>
            </w:r>
          </w:p>
        </w:tc>
        <w:tc>
          <w:tcPr>
            <w:tcW w:w="2406" w:type="dxa"/>
            <w:shd w:val="clear" w:color="auto" w:fill="FADBD1" w:themeFill="background2" w:themeFillTint="33"/>
          </w:tcPr>
          <w:p w14:paraId="5E6EF631" w14:textId="77777777" w:rsidR="00091BF3" w:rsidRPr="00F45F0C" w:rsidRDefault="00091BF3" w:rsidP="00091BF3">
            <w:pPr>
              <w:jc w:val="center"/>
              <w:rPr>
                <w:b/>
                <w:sz w:val="20"/>
                <w:szCs w:val="20"/>
              </w:rPr>
            </w:pPr>
            <w:r w:rsidRPr="00F45F0C">
              <w:rPr>
                <w:b/>
                <w:sz w:val="20"/>
                <w:szCs w:val="20"/>
              </w:rPr>
              <w:t>Service Disruption Criteria</w:t>
            </w:r>
          </w:p>
        </w:tc>
        <w:tc>
          <w:tcPr>
            <w:tcW w:w="1984" w:type="dxa"/>
            <w:shd w:val="clear" w:color="auto" w:fill="FADBD1" w:themeFill="background2" w:themeFillTint="33"/>
          </w:tcPr>
          <w:p w14:paraId="61E7A85D" w14:textId="77777777" w:rsidR="00091BF3" w:rsidRPr="00F45F0C" w:rsidRDefault="00091BF3" w:rsidP="00091BF3">
            <w:pPr>
              <w:jc w:val="center"/>
              <w:rPr>
                <w:b/>
                <w:sz w:val="20"/>
                <w:szCs w:val="20"/>
              </w:rPr>
            </w:pPr>
            <w:r w:rsidRPr="00F45F0C">
              <w:rPr>
                <w:b/>
                <w:sz w:val="20"/>
                <w:szCs w:val="20"/>
              </w:rPr>
              <w:t>Human Impact Criteria</w:t>
            </w:r>
          </w:p>
        </w:tc>
        <w:tc>
          <w:tcPr>
            <w:tcW w:w="1985" w:type="dxa"/>
            <w:shd w:val="clear" w:color="auto" w:fill="FADBD1" w:themeFill="background2" w:themeFillTint="33"/>
          </w:tcPr>
          <w:p w14:paraId="0F32ED93" w14:textId="77777777" w:rsidR="00091BF3" w:rsidRPr="00F45F0C" w:rsidRDefault="00091BF3" w:rsidP="00091BF3">
            <w:pPr>
              <w:jc w:val="center"/>
              <w:rPr>
                <w:b/>
                <w:sz w:val="20"/>
                <w:szCs w:val="20"/>
              </w:rPr>
            </w:pPr>
            <w:r w:rsidRPr="00F45F0C">
              <w:rPr>
                <w:b/>
                <w:sz w:val="20"/>
                <w:szCs w:val="20"/>
              </w:rPr>
              <w:t>Financial Criteria</w:t>
            </w:r>
            <w:commentRangeStart w:id="150"/>
            <w:r w:rsidRPr="00F45F0C">
              <w:rPr>
                <w:rStyle w:val="FootnoteReference"/>
                <w:b/>
                <w:sz w:val="20"/>
                <w:szCs w:val="20"/>
              </w:rPr>
              <w:footnoteReference w:id="8"/>
            </w:r>
            <w:commentRangeEnd w:id="150"/>
            <w:r w:rsidR="003372F7">
              <w:rPr>
                <w:rStyle w:val="CommentReference"/>
              </w:rPr>
              <w:commentReference w:id="150"/>
            </w:r>
          </w:p>
        </w:tc>
        <w:tc>
          <w:tcPr>
            <w:tcW w:w="1949" w:type="dxa"/>
            <w:shd w:val="clear" w:color="auto" w:fill="FADBD1" w:themeFill="background2" w:themeFillTint="33"/>
          </w:tcPr>
          <w:p w14:paraId="2FD0E88F" w14:textId="77777777" w:rsidR="00091BF3" w:rsidRPr="00F45F0C" w:rsidRDefault="00091BF3" w:rsidP="00091BF3">
            <w:pPr>
              <w:jc w:val="center"/>
              <w:rPr>
                <w:b/>
                <w:sz w:val="20"/>
                <w:szCs w:val="20"/>
              </w:rPr>
            </w:pPr>
            <w:r w:rsidRPr="00F45F0C">
              <w:rPr>
                <w:b/>
                <w:sz w:val="20"/>
                <w:szCs w:val="20"/>
              </w:rPr>
              <w:t>Environment</w:t>
            </w:r>
          </w:p>
        </w:tc>
      </w:tr>
      <w:tr w:rsidR="00091BF3" w14:paraId="2E8DB768" w14:textId="77777777" w:rsidTr="00091BF3">
        <w:tc>
          <w:tcPr>
            <w:tcW w:w="1384" w:type="dxa"/>
            <w:vAlign w:val="center"/>
          </w:tcPr>
          <w:p w14:paraId="6B012F5B" w14:textId="77777777" w:rsidR="00091BF3" w:rsidRPr="00F45F0C" w:rsidRDefault="00091BF3" w:rsidP="00091BF3">
            <w:pPr>
              <w:jc w:val="center"/>
              <w:rPr>
                <w:sz w:val="20"/>
                <w:szCs w:val="20"/>
              </w:rPr>
            </w:pPr>
            <w:r w:rsidRPr="00F45F0C">
              <w:rPr>
                <w:sz w:val="20"/>
                <w:szCs w:val="20"/>
              </w:rPr>
              <w:t>Insignificant</w:t>
            </w:r>
          </w:p>
        </w:tc>
        <w:tc>
          <w:tcPr>
            <w:tcW w:w="713" w:type="dxa"/>
            <w:vAlign w:val="center"/>
          </w:tcPr>
          <w:p w14:paraId="27829F09" w14:textId="77777777" w:rsidR="00091BF3" w:rsidRPr="00F45F0C" w:rsidRDefault="00091BF3" w:rsidP="00091BF3">
            <w:pPr>
              <w:jc w:val="center"/>
              <w:rPr>
                <w:sz w:val="20"/>
                <w:szCs w:val="20"/>
              </w:rPr>
            </w:pPr>
            <w:r w:rsidRPr="00F45F0C">
              <w:rPr>
                <w:sz w:val="20"/>
                <w:szCs w:val="20"/>
              </w:rPr>
              <w:t>1</w:t>
            </w:r>
          </w:p>
        </w:tc>
        <w:tc>
          <w:tcPr>
            <w:tcW w:w="2406" w:type="dxa"/>
          </w:tcPr>
          <w:p w14:paraId="591BE22D" w14:textId="77777777" w:rsidR="00091BF3" w:rsidRPr="00F45F0C" w:rsidRDefault="00091BF3" w:rsidP="00091BF3">
            <w:pPr>
              <w:rPr>
                <w:sz w:val="20"/>
                <w:szCs w:val="20"/>
              </w:rPr>
            </w:pPr>
            <w:r w:rsidRPr="00F45F0C">
              <w:rPr>
                <w:sz w:val="20"/>
                <w:szCs w:val="20"/>
              </w:rPr>
              <w:t>No service disruption apart from some delays or nuisance.</w:t>
            </w:r>
          </w:p>
        </w:tc>
        <w:tc>
          <w:tcPr>
            <w:tcW w:w="1984" w:type="dxa"/>
          </w:tcPr>
          <w:p w14:paraId="1DC0C43F" w14:textId="77777777" w:rsidR="00091BF3" w:rsidRPr="00F45F0C" w:rsidRDefault="00091BF3" w:rsidP="00091BF3">
            <w:pPr>
              <w:rPr>
                <w:sz w:val="20"/>
                <w:szCs w:val="20"/>
              </w:rPr>
            </w:pPr>
            <w:r w:rsidRPr="00F45F0C">
              <w:rPr>
                <w:sz w:val="20"/>
                <w:szCs w:val="20"/>
              </w:rPr>
              <w:t>No injury to humans, perhaps significant nuisance</w:t>
            </w:r>
          </w:p>
        </w:tc>
        <w:tc>
          <w:tcPr>
            <w:tcW w:w="1985" w:type="dxa"/>
          </w:tcPr>
          <w:p w14:paraId="07356DF2" w14:textId="77777777" w:rsidR="00091BF3" w:rsidRPr="00F45F0C" w:rsidRDefault="00091BF3" w:rsidP="00091BF3">
            <w:pPr>
              <w:rPr>
                <w:sz w:val="20"/>
                <w:szCs w:val="20"/>
              </w:rPr>
            </w:pPr>
            <w:r w:rsidRPr="00F45F0C">
              <w:rPr>
                <w:sz w:val="20"/>
                <w:szCs w:val="20"/>
              </w:rPr>
              <w:t>Loss, including third party losses, less than US$1.000</w:t>
            </w:r>
          </w:p>
        </w:tc>
        <w:tc>
          <w:tcPr>
            <w:tcW w:w="1949" w:type="dxa"/>
          </w:tcPr>
          <w:p w14:paraId="27C79437" w14:textId="77777777" w:rsidR="00091BF3" w:rsidRPr="00F45F0C" w:rsidRDefault="00091BF3" w:rsidP="00091BF3">
            <w:pPr>
              <w:rPr>
                <w:sz w:val="20"/>
                <w:szCs w:val="20"/>
              </w:rPr>
            </w:pPr>
            <w:r w:rsidRPr="00F45F0C">
              <w:rPr>
                <w:sz w:val="20"/>
                <w:szCs w:val="20"/>
              </w:rPr>
              <w:t>No damage</w:t>
            </w:r>
          </w:p>
        </w:tc>
      </w:tr>
      <w:tr w:rsidR="00091BF3" w14:paraId="7DA6BB13" w14:textId="77777777" w:rsidTr="00091BF3">
        <w:tc>
          <w:tcPr>
            <w:tcW w:w="1384" w:type="dxa"/>
            <w:vAlign w:val="center"/>
          </w:tcPr>
          <w:p w14:paraId="0DC1D7D1" w14:textId="77777777" w:rsidR="00091BF3" w:rsidRPr="00F45F0C" w:rsidRDefault="00091BF3" w:rsidP="00091BF3">
            <w:pPr>
              <w:jc w:val="center"/>
              <w:rPr>
                <w:sz w:val="20"/>
                <w:szCs w:val="20"/>
              </w:rPr>
            </w:pPr>
            <w:r w:rsidRPr="00F45F0C">
              <w:rPr>
                <w:sz w:val="20"/>
                <w:szCs w:val="20"/>
              </w:rPr>
              <w:t>Minor</w:t>
            </w:r>
          </w:p>
        </w:tc>
        <w:tc>
          <w:tcPr>
            <w:tcW w:w="713" w:type="dxa"/>
            <w:vAlign w:val="center"/>
          </w:tcPr>
          <w:p w14:paraId="608127E5" w14:textId="77777777" w:rsidR="00091BF3" w:rsidRPr="00F45F0C" w:rsidRDefault="00091BF3" w:rsidP="00091BF3">
            <w:pPr>
              <w:jc w:val="center"/>
              <w:rPr>
                <w:sz w:val="20"/>
                <w:szCs w:val="20"/>
              </w:rPr>
            </w:pPr>
            <w:r w:rsidRPr="00F45F0C">
              <w:rPr>
                <w:sz w:val="20"/>
                <w:szCs w:val="20"/>
              </w:rPr>
              <w:t>2</w:t>
            </w:r>
          </w:p>
        </w:tc>
        <w:tc>
          <w:tcPr>
            <w:tcW w:w="2406" w:type="dxa"/>
          </w:tcPr>
          <w:p w14:paraId="55E45428" w14:textId="77777777" w:rsidR="00091BF3" w:rsidRPr="00F45F0C" w:rsidRDefault="00091BF3" w:rsidP="00091BF3">
            <w:pPr>
              <w:rPr>
                <w:sz w:val="20"/>
                <w:szCs w:val="20"/>
              </w:rPr>
            </w:pPr>
            <w:r w:rsidRPr="00F45F0C">
              <w:rPr>
                <w:sz w:val="20"/>
                <w:szCs w:val="20"/>
              </w:rPr>
              <w:t>Some non-permanent loss of services such as closure of a port or waterway for up to 4 hours</w:t>
            </w:r>
          </w:p>
        </w:tc>
        <w:tc>
          <w:tcPr>
            <w:tcW w:w="1984" w:type="dxa"/>
          </w:tcPr>
          <w:p w14:paraId="337D65D0" w14:textId="77777777" w:rsidR="00091BF3" w:rsidRPr="00F45F0C" w:rsidRDefault="00091BF3" w:rsidP="00091BF3">
            <w:pPr>
              <w:rPr>
                <w:sz w:val="20"/>
                <w:szCs w:val="20"/>
              </w:rPr>
            </w:pPr>
            <w:r w:rsidRPr="00F45F0C">
              <w:rPr>
                <w:sz w:val="20"/>
                <w:szCs w:val="20"/>
              </w:rPr>
              <w:t>Minor injury to one or more individuals, may require hospitalization</w:t>
            </w:r>
          </w:p>
        </w:tc>
        <w:tc>
          <w:tcPr>
            <w:tcW w:w="1985" w:type="dxa"/>
          </w:tcPr>
          <w:p w14:paraId="6CB7A9E3" w14:textId="77777777" w:rsidR="00091BF3" w:rsidRPr="00F45F0C" w:rsidRDefault="00091BF3" w:rsidP="00091BF3">
            <w:pPr>
              <w:rPr>
                <w:sz w:val="20"/>
                <w:szCs w:val="20"/>
              </w:rPr>
            </w:pPr>
            <w:r w:rsidRPr="00F45F0C">
              <w:rPr>
                <w:sz w:val="20"/>
                <w:szCs w:val="20"/>
              </w:rPr>
              <w:t>Loss, including third party losses, US$1.000 – 50.000</w:t>
            </w:r>
          </w:p>
        </w:tc>
        <w:tc>
          <w:tcPr>
            <w:tcW w:w="1949" w:type="dxa"/>
          </w:tcPr>
          <w:p w14:paraId="5CFD54B0" w14:textId="77777777" w:rsidR="00091BF3" w:rsidRPr="00F45F0C" w:rsidRDefault="00091BF3" w:rsidP="00091BF3">
            <w:pPr>
              <w:rPr>
                <w:sz w:val="20"/>
                <w:szCs w:val="20"/>
              </w:rPr>
            </w:pPr>
            <w:r w:rsidRPr="00F45F0C">
              <w:rPr>
                <w:sz w:val="20"/>
                <w:szCs w:val="20"/>
              </w:rPr>
              <w:t xml:space="preserve">Limited short term damage to the environment. </w:t>
            </w:r>
          </w:p>
        </w:tc>
      </w:tr>
      <w:tr w:rsidR="00091BF3" w14:paraId="06631C31" w14:textId="77777777" w:rsidTr="00091BF3">
        <w:tc>
          <w:tcPr>
            <w:tcW w:w="1384" w:type="dxa"/>
            <w:vAlign w:val="center"/>
          </w:tcPr>
          <w:p w14:paraId="0063D1A0" w14:textId="77777777" w:rsidR="00091BF3" w:rsidRPr="00F45F0C" w:rsidRDefault="00091BF3" w:rsidP="00091BF3">
            <w:pPr>
              <w:jc w:val="center"/>
              <w:rPr>
                <w:sz w:val="20"/>
                <w:szCs w:val="20"/>
              </w:rPr>
            </w:pPr>
            <w:r w:rsidRPr="00F45F0C">
              <w:rPr>
                <w:sz w:val="20"/>
                <w:szCs w:val="20"/>
              </w:rPr>
              <w:t>Severe</w:t>
            </w:r>
          </w:p>
        </w:tc>
        <w:tc>
          <w:tcPr>
            <w:tcW w:w="713" w:type="dxa"/>
            <w:vAlign w:val="center"/>
          </w:tcPr>
          <w:p w14:paraId="106D9536" w14:textId="77777777" w:rsidR="00091BF3" w:rsidRPr="00F45F0C" w:rsidRDefault="00091BF3" w:rsidP="00091BF3">
            <w:pPr>
              <w:jc w:val="center"/>
              <w:rPr>
                <w:sz w:val="20"/>
                <w:szCs w:val="20"/>
              </w:rPr>
            </w:pPr>
            <w:r w:rsidRPr="00F45F0C">
              <w:rPr>
                <w:sz w:val="20"/>
                <w:szCs w:val="20"/>
              </w:rPr>
              <w:t>3</w:t>
            </w:r>
          </w:p>
        </w:tc>
        <w:tc>
          <w:tcPr>
            <w:tcW w:w="2406" w:type="dxa"/>
          </w:tcPr>
          <w:p w14:paraId="5701E0EE" w14:textId="77777777" w:rsidR="00091BF3" w:rsidRPr="00F45F0C" w:rsidRDefault="00091BF3" w:rsidP="00091BF3">
            <w:pPr>
              <w:rPr>
                <w:sz w:val="20"/>
                <w:szCs w:val="20"/>
              </w:rPr>
            </w:pPr>
            <w:r w:rsidRPr="00F45F0C">
              <w:rPr>
                <w:sz w:val="20"/>
                <w:szCs w:val="20"/>
              </w:rPr>
              <w:t>Sustained disruption to services such as closure of a port or waterway for 4</w:t>
            </w:r>
            <w:r w:rsidRPr="00F45F0C">
              <w:rPr>
                <w:sz w:val="20"/>
                <w:szCs w:val="20"/>
              </w:rPr>
              <w:noBreakHyphen/>
              <w:t xml:space="preserve">24 hours </w:t>
            </w:r>
          </w:p>
        </w:tc>
        <w:tc>
          <w:tcPr>
            <w:tcW w:w="1984" w:type="dxa"/>
          </w:tcPr>
          <w:p w14:paraId="7E1EE806" w14:textId="77777777" w:rsidR="00091BF3" w:rsidRPr="00F45F0C" w:rsidRDefault="00091BF3" w:rsidP="00091BF3">
            <w:pPr>
              <w:rPr>
                <w:sz w:val="20"/>
                <w:szCs w:val="20"/>
              </w:rPr>
            </w:pPr>
            <w:r w:rsidRPr="00F45F0C">
              <w:rPr>
                <w:sz w:val="20"/>
                <w:szCs w:val="20"/>
              </w:rPr>
              <w:t>Injuries to several individuals requiring hospitalization</w:t>
            </w:r>
          </w:p>
          <w:p w14:paraId="02B8313C" w14:textId="77777777" w:rsidR="00091BF3" w:rsidRPr="00F45F0C" w:rsidRDefault="00091BF3" w:rsidP="00091BF3">
            <w:pPr>
              <w:rPr>
                <w:sz w:val="20"/>
                <w:szCs w:val="20"/>
              </w:rPr>
            </w:pPr>
          </w:p>
        </w:tc>
        <w:tc>
          <w:tcPr>
            <w:tcW w:w="1985" w:type="dxa"/>
          </w:tcPr>
          <w:p w14:paraId="6F45726E" w14:textId="77777777" w:rsidR="00091BF3" w:rsidRPr="00F45F0C" w:rsidRDefault="00091BF3" w:rsidP="00091BF3">
            <w:pPr>
              <w:rPr>
                <w:sz w:val="20"/>
                <w:szCs w:val="20"/>
              </w:rPr>
            </w:pPr>
            <w:r w:rsidRPr="00F45F0C">
              <w:rPr>
                <w:sz w:val="20"/>
                <w:szCs w:val="20"/>
              </w:rPr>
              <w:t>Loss, including third party losses of $50.000-5.000.000</w:t>
            </w:r>
          </w:p>
        </w:tc>
        <w:tc>
          <w:tcPr>
            <w:tcW w:w="1949" w:type="dxa"/>
          </w:tcPr>
          <w:p w14:paraId="5643E989" w14:textId="77777777" w:rsidR="00091BF3" w:rsidRPr="00F45F0C" w:rsidRDefault="00091BF3" w:rsidP="00091BF3">
            <w:pPr>
              <w:rPr>
                <w:sz w:val="20"/>
                <w:szCs w:val="20"/>
              </w:rPr>
            </w:pPr>
            <w:r w:rsidRPr="00F45F0C">
              <w:rPr>
                <w:sz w:val="20"/>
                <w:szCs w:val="20"/>
              </w:rPr>
              <w:t xml:space="preserve">Short term damage to the environment in a small area, </w:t>
            </w:r>
          </w:p>
        </w:tc>
      </w:tr>
      <w:tr w:rsidR="00091BF3" w14:paraId="18A41250" w14:textId="77777777" w:rsidTr="00091BF3">
        <w:tc>
          <w:tcPr>
            <w:tcW w:w="1384" w:type="dxa"/>
            <w:vAlign w:val="center"/>
          </w:tcPr>
          <w:p w14:paraId="233D3B1A" w14:textId="77777777" w:rsidR="00091BF3" w:rsidRPr="00F45F0C" w:rsidRDefault="00091BF3" w:rsidP="00091BF3">
            <w:pPr>
              <w:jc w:val="center"/>
              <w:rPr>
                <w:sz w:val="20"/>
                <w:szCs w:val="20"/>
              </w:rPr>
            </w:pPr>
            <w:r w:rsidRPr="00F45F0C">
              <w:rPr>
                <w:sz w:val="20"/>
                <w:szCs w:val="20"/>
              </w:rPr>
              <w:t>Major</w:t>
            </w:r>
          </w:p>
        </w:tc>
        <w:tc>
          <w:tcPr>
            <w:tcW w:w="713" w:type="dxa"/>
            <w:vAlign w:val="center"/>
          </w:tcPr>
          <w:p w14:paraId="7F1109DE" w14:textId="77777777" w:rsidR="00091BF3" w:rsidRPr="00F45F0C" w:rsidRDefault="00091BF3" w:rsidP="00091BF3">
            <w:pPr>
              <w:jc w:val="center"/>
              <w:rPr>
                <w:sz w:val="20"/>
                <w:szCs w:val="20"/>
              </w:rPr>
            </w:pPr>
            <w:r w:rsidRPr="00F45F0C">
              <w:rPr>
                <w:sz w:val="20"/>
                <w:szCs w:val="20"/>
              </w:rPr>
              <w:t>4</w:t>
            </w:r>
          </w:p>
        </w:tc>
        <w:tc>
          <w:tcPr>
            <w:tcW w:w="2406" w:type="dxa"/>
          </w:tcPr>
          <w:p w14:paraId="4BB4770B" w14:textId="77777777" w:rsidR="00091BF3" w:rsidRPr="00F45F0C" w:rsidRDefault="00091BF3" w:rsidP="00091BF3">
            <w:pPr>
              <w:rPr>
                <w:sz w:val="20"/>
                <w:szCs w:val="20"/>
              </w:rPr>
            </w:pPr>
            <w:r w:rsidRPr="00F45F0C">
              <w:rPr>
                <w:sz w:val="20"/>
                <w:szCs w:val="20"/>
              </w:rPr>
              <w:t xml:space="preserve">Sustained disruption to services such as closure of a major port or waterway for 1-30 days or permanent or irreversible loss of services </w:t>
            </w:r>
          </w:p>
        </w:tc>
        <w:tc>
          <w:tcPr>
            <w:tcW w:w="1984" w:type="dxa"/>
          </w:tcPr>
          <w:p w14:paraId="6547C253" w14:textId="77777777" w:rsidR="00091BF3" w:rsidRPr="00F45F0C" w:rsidRDefault="00091BF3" w:rsidP="00091BF3">
            <w:pPr>
              <w:rPr>
                <w:sz w:val="20"/>
                <w:szCs w:val="20"/>
              </w:rPr>
            </w:pPr>
            <w:r w:rsidRPr="00F45F0C">
              <w:rPr>
                <w:sz w:val="20"/>
                <w:szCs w:val="20"/>
              </w:rPr>
              <w:t>Severe injuries to many individuals or loss of life.</w:t>
            </w:r>
          </w:p>
          <w:p w14:paraId="0CF6E87C" w14:textId="77777777" w:rsidR="00091BF3" w:rsidRPr="00F45F0C" w:rsidRDefault="00091BF3" w:rsidP="00091BF3">
            <w:pPr>
              <w:rPr>
                <w:sz w:val="20"/>
                <w:szCs w:val="20"/>
              </w:rPr>
            </w:pPr>
          </w:p>
        </w:tc>
        <w:tc>
          <w:tcPr>
            <w:tcW w:w="1985" w:type="dxa"/>
          </w:tcPr>
          <w:p w14:paraId="774199F6" w14:textId="77777777" w:rsidR="00091BF3" w:rsidRPr="00F45F0C" w:rsidRDefault="00091BF3" w:rsidP="00091BF3">
            <w:pPr>
              <w:rPr>
                <w:sz w:val="20"/>
                <w:szCs w:val="20"/>
              </w:rPr>
            </w:pPr>
            <w:r w:rsidRPr="00F45F0C">
              <w:rPr>
                <w:sz w:val="20"/>
                <w:szCs w:val="20"/>
              </w:rPr>
              <w:t>Loss, including third party losses of $5.000.000-50.000.000</w:t>
            </w:r>
          </w:p>
        </w:tc>
        <w:tc>
          <w:tcPr>
            <w:tcW w:w="1949" w:type="dxa"/>
          </w:tcPr>
          <w:p w14:paraId="2ABC660F" w14:textId="77777777" w:rsidR="00091BF3" w:rsidRPr="00F45F0C" w:rsidRDefault="00091BF3" w:rsidP="00091BF3">
            <w:pPr>
              <w:rPr>
                <w:sz w:val="20"/>
                <w:szCs w:val="20"/>
              </w:rPr>
            </w:pPr>
            <w:r w:rsidRPr="00F45F0C">
              <w:rPr>
                <w:sz w:val="20"/>
                <w:szCs w:val="20"/>
              </w:rPr>
              <w:t>Long term to irreversible damage  to the environment in a limited area</w:t>
            </w:r>
          </w:p>
        </w:tc>
      </w:tr>
      <w:tr w:rsidR="00091BF3" w14:paraId="678C9292" w14:textId="77777777" w:rsidTr="00091BF3">
        <w:tc>
          <w:tcPr>
            <w:tcW w:w="1384" w:type="dxa"/>
            <w:vAlign w:val="center"/>
          </w:tcPr>
          <w:p w14:paraId="695F37C4" w14:textId="77777777" w:rsidR="00091BF3" w:rsidRPr="00F45F0C" w:rsidRDefault="00091BF3" w:rsidP="00091BF3">
            <w:pPr>
              <w:jc w:val="center"/>
              <w:rPr>
                <w:sz w:val="20"/>
                <w:szCs w:val="20"/>
              </w:rPr>
            </w:pPr>
            <w:r w:rsidRPr="00F45F0C">
              <w:rPr>
                <w:sz w:val="20"/>
                <w:szCs w:val="20"/>
              </w:rPr>
              <w:lastRenderedPageBreak/>
              <w:t>Catastrophic</w:t>
            </w:r>
          </w:p>
        </w:tc>
        <w:tc>
          <w:tcPr>
            <w:tcW w:w="713" w:type="dxa"/>
            <w:vAlign w:val="center"/>
          </w:tcPr>
          <w:p w14:paraId="04EB3698" w14:textId="77777777" w:rsidR="00091BF3" w:rsidRPr="00F45F0C" w:rsidRDefault="00091BF3" w:rsidP="00091BF3">
            <w:pPr>
              <w:jc w:val="center"/>
              <w:rPr>
                <w:sz w:val="20"/>
                <w:szCs w:val="20"/>
              </w:rPr>
            </w:pPr>
            <w:r w:rsidRPr="00F45F0C">
              <w:rPr>
                <w:sz w:val="20"/>
                <w:szCs w:val="20"/>
              </w:rPr>
              <w:t>5</w:t>
            </w:r>
          </w:p>
        </w:tc>
        <w:tc>
          <w:tcPr>
            <w:tcW w:w="2406" w:type="dxa"/>
          </w:tcPr>
          <w:p w14:paraId="4E9A1745" w14:textId="77777777" w:rsidR="00091BF3" w:rsidRPr="00F45F0C" w:rsidRDefault="00091BF3" w:rsidP="00091BF3">
            <w:pPr>
              <w:rPr>
                <w:sz w:val="20"/>
                <w:szCs w:val="20"/>
              </w:rPr>
            </w:pPr>
            <w:r w:rsidRPr="00F45F0C">
              <w:rPr>
                <w:sz w:val="20"/>
                <w:szCs w:val="20"/>
              </w:rPr>
              <w:t>Sustained disruption to services such as closure of a major port or waterway for months or years</w:t>
            </w:r>
          </w:p>
        </w:tc>
        <w:tc>
          <w:tcPr>
            <w:tcW w:w="1984" w:type="dxa"/>
          </w:tcPr>
          <w:p w14:paraId="087B98CC" w14:textId="77777777" w:rsidR="00091BF3" w:rsidRPr="00F45F0C" w:rsidRDefault="00091BF3" w:rsidP="00091BF3">
            <w:pPr>
              <w:rPr>
                <w:sz w:val="20"/>
                <w:szCs w:val="20"/>
              </w:rPr>
            </w:pPr>
            <w:r w:rsidRPr="00F45F0C">
              <w:rPr>
                <w:sz w:val="20"/>
                <w:szCs w:val="20"/>
              </w:rPr>
              <w:t>Severe injuries to numerous individuals and/or loss of several lives.</w:t>
            </w:r>
          </w:p>
          <w:p w14:paraId="08A17EB6" w14:textId="77777777" w:rsidR="00091BF3" w:rsidRPr="00F45F0C" w:rsidRDefault="00091BF3" w:rsidP="00091BF3">
            <w:pPr>
              <w:rPr>
                <w:sz w:val="20"/>
                <w:szCs w:val="20"/>
              </w:rPr>
            </w:pPr>
          </w:p>
        </w:tc>
        <w:tc>
          <w:tcPr>
            <w:tcW w:w="1985" w:type="dxa"/>
          </w:tcPr>
          <w:p w14:paraId="3686D33A" w14:textId="77777777" w:rsidR="00091BF3" w:rsidRPr="00F45F0C" w:rsidRDefault="00091BF3" w:rsidP="00091BF3">
            <w:pPr>
              <w:rPr>
                <w:sz w:val="20"/>
                <w:szCs w:val="20"/>
              </w:rPr>
            </w:pPr>
            <w:r w:rsidRPr="00F45F0C">
              <w:rPr>
                <w:sz w:val="20"/>
                <w:szCs w:val="20"/>
              </w:rPr>
              <w:t>Loss, including third party losses of over $50.000.000</w:t>
            </w:r>
          </w:p>
        </w:tc>
        <w:tc>
          <w:tcPr>
            <w:tcW w:w="1949" w:type="dxa"/>
          </w:tcPr>
          <w:p w14:paraId="6D621A01" w14:textId="77777777" w:rsidR="00091BF3" w:rsidRPr="00F45F0C" w:rsidRDefault="00091BF3" w:rsidP="00091BF3">
            <w:pPr>
              <w:rPr>
                <w:sz w:val="20"/>
                <w:szCs w:val="20"/>
              </w:rPr>
            </w:pPr>
            <w:r w:rsidRPr="00F45F0C">
              <w:rPr>
                <w:sz w:val="20"/>
                <w:szCs w:val="20"/>
              </w:rPr>
              <w:t>Irreversible damage to the environment in a large area.</w:t>
            </w:r>
          </w:p>
        </w:tc>
      </w:tr>
    </w:tbl>
    <w:p w14:paraId="5725A7DC" w14:textId="25B179C9" w:rsidR="00C2425F" w:rsidRDefault="007F12E2" w:rsidP="00C0344C">
      <w:pPr>
        <w:pStyle w:val="Tablecaption"/>
        <w:jc w:val="center"/>
      </w:pPr>
      <w:bookmarkStart w:id="151" w:name="_Toc499908267"/>
      <w:r>
        <w:t>Descriptions of Impact</w:t>
      </w:r>
      <w:bookmarkEnd w:id="151"/>
    </w:p>
    <w:p w14:paraId="3830045C" w14:textId="09B3E581" w:rsidR="006B2444" w:rsidRDefault="00DD1F00" w:rsidP="00A05463">
      <w:pPr>
        <w:pStyle w:val="Heading2"/>
      </w:pPr>
      <w:bookmarkStart w:id="152" w:name="_Toc499907910"/>
      <w:r>
        <w:t>THE ACCEPTABILITY OF RISK</w:t>
      </w:r>
      <w:bookmarkEnd w:id="152"/>
    </w:p>
    <w:p w14:paraId="66F0D032" w14:textId="77777777" w:rsidR="00F45F0C" w:rsidRPr="00F45F0C" w:rsidRDefault="00F45F0C" w:rsidP="00F45F0C">
      <w:pPr>
        <w:pStyle w:val="Heading2separationline"/>
      </w:pPr>
    </w:p>
    <w:p w14:paraId="5AA581B4" w14:textId="0F31B6EE" w:rsidR="00C2425F" w:rsidRDefault="00254367" w:rsidP="00F45F0C">
      <w:pPr>
        <w:pStyle w:val="BodyText"/>
      </w:pPr>
      <w:r>
        <w:t>Having determined probability and impact scores by consensus, the risk value can be calcu</w:t>
      </w:r>
      <w:r w:rsidR="00DE4AEA">
        <w:t>la</w:t>
      </w:r>
      <w:r>
        <w:t>ted</w:t>
      </w:r>
      <w:r w:rsidR="00DE4AEA">
        <w:t xml:space="preserve"> in accordance with </w:t>
      </w:r>
      <w:r w:rsidR="004137F9">
        <w:t xml:space="preserve">the </w:t>
      </w:r>
      <w:r w:rsidR="009C6767">
        <w:t xml:space="preserve">matrix in </w:t>
      </w:r>
      <w:r w:rsidR="00C0344C">
        <w:t>the table below:</w:t>
      </w:r>
    </w:p>
    <w:tbl>
      <w:tblPr>
        <w:tblStyle w:val="TableGrid"/>
        <w:tblW w:w="0" w:type="auto"/>
        <w:jc w:val="center"/>
        <w:tblLayout w:type="fixed"/>
        <w:tblLook w:val="04A0" w:firstRow="1" w:lastRow="0" w:firstColumn="1" w:lastColumn="0" w:noHBand="0" w:noVBand="1"/>
      </w:tblPr>
      <w:tblGrid>
        <w:gridCol w:w="1408"/>
        <w:gridCol w:w="1557"/>
        <w:gridCol w:w="929"/>
        <w:gridCol w:w="921"/>
        <w:gridCol w:w="1269"/>
        <w:gridCol w:w="1134"/>
        <w:gridCol w:w="1354"/>
      </w:tblGrid>
      <w:tr w:rsidR="00091BF3" w:rsidRPr="00F45F0C" w14:paraId="41E1437F" w14:textId="77777777" w:rsidTr="00F45F0C">
        <w:trPr>
          <w:trHeight w:val="401"/>
          <w:jc w:val="center"/>
        </w:trPr>
        <w:tc>
          <w:tcPr>
            <w:tcW w:w="2965" w:type="dxa"/>
            <w:gridSpan w:val="2"/>
            <w:vMerge w:val="restart"/>
            <w:tcBorders>
              <w:top w:val="nil"/>
              <w:left w:val="nil"/>
            </w:tcBorders>
            <w:shd w:val="clear" w:color="auto" w:fill="auto"/>
            <w:vAlign w:val="center"/>
          </w:tcPr>
          <w:p w14:paraId="76E737C0" w14:textId="77777777" w:rsidR="00091BF3" w:rsidRPr="00F45F0C" w:rsidRDefault="00091BF3" w:rsidP="00733A2C">
            <w:pPr>
              <w:spacing w:after="200" w:line="276" w:lineRule="auto"/>
              <w:rPr>
                <w:rFonts w:asciiTheme="majorHAnsi" w:hAnsiTheme="majorHAnsi"/>
                <w:sz w:val="20"/>
                <w:szCs w:val="20"/>
              </w:rPr>
            </w:pPr>
          </w:p>
        </w:tc>
        <w:tc>
          <w:tcPr>
            <w:tcW w:w="5607" w:type="dxa"/>
            <w:gridSpan w:val="5"/>
            <w:shd w:val="clear" w:color="auto" w:fill="00B0F0"/>
            <w:vAlign w:val="center"/>
          </w:tcPr>
          <w:p w14:paraId="1F52ADC6"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PROBABILITY / (LIKELIHOOD)</w:t>
            </w:r>
          </w:p>
        </w:tc>
      </w:tr>
      <w:tr w:rsidR="00091BF3" w:rsidRPr="00F45F0C" w14:paraId="0982B5EE" w14:textId="77777777" w:rsidTr="00F45F0C">
        <w:trPr>
          <w:trHeight w:val="406"/>
          <w:jc w:val="center"/>
        </w:trPr>
        <w:tc>
          <w:tcPr>
            <w:tcW w:w="2965" w:type="dxa"/>
            <w:gridSpan w:val="2"/>
            <w:vMerge/>
            <w:tcBorders>
              <w:left w:val="nil"/>
            </w:tcBorders>
            <w:shd w:val="clear" w:color="auto" w:fill="auto"/>
            <w:vAlign w:val="center"/>
          </w:tcPr>
          <w:p w14:paraId="79E72C4F" w14:textId="77777777" w:rsidR="00091BF3" w:rsidRPr="00F45F0C" w:rsidRDefault="00091BF3" w:rsidP="00733A2C">
            <w:pPr>
              <w:jc w:val="both"/>
              <w:rPr>
                <w:rFonts w:asciiTheme="majorHAnsi" w:hAnsiTheme="majorHAnsi"/>
                <w:sz w:val="20"/>
                <w:szCs w:val="20"/>
              </w:rPr>
            </w:pPr>
          </w:p>
        </w:tc>
        <w:tc>
          <w:tcPr>
            <w:tcW w:w="929" w:type="dxa"/>
            <w:vAlign w:val="center"/>
          </w:tcPr>
          <w:p w14:paraId="349BD659"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Very Rare (1)</w:t>
            </w:r>
          </w:p>
        </w:tc>
        <w:tc>
          <w:tcPr>
            <w:tcW w:w="921" w:type="dxa"/>
            <w:vAlign w:val="center"/>
          </w:tcPr>
          <w:p w14:paraId="597AF3B7"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Rare</w:t>
            </w:r>
            <w:r w:rsidRPr="00F45F0C">
              <w:rPr>
                <w:rFonts w:asciiTheme="majorHAnsi" w:hAnsiTheme="majorHAnsi"/>
                <w:sz w:val="20"/>
                <w:szCs w:val="20"/>
              </w:rPr>
              <w:br/>
              <w:t>(2)</w:t>
            </w:r>
          </w:p>
        </w:tc>
        <w:tc>
          <w:tcPr>
            <w:tcW w:w="1269" w:type="dxa"/>
            <w:vAlign w:val="center"/>
          </w:tcPr>
          <w:p w14:paraId="5CE49616"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Occasional</w:t>
            </w:r>
            <w:r w:rsidRPr="00F45F0C">
              <w:rPr>
                <w:rFonts w:asciiTheme="majorHAnsi" w:hAnsiTheme="majorHAnsi"/>
                <w:sz w:val="20"/>
                <w:szCs w:val="20"/>
              </w:rPr>
              <w:br/>
              <w:t>(3)</w:t>
            </w:r>
          </w:p>
        </w:tc>
        <w:tc>
          <w:tcPr>
            <w:tcW w:w="1134" w:type="dxa"/>
            <w:vAlign w:val="center"/>
          </w:tcPr>
          <w:p w14:paraId="485EA554"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Frequent</w:t>
            </w:r>
            <w:r w:rsidRPr="00F45F0C">
              <w:rPr>
                <w:rFonts w:asciiTheme="majorHAnsi" w:hAnsiTheme="majorHAnsi"/>
                <w:sz w:val="20"/>
                <w:szCs w:val="20"/>
              </w:rPr>
              <w:br/>
              <w:t>(4)</w:t>
            </w:r>
          </w:p>
        </w:tc>
        <w:tc>
          <w:tcPr>
            <w:tcW w:w="1354" w:type="dxa"/>
            <w:vAlign w:val="center"/>
          </w:tcPr>
          <w:p w14:paraId="71F97176"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Very frequent (5)</w:t>
            </w:r>
          </w:p>
        </w:tc>
      </w:tr>
      <w:tr w:rsidR="00091BF3" w:rsidRPr="00F45F0C" w14:paraId="45824D3F" w14:textId="77777777" w:rsidTr="00733A2C">
        <w:trPr>
          <w:trHeight w:val="568"/>
          <w:jc w:val="center"/>
        </w:trPr>
        <w:tc>
          <w:tcPr>
            <w:tcW w:w="1408" w:type="dxa"/>
            <w:vMerge w:val="restart"/>
            <w:shd w:val="clear" w:color="auto" w:fill="D8B6D9" w:themeFill="accent6" w:themeFillTint="66"/>
            <w:textDirection w:val="btLr"/>
            <w:vAlign w:val="center"/>
          </w:tcPr>
          <w:p w14:paraId="768A1AE3" w14:textId="77777777" w:rsidR="00091BF3" w:rsidRPr="00F45F0C" w:rsidRDefault="00091BF3" w:rsidP="00733A2C">
            <w:pPr>
              <w:ind w:left="113" w:right="113"/>
              <w:jc w:val="center"/>
              <w:rPr>
                <w:rFonts w:asciiTheme="majorHAnsi" w:hAnsiTheme="majorHAnsi"/>
                <w:sz w:val="20"/>
                <w:szCs w:val="20"/>
              </w:rPr>
            </w:pPr>
            <w:r w:rsidRPr="00F45F0C">
              <w:rPr>
                <w:rFonts w:asciiTheme="majorHAnsi" w:hAnsiTheme="majorHAnsi"/>
                <w:sz w:val="20"/>
                <w:szCs w:val="20"/>
              </w:rPr>
              <w:t>CONSEQUENCE</w:t>
            </w:r>
            <w:r w:rsidRPr="00F45F0C">
              <w:rPr>
                <w:rFonts w:asciiTheme="majorHAnsi" w:hAnsiTheme="majorHAnsi"/>
                <w:sz w:val="20"/>
                <w:szCs w:val="20"/>
              </w:rPr>
              <w:br/>
              <w:t>(IMPACT)</w:t>
            </w:r>
          </w:p>
        </w:tc>
        <w:tc>
          <w:tcPr>
            <w:tcW w:w="1557" w:type="dxa"/>
            <w:vAlign w:val="center"/>
          </w:tcPr>
          <w:p w14:paraId="2B3675D8"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Catastrophic</w:t>
            </w:r>
            <w:r w:rsidRPr="00F45F0C">
              <w:rPr>
                <w:rFonts w:asciiTheme="majorHAnsi" w:hAnsiTheme="majorHAnsi"/>
                <w:sz w:val="20"/>
                <w:szCs w:val="20"/>
              </w:rPr>
              <w:br/>
              <w:t>(5)</w:t>
            </w:r>
          </w:p>
        </w:tc>
        <w:tc>
          <w:tcPr>
            <w:tcW w:w="929" w:type="dxa"/>
            <w:shd w:val="clear" w:color="auto" w:fill="FFFF00"/>
            <w:vAlign w:val="center"/>
          </w:tcPr>
          <w:p w14:paraId="6353B137"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5</w:t>
            </w:r>
          </w:p>
        </w:tc>
        <w:tc>
          <w:tcPr>
            <w:tcW w:w="921" w:type="dxa"/>
            <w:shd w:val="clear" w:color="auto" w:fill="FFC000"/>
            <w:vAlign w:val="center"/>
          </w:tcPr>
          <w:p w14:paraId="1CC26B57"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10</w:t>
            </w:r>
          </w:p>
        </w:tc>
        <w:tc>
          <w:tcPr>
            <w:tcW w:w="1269" w:type="dxa"/>
            <w:shd w:val="clear" w:color="auto" w:fill="FF0000"/>
            <w:vAlign w:val="center"/>
          </w:tcPr>
          <w:p w14:paraId="699CB2B5"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15</w:t>
            </w:r>
          </w:p>
        </w:tc>
        <w:tc>
          <w:tcPr>
            <w:tcW w:w="1134" w:type="dxa"/>
            <w:shd w:val="clear" w:color="auto" w:fill="FF0000"/>
            <w:vAlign w:val="center"/>
          </w:tcPr>
          <w:p w14:paraId="3B80BC3F"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20</w:t>
            </w:r>
          </w:p>
        </w:tc>
        <w:tc>
          <w:tcPr>
            <w:tcW w:w="1354" w:type="dxa"/>
            <w:shd w:val="clear" w:color="auto" w:fill="FF0000"/>
            <w:vAlign w:val="center"/>
          </w:tcPr>
          <w:p w14:paraId="54C28557"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25</w:t>
            </w:r>
          </w:p>
        </w:tc>
      </w:tr>
      <w:tr w:rsidR="00091BF3" w:rsidRPr="00F45F0C" w14:paraId="118DE693" w14:textId="77777777" w:rsidTr="00733A2C">
        <w:trPr>
          <w:trHeight w:val="573"/>
          <w:jc w:val="center"/>
        </w:trPr>
        <w:tc>
          <w:tcPr>
            <w:tcW w:w="1408" w:type="dxa"/>
            <w:vMerge/>
            <w:shd w:val="clear" w:color="auto" w:fill="D8B6D9" w:themeFill="accent6" w:themeFillTint="66"/>
            <w:vAlign w:val="center"/>
          </w:tcPr>
          <w:p w14:paraId="32DA4048" w14:textId="77777777" w:rsidR="00091BF3" w:rsidRPr="00F45F0C" w:rsidRDefault="00091BF3" w:rsidP="00733A2C">
            <w:pPr>
              <w:jc w:val="both"/>
              <w:rPr>
                <w:rFonts w:asciiTheme="majorHAnsi" w:hAnsiTheme="majorHAnsi"/>
                <w:sz w:val="20"/>
                <w:szCs w:val="20"/>
              </w:rPr>
            </w:pPr>
          </w:p>
        </w:tc>
        <w:tc>
          <w:tcPr>
            <w:tcW w:w="1557" w:type="dxa"/>
            <w:vAlign w:val="center"/>
          </w:tcPr>
          <w:p w14:paraId="79E0CE30"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Major</w:t>
            </w:r>
            <w:r w:rsidRPr="00F45F0C">
              <w:rPr>
                <w:rFonts w:asciiTheme="majorHAnsi" w:hAnsiTheme="majorHAnsi"/>
                <w:sz w:val="20"/>
                <w:szCs w:val="20"/>
              </w:rPr>
              <w:br/>
              <w:t>(4)</w:t>
            </w:r>
          </w:p>
        </w:tc>
        <w:tc>
          <w:tcPr>
            <w:tcW w:w="929" w:type="dxa"/>
            <w:shd w:val="clear" w:color="auto" w:fill="92D050"/>
            <w:vAlign w:val="center"/>
          </w:tcPr>
          <w:p w14:paraId="405304F1"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4</w:t>
            </w:r>
          </w:p>
        </w:tc>
        <w:tc>
          <w:tcPr>
            <w:tcW w:w="921" w:type="dxa"/>
            <w:shd w:val="clear" w:color="auto" w:fill="FFFF00"/>
            <w:vAlign w:val="center"/>
          </w:tcPr>
          <w:p w14:paraId="4BF174FB"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8</w:t>
            </w:r>
          </w:p>
        </w:tc>
        <w:tc>
          <w:tcPr>
            <w:tcW w:w="1269" w:type="dxa"/>
            <w:shd w:val="clear" w:color="auto" w:fill="FFC000"/>
            <w:vAlign w:val="center"/>
          </w:tcPr>
          <w:p w14:paraId="09219C73"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12</w:t>
            </w:r>
          </w:p>
        </w:tc>
        <w:tc>
          <w:tcPr>
            <w:tcW w:w="1134" w:type="dxa"/>
            <w:shd w:val="clear" w:color="auto" w:fill="FF0000"/>
            <w:vAlign w:val="center"/>
          </w:tcPr>
          <w:p w14:paraId="697BA464"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16</w:t>
            </w:r>
          </w:p>
        </w:tc>
        <w:tc>
          <w:tcPr>
            <w:tcW w:w="1354" w:type="dxa"/>
            <w:shd w:val="clear" w:color="auto" w:fill="FF0000"/>
            <w:vAlign w:val="center"/>
          </w:tcPr>
          <w:p w14:paraId="475E8E82"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20</w:t>
            </w:r>
          </w:p>
        </w:tc>
      </w:tr>
      <w:tr w:rsidR="00091BF3" w:rsidRPr="00F45F0C" w14:paraId="3A39B158" w14:textId="77777777" w:rsidTr="00733A2C">
        <w:trPr>
          <w:trHeight w:val="685"/>
          <w:jc w:val="center"/>
        </w:trPr>
        <w:tc>
          <w:tcPr>
            <w:tcW w:w="1408" w:type="dxa"/>
            <w:vMerge/>
            <w:shd w:val="clear" w:color="auto" w:fill="D8B6D9" w:themeFill="accent6" w:themeFillTint="66"/>
            <w:vAlign w:val="center"/>
          </w:tcPr>
          <w:p w14:paraId="0BD3449C" w14:textId="77777777" w:rsidR="00091BF3" w:rsidRPr="00F45F0C" w:rsidRDefault="00091BF3" w:rsidP="00733A2C">
            <w:pPr>
              <w:jc w:val="both"/>
              <w:rPr>
                <w:rFonts w:asciiTheme="majorHAnsi" w:hAnsiTheme="majorHAnsi"/>
                <w:sz w:val="20"/>
                <w:szCs w:val="20"/>
              </w:rPr>
            </w:pPr>
          </w:p>
        </w:tc>
        <w:tc>
          <w:tcPr>
            <w:tcW w:w="1557" w:type="dxa"/>
            <w:vAlign w:val="center"/>
          </w:tcPr>
          <w:p w14:paraId="42FBD8C8"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Severe</w:t>
            </w:r>
          </w:p>
          <w:p w14:paraId="52B84EC4"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(3)</w:t>
            </w:r>
          </w:p>
        </w:tc>
        <w:tc>
          <w:tcPr>
            <w:tcW w:w="929" w:type="dxa"/>
            <w:shd w:val="clear" w:color="auto" w:fill="92D050"/>
            <w:vAlign w:val="center"/>
          </w:tcPr>
          <w:p w14:paraId="03B29471"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3</w:t>
            </w:r>
          </w:p>
        </w:tc>
        <w:tc>
          <w:tcPr>
            <w:tcW w:w="921" w:type="dxa"/>
            <w:shd w:val="clear" w:color="auto" w:fill="FFFF00"/>
            <w:vAlign w:val="center"/>
          </w:tcPr>
          <w:p w14:paraId="74F5615B"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6</w:t>
            </w:r>
          </w:p>
        </w:tc>
        <w:tc>
          <w:tcPr>
            <w:tcW w:w="1269" w:type="dxa"/>
            <w:shd w:val="clear" w:color="auto" w:fill="FFC000"/>
            <w:vAlign w:val="center"/>
          </w:tcPr>
          <w:p w14:paraId="04A4C3A4"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9</w:t>
            </w:r>
          </w:p>
        </w:tc>
        <w:tc>
          <w:tcPr>
            <w:tcW w:w="1134" w:type="dxa"/>
            <w:shd w:val="clear" w:color="auto" w:fill="FFC000"/>
            <w:vAlign w:val="center"/>
          </w:tcPr>
          <w:p w14:paraId="3FF22D7D"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12</w:t>
            </w:r>
          </w:p>
        </w:tc>
        <w:tc>
          <w:tcPr>
            <w:tcW w:w="1354" w:type="dxa"/>
            <w:shd w:val="clear" w:color="auto" w:fill="FF0000"/>
            <w:vAlign w:val="center"/>
          </w:tcPr>
          <w:p w14:paraId="48C7F61E"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15</w:t>
            </w:r>
          </w:p>
        </w:tc>
      </w:tr>
      <w:tr w:rsidR="00091BF3" w:rsidRPr="00F45F0C" w14:paraId="2BAA3B7F" w14:textId="77777777" w:rsidTr="00733A2C">
        <w:trPr>
          <w:trHeight w:val="685"/>
          <w:jc w:val="center"/>
        </w:trPr>
        <w:tc>
          <w:tcPr>
            <w:tcW w:w="1408" w:type="dxa"/>
            <w:vMerge/>
            <w:shd w:val="clear" w:color="auto" w:fill="D8B6D9" w:themeFill="accent6" w:themeFillTint="66"/>
            <w:vAlign w:val="center"/>
          </w:tcPr>
          <w:p w14:paraId="52554BA5" w14:textId="77777777" w:rsidR="00091BF3" w:rsidRPr="00F45F0C" w:rsidRDefault="00091BF3" w:rsidP="00733A2C">
            <w:pPr>
              <w:jc w:val="both"/>
              <w:rPr>
                <w:rFonts w:asciiTheme="majorHAnsi" w:hAnsiTheme="majorHAnsi"/>
                <w:sz w:val="20"/>
                <w:szCs w:val="20"/>
              </w:rPr>
            </w:pPr>
          </w:p>
        </w:tc>
        <w:tc>
          <w:tcPr>
            <w:tcW w:w="1557" w:type="dxa"/>
            <w:vAlign w:val="center"/>
          </w:tcPr>
          <w:p w14:paraId="2D43C824"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Minor</w:t>
            </w:r>
            <w:r w:rsidRPr="00F45F0C">
              <w:rPr>
                <w:rFonts w:asciiTheme="majorHAnsi" w:hAnsiTheme="majorHAnsi"/>
                <w:sz w:val="20"/>
                <w:szCs w:val="20"/>
              </w:rPr>
              <w:br/>
              <w:t>(2)</w:t>
            </w:r>
          </w:p>
        </w:tc>
        <w:tc>
          <w:tcPr>
            <w:tcW w:w="929" w:type="dxa"/>
            <w:shd w:val="clear" w:color="auto" w:fill="92D050"/>
            <w:vAlign w:val="center"/>
          </w:tcPr>
          <w:p w14:paraId="1C61E6B2"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2</w:t>
            </w:r>
          </w:p>
        </w:tc>
        <w:tc>
          <w:tcPr>
            <w:tcW w:w="921" w:type="dxa"/>
            <w:shd w:val="clear" w:color="auto" w:fill="92D050"/>
            <w:vAlign w:val="center"/>
          </w:tcPr>
          <w:p w14:paraId="72DBF76E"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4</w:t>
            </w:r>
          </w:p>
        </w:tc>
        <w:tc>
          <w:tcPr>
            <w:tcW w:w="1269" w:type="dxa"/>
            <w:shd w:val="clear" w:color="auto" w:fill="FFFF00"/>
            <w:vAlign w:val="center"/>
          </w:tcPr>
          <w:p w14:paraId="7BB01CB6"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6</w:t>
            </w:r>
          </w:p>
        </w:tc>
        <w:tc>
          <w:tcPr>
            <w:tcW w:w="1134" w:type="dxa"/>
            <w:shd w:val="clear" w:color="auto" w:fill="FFFF00"/>
            <w:vAlign w:val="center"/>
          </w:tcPr>
          <w:p w14:paraId="2E4A65BC"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8</w:t>
            </w:r>
          </w:p>
        </w:tc>
        <w:tc>
          <w:tcPr>
            <w:tcW w:w="1354" w:type="dxa"/>
            <w:shd w:val="clear" w:color="auto" w:fill="FFC000"/>
            <w:vAlign w:val="center"/>
          </w:tcPr>
          <w:p w14:paraId="772D9B42"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10</w:t>
            </w:r>
          </w:p>
        </w:tc>
      </w:tr>
      <w:tr w:rsidR="00091BF3" w:rsidRPr="00F45F0C" w14:paraId="70EF2BA6" w14:textId="77777777" w:rsidTr="00733A2C">
        <w:trPr>
          <w:trHeight w:val="685"/>
          <w:jc w:val="center"/>
        </w:trPr>
        <w:tc>
          <w:tcPr>
            <w:tcW w:w="1408" w:type="dxa"/>
            <w:vMerge/>
            <w:shd w:val="clear" w:color="auto" w:fill="D8B6D9" w:themeFill="accent6" w:themeFillTint="66"/>
            <w:vAlign w:val="center"/>
          </w:tcPr>
          <w:p w14:paraId="3CB94F2E" w14:textId="77777777" w:rsidR="00091BF3" w:rsidRPr="00F45F0C" w:rsidRDefault="00091BF3" w:rsidP="00733A2C">
            <w:pPr>
              <w:jc w:val="both"/>
              <w:rPr>
                <w:rFonts w:asciiTheme="majorHAnsi" w:hAnsiTheme="majorHAnsi"/>
                <w:sz w:val="20"/>
                <w:szCs w:val="20"/>
              </w:rPr>
            </w:pPr>
          </w:p>
        </w:tc>
        <w:tc>
          <w:tcPr>
            <w:tcW w:w="1557" w:type="dxa"/>
            <w:vAlign w:val="center"/>
          </w:tcPr>
          <w:p w14:paraId="2C1F5B99"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Insignificant</w:t>
            </w:r>
            <w:r w:rsidRPr="00F45F0C">
              <w:rPr>
                <w:rFonts w:asciiTheme="majorHAnsi" w:hAnsiTheme="majorHAnsi"/>
                <w:sz w:val="20"/>
                <w:szCs w:val="20"/>
              </w:rPr>
              <w:br/>
              <w:t>(1)</w:t>
            </w:r>
          </w:p>
        </w:tc>
        <w:tc>
          <w:tcPr>
            <w:tcW w:w="929" w:type="dxa"/>
            <w:shd w:val="clear" w:color="auto" w:fill="92D050"/>
            <w:vAlign w:val="center"/>
          </w:tcPr>
          <w:p w14:paraId="4A09C5C9"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1</w:t>
            </w:r>
          </w:p>
        </w:tc>
        <w:tc>
          <w:tcPr>
            <w:tcW w:w="921" w:type="dxa"/>
            <w:shd w:val="clear" w:color="auto" w:fill="92D050"/>
            <w:vAlign w:val="center"/>
          </w:tcPr>
          <w:p w14:paraId="73F59B9D"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2</w:t>
            </w:r>
          </w:p>
        </w:tc>
        <w:tc>
          <w:tcPr>
            <w:tcW w:w="1269" w:type="dxa"/>
            <w:shd w:val="clear" w:color="auto" w:fill="92D050"/>
            <w:vAlign w:val="center"/>
          </w:tcPr>
          <w:p w14:paraId="305FCFF2"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3</w:t>
            </w:r>
          </w:p>
        </w:tc>
        <w:tc>
          <w:tcPr>
            <w:tcW w:w="1134" w:type="dxa"/>
            <w:shd w:val="clear" w:color="auto" w:fill="92D050"/>
            <w:vAlign w:val="center"/>
          </w:tcPr>
          <w:p w14:paraId="66B93EC5"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4</w:t>
            </w:r>
          </w:p>
        </w:tc>
        <w:tc>
          <w:tcPr>
            <w:tcW w:w="1354" w:type="dxa"/>
            <w:shd w:val="clear" w:color="auto" w:fill="FFFF00"/>
            <w:vAlign w:val="center"/>
          </w:tcPr>
          <w:p w14:paraId="6BA9ECD2"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5</w:t>
            </w:r>
          </w:p>
        </w:tc>
      </w:tr>
    </w:tbl>
    <w:p w14:paraId="003D71EB" w14:textId="3CE8E381" w:rsidR="00750574" w:rsidRPr="00C55CFD" w:rsidRDefault="00254367" w:rsidP="00254367">
      <w:pPr>
        <w:pStyle w:val="Tablecaption"/>
        <w:jc w:val="center"/>
      </w:pPr>
      <w:bookmarkStart w:id="153" w:name="_Toc499908268"/>
      <w:r>
        <w:t xml:space="preserve">Risk </w:t>
      </w:r>
      <w:r w:rsidR="00C0344C">
        <w:t>Value</w:t>
      </w:r>
      <w:r>
        <w:t xml:space="preserve"> Matrix</w:t>
      </w:r>
      <w:bookmarkEnd w:id="153"/>
    </w:p>
    <w:p w14:paraId="4FC9B4D0" w14:textId="5B503BA4" w:rsidR="00DE4AEA" w:rsidRDefault="009B719A" w:rsidP="00D169D9">
      <w:pPr>
        <w:pStyle w:val="BodyText"/>
      </w:pPr>
      <w:r>
        <w:t>T</w:t>
      </w:r>
      <w:r w:rsidR="00DE4AEA">
        <w:t xml:space="preserve">he next step is to determine whether those risks are acceptable or not. </w:t>
      </w:r>
      <w:r w:rsidR="00E37F4C">
        <w:t>SIRA</w:t>
      </w:r>
      <w:r w:rsidR="00C84FEA">
        <w:t xml:space="preserve"> specifies four</w:t>
      </w:r>
      <w:r w:rsidR="00DE4AEA">
        <w:t xml:space="preserve"> colour-banded levels of risk. These are shown in</w:t>
      </w:r>
      <w:r>
        <w:t xml:space="preserve"> the table below</w:t>
      </w:r>
      <w:r w:rsidR="00DE4AEA">
        <w:t>:</w:t>
      </w:r>
    </w:p>
    <w:tbl>
      <w:tblPr>
        <w:tblStyle w:val="TableGrid"/>
        <w:tblW w:w="0" w:type="auto"/>
        <w:tblInd w:w="108" w:type="dxa"/>
        <w:tblLook w:val="04A0" w:firstRow="1" w:lastRow="0" w:firstColumn="1" w:lastColumn="0" w:noHBand="0" w:noVBand="1"/>
      </w:tblPr>
      <w:tblGrid>
        <w:gridCol w:w="1684"/>
        <w:gridCol w:w="1550"/>
        <w:gridCol w:w="6853"/>
      </w:tblGrid>
      <w:tr w:rsidR="00091BF3" w:rsidRPr="00D169D9" w14:paraId="01E186B5" w14:textId="77777777" w:rsidTr="00733A2C">
        <w:tc>
          <w:tcPr>
            <w:tcW w:w="1701" w:type="dxa"/>
            <w:shd w:val="clear" w:color="auto" w:fill="C592C6" w:themeFill="accent6" w:themeFillTint="99"/>
          </w:tcPr>
          <w:p w14:paraId="399B6831" w14:textId="4224A4F6" w:rsidR="00091BF3" w:rsidRPr="00D169D9" w:rsidRDefault="00091BF3" w:rsidP="009B719A">
            <w:pPr>
              <w:jc w:val="center"/>
              <w:rPr>
                <w:rFonts w:asciiTheme="majorHAnsi" w:hAnsiTheme="majorHAnsi"/>
                <w:b/>
                <w:sz w:val="20"/>
                <w:szCs w:val="20"/>
              </w:rPr>
            </w:pPr>
            <w:r w:rsidRPr="00D169D9">
              <w:rPr>
                <w:rFonts w:asciiTheme="majorHAnsi" w:hAnsiTheme="majorHAnsi"/>
                <w:b/>
                <w:sz w:val="20"/>
                <w:szCs w:val="20"/>
              </w:rPr>
              <w:t>Risk Value</w:t>
            </w:r>
          </w:p>
        </w:tc>
        <w:tc>
          <w:tcPr>
            <w:tcW w:w="1560" w:type="dxa"/>
            <w:shd w:val="clear" w:color="auto" w:fill="C592C6" w:themeFill="accent6" w:themeFillTint="99"/>
          </w:tcPr>
          <w:p w14:paraId="19F8FC57" w14:textId="77777777" w:rsidR="00091BF3" w:rsidRPr="00D169D9" w:rsidRDefault="00091BF3" w:rsidP="00733A2C">
            <w:pPr>
              <w:jc w:val="center"/>
              <w:rPr>
                <w:rFonts w:asciiTheme="majorHAnsi" w:hAnsiTheme="majorHAnsi"/>
                <w:b/>
                <w:sz w:val="20"/>
                <w:szCs w:val="20"/>
              </w:rPr>
            </w:pPr>
            <w:r w:rsidRPr="00D169D9">
              <w:rPr>
                <w:rFonts w:asciiTheme="majorHAnsi" w:hAnsiTheme="majorHAnsi"/>
                <w:b/>
                <w:sz w:val="20"/>
                <w:szCs w:val="20"/>
              </w:rPr>
              <w:t>Risk Category</w:t>
            </w:r>
          </w:p>
        </w:tc>
        <w:tc>
          <w:tcPr>
            <w:tcW w:w="6945" w:type="dxa"/>
            <w:shd w:val="clear" w:color="auto" w:fill="C592C6" w:themeFill="accent6" w:themeFillTint="99"/>
          </w:tcPr>
          <w:p w14:paraId="7FF55597" w14:textId="77777777" w:rsidR="00091BF3" w:rsidRPr="00D169D9" w:rsidRDefault="00091BF3" w:rsidP="00733A2C">
            <w:pPr>
              <w:jc w:val="center"/>
              <w:rPr>
                <w:rFonts w:asciiTheme="majorHAnsi" w:hAnsiTheme="majorHAnsi"/>
                <w:b/>
                <w:sz w:val="20"/>
                <w:szCs w:val="20"/>
              </w:rPr>
            </w:pPr>
            <w:r w:rsidRPr="00D169D9">
              <w:rPr>
                <w:rFonts w:asciiTheme="majorHAnsi" w:hAnsiTheme="majorHAnsi"/>
                <w:b/>
                <w:sz w:val="20"/>
                <w:szCs w:val="20"/>
              </w:rPr>
              <w:t>Action Required</w:t>
            </w:r>
          </w:p>
        </w:tc>
      </w:tr>
      <w:tr w:rsidR="00091BF3" w:rsidRPr="00D169D9" w14:paraId="37D67752" w14:textId="77777777" w:rsidTr="00733A2C">
        <w:tc>
          <w:tcPr>
            <w:tcW w:w="1701" w:type="dxa"/>
            <w:vAlign w:val="center"/>
          </w:tcPr>
          <w:p w14:paraId="43F9832E" w14:textId="77777777" w:rsidR="00091BF3" w:rsidRPr="00D169D9" w:rsidRDefault="00091BF3" w:rsidP="00733A2C">
            <w:pPr>
              <w:jc w:val="center"/>
              <w:rPr>
                <w:rFonts w:asciiTheme="majorHAnsi" w:hAnsiTheme="majorHAnsi"/>
                <w:sz w:val="20"/>
                <w:szCs w:val="20"/>
              </w:rPr>
            </w:pPr>
            <w:r w:rsidRPr="00D169D9">
              <w:rPr>
                <w:rFonts w:asciiTheme="majorHAnsi" w:hAnsiTheme="majorHAnsi"/>
                <w:sz w:val="20"/>
                <w:szCs w:val="20"/>
              </w:rPr>
              <w:t>1 – 4</w:t>
            </w:r>
          </w:p>
        </w:tc>
        <w:tc>
          <w:tcPr>
            <w:tcW w:w="1560" w:type="dxa"/>
            <w:shd w:val="clear" w:color="auto" w:fill="92D050"/>
            <w:vAlign w:val="center"/>
          </w:tcPr>
          <w:p w14:paraId="562A42BF" w14:textId="77777777" w:rsidR="00091BF3" w:rsidRPr="00D169D9" w:rsidRDefault="00091BF3" w:rsidP="00733A2C">
            <w:pPr>
              <w:jc w:val="center"/>
              <w:rPr>
                <w:rFonts w:asciiTheme="majorHAnsi" w:hAnsiTheme="majorHAnsi"/>
                <w:sz w:val="20"/>
                <w:szCs w:val="20"/>
              </w:rPr>
            </w:pPr>
            <w:r w:rsidRPr="00D169D9">
              <w:rPr>
                <w:rFonts w:asciiTheme="majorHAnsi" w:hAnsiTheme="majorHAnsi"/>
                <w:sz w:val="20"/>
                <w:szCs w:val="20"/>
              </w:rPr>
              <w:t>Green</w:t>
            </w:r>
          </w:p>
        </w:tc>
        <w:tc>
          <w:tcPr>
            <w:tcW w:w="6945" w:type="dxa"/>
          </w:tcPr>
          <w:p w14:paraId="2E4F6B5C" w14:textId="77777777" w:rsidR="00091BF3" w:rsidRPr="00D169D9" w:rsidRDefault="00091BF3" w:rsidP="00733A2C">
            <w:pPr>
              <w:jc w:val="both"/>
              <w:rPr>
                <w:rFonts w:asciiTheme="majorHAnsi" w:hAnsiTheme="majorHAnsi"/>
                <w:sz w:val="20"/>
                <w:szCs w:val="20"/>
              </w:rPr>
            </w:pPr>
            <w:r w:rsidRPr="00D169D9">
              <w:rPr>
                <w:rFonts w:asciiTheme="majorHAnsi" w:hAnsiTheme="majorHAnsi"/>
                <w:sz w:val="20"/>
                <w:szCs w:val="20"/>
              </w:rPr>
              <w:t>Low risk not requiring additional risk control options unless they can be implemented at low cost in terms of time, money and effort.</w:t>
            </w:r>
          </w:p>
        </w:tc>
      </w:tr>
      <w:tr w:rsidR="00091BF3" w:rsidRPr="00D169D9" w14:paraId="6F02C885" w14:textId="77777777" w:rsidTr="00733A2C">
        <w:tc>
          <w:tcPr>
            <w:tcW w:w="1701" w:type="dxa"/>
            <w:vAlign w:val="center"/>
          </w:tcPr>
          <w:p w14:paraId="39AC68E5" w14:textId="77777777" w:rsidR="00091BF3" w:rsidRPr="00D169D9" w:rsidRDefault="00091BF3" w:rsidP="00733A2C">
            <w:pPr>
              <w:jc w:val="center"/>
              <w:rPr>
                <w:rFonts w:asciiTheme="majorHAnsi" w:hAnsiTheme="majorHAnsi"/>
                <w:sz w:val="20"/>
                <w:szCs w:val="20"/>
              </w:rPr>
            </w:pPr>
            <w:r w:rsidRPr="00D169D9">
              <w:rPr>
                <w:rFonts w:asciiTheme="majorHAnsi" w:hAnsiTheme="majorHAnsi"/>
                <w:sz w:val="20"/>
                <w:szCs w:val="20"/>
              </w:rPr>
              <w:t>5 – 8</w:t>
            </w:r>
          </w:p>
        </w:tc>
        <w:tc>
          <w:tcPr>
            <w:tcW w:w="1560" w:type="dxa"/>
            <w:shd w:val="clear" w:color="auto" w:fill="FFFF00"/>
            <w:vAlign w:val="center"/>
          </w:tcPr>
          <w:p w14:paraId="2640E672" w14:textId="77777777" w:rsidR="00091BF3" w:rsidRPr="00D169D9" w:rsidRDefault="00091BF3" w:rsidP="00733A2C">
            <w:pPr>
              <w:jc w:val="center"/>
              <w:rPr>
                <w:rFonts w:asciiTheme="majorHAnsi" w:hAnsiTheme="majorHAnsi"/>
                <w:sz w:val="20"/>
                <w:szCs w:val="20"/>
              </w:rPr>
            </w:pPr>
            <w:r w:rsidRPr="00D169D9">
              <w:rPr>
                <w:rFonts w:asciiTheme="majorHAnsi" w:hAnsiTheme="majorHAnsi"/>
                <w:sz w:val="20"/>
                <w:szCs w:val="20"/>
              </w:rPr>
              <w:t>Yellow</w:t>
            </w:r>
          </w:p>
        </w:tc>
        <w:tc>
          <w:tcPr>
            <w:tcW w:w="6945" w:type="dxa"/>
          </w:tcPr>
          <w:p w14:paraId="22D5614F" w14:textId="77777777" w:rsidR="00091BF3" w:rsidRPr="00D169D9" w:rsidRDefault="00091BF3" w:rsidP="00733A2C">
            <w:pPr>
              <w:jc w:val="both"/>
              <w:rPr>
                <w:rFonts w:asciiTheme="majorHAnsi" w:hAnsiTheme="majorHAnsi"/>
                <w:sz w:val="20"/>
                <w:szCs w:val="20"/>
              </w:rPr>
            </w:pPr>
            <w:r w:rsidRPr="00D169D9">
              <w:rPr>
                <w:rFonts w:asciiTheme="majorHAnsi" w:hAnsiTheme="majorHAnsi"/>
                <w:sz w:val="20"/>
                <w:szCs w:val="20"/>
              </w:rPr>
              <w:t xml:space="preserve">Moderate risk which must be reduced to the </w:t>
            </w:r>
            <w:r w:rsidRPr="00D169D9">
              <w:rPr>
                <w:rFonts w:asciiTheme="majorHAnsi" w:hAnsiTheme="majorHAnsi"/>
                <w:i/>
                <w:sz w:val="20"/>
                <w:szCs w:val="20"/>
              </w:rPr>
              <w:t>“as low as reasonably practicable”</w:t>
            </w:r>
            <w:r w:rsidRPr="00D169D9">
              <w:rPr>
                <w:rFonts w:asciiTheme="majorHAnsi" w:hAnsiTheme="majorHAnsi"/>
                <w:sz w:val="20"/>
                <w:szCs w:val="20"/>
              </w:rPr>
              <w:t xml:space="preserve"> (ALARP) level by the implementation of additional control options which are likely to require additional funding.</w:t>
            </w:r>
          </w:p>
        </w:tc>
      </w:tr>
      <w:tr w:rsidR="00091BF3" w:rsidRPr="00D169D9" w14:paraId="0B2B2A15" w14:textId="77777777" w:rsidTr="00733A2C">
        <w:tc>
          <w:tcPr>
            <w:tcW w:w="1701" w:type="dxa"/>
            <w:vAlign w:val="center"/>
          </w:tcPr>
          <w:p w14:paraId="58D398B1" w14:textId="77777777" w:rsidR="00091BF3" w:rsidRPr="00D169D9" w:rsidRDefault="00091BF3" w:rsidP="00733A2C">
            <w:pPr>
              <w:jc w:val="center"/>
              <w:rPr>
                <w:rFonts w:asciiTheme="majorHAnsi" w:hAnsiTheme="majorHAnsi"/>
                <w:sz w:val="20"/>
                <w:szCs w:val="20"/>
              </w:rPr>
            </w:pPr>
            <w:r w:rsidRPr="00D169D9">
              <w:rPr>
                <w:rFonts w:asciiTheme="majorHAnsi" w:hAnsiTheme="majorHAnsi"/>
                <w:sz w:val="20"/>
                <w:szCs w:val="20"/>
              </w:rPr>
              <w:t xml:space="preserve">9-12 </w:t>
            </w:r>
          </w:p>
        </w:tc>
        <w:tc>
          <w:tcPr>
            <w:tcW w:w="1560" w:type="dxa"/>
            <w:shd w:val="clear" w:color="auto" w:fill="FFC000"/>
            <w:vAlign w:val="center"/>
          </w:tcPr>
          <w:p w14:paraId="48959A3D" w14:textId="77777777" w:rsidR="00091BF3" w:rsidRPr="00D169D9" w:rsidRDefault="00091BF3" w:rsidP="00733A2C">
            <w:pPr>
              <w:jc w:val="center"/>
              <w:rPr>
                <w:rFonts w:asciiTheme="majorHAnsi" w:hAnsiTheme="majorHAnsi"/>
                <w:sz w:val="20"/>
                <w:szCs w:val="20"/>
              </w:rPr>
            </w:pPr>
            <w:r w:rsidRPr="00D169D9">
              <w:rPr>
                <w:rFonts w:asciiTheme="majorHAnsi" w:hAnsiTheme="majorHAnsi"/>
                <w:sz w:val="20"/>
                <w:szCs w:val="20"/>
              </w:rPr>
              <w:t>Amber</w:t>
            </w:r>
          </w:p>
        </w:tc>
        <w:tc>
          <w:tcPr>
            <w:tcW w:w="6945" w:type="dxa"/>
          </w:tcPr>
          <w:p w14:paraId="2E4AEB21" w14:textId="77777777" w:rsidR="00091BF3" w:rsidRPr="00D169D9" w:rsidRDefault="00091BF3" w:rsidP="00733A2C">
            <w:pPr>
              <w:jc w:val="both"/>
              <w:rPr>
                <w:rFonts w:asciiTheme="majorHAnsi" w:hAnsiTheme="majorHAnsi"/>
                <w:sz w:val="20"/>
                <w:szCs w:val="20"/>
              </w:rPr>
            </w:pPr>
            <w:r w:rsidRPr="00D169D9">
              <w:rPr>
                <w:rFonts w:asciiTheme="majorHAnsi" w:hAnsiTheme="majorHAnsi"/>
                <w:sz w:val="20"/>
                <w:szCs w:val="20"/>
              </w:rPr>
              <w:t xml:space="preserve">High risk for which substantial and urgent efforts must be made to reduce it to “ALARP” levels within a defined time period. Significant funding is likely to be required and services may need to be suspended or restricted until risk control options have been actioned. </w:t>
            </w:r>
          </w:p>
        </w:tc>
      </w:tr>
      <w:tr w:rsidR="00091BF3" w:rsidRPr="00D169D9" w14:paraId="7F052815" w14:textId="77777777" w:rsidTr="00733A2C">
        <w:tc>
          <w:tcPr>
            <w:tcW w:w="1701" w:type="dxa"/>
            <w:vAlign w:val="center"/>
          </w:tcPr>
          <w:p w14:paraId="11FA19FC" w14:textId="77777777" w:rsidR="00091BF3" w:rsidRPr="00D169D9" w:rsidRDefault="00091BF3" w:rsidP="00733A2C">
            <w:pPr>
              <w:jc w:val="center"/>
              <w:rPr>
                <w:rFonts w:asciiTheme="majorHAnsi" w:hAnsiTheme="majorHAnsi"/>
                <w:sz w:val="20"/>
                <w:szCs w:val="20"/>
              </w:rPr>
            </w:pPr>
            <w:r w:rsidRPr="00D169D9">
              <w:rPr>
                <w:rFonts w:asciiTheme="majorHAnsi" w:hAnsiTheme="majorHAnsi"/>
                <w:sz w:val="20"/>
                <w:szCs w:val="20"/>
              </w:rPr>
              <w:t>15-25</w:t>
            </w:r>
          </w:p>
        </w:tc>
        <w:tc>
          <w:tcPr>
            <w:tcW w:w="1560" w:type="dxa"/>
            <w:shd w:val="clear" w:color="auto" w:fill="FF0000"/>
            <w:vAlign w:val="center"/>
          </w:tcPr>
          <w:p w14:paraId="42C38E6C" w14:textId="77777777" w:rsidR="00091BF3" w:rsidRPr="00D169D9" w:rsidRDefault="00091BF3" w:rsidP="00733A2C">
            <w:pPr>
              <w:jc w:val="center"/>
              <w:rPr>
                <w:rFonts w:asciiTheme="majorHAnsi" w:hAnsiTheme="majorHAnsi"/>
                <w:sz w:val="20"/>
                <w:szCs w:val="20"/>
              </w:rPr>
            </w:pPr>
            <w:r w:rsidRPr="00D169D9">
              <w:rPr>
                <w:rFonts w:asciiTheme="majorHAnsi" w:hAnsiTheme="majorHAnsi"/>
                <w:sz w:val="20"/>
                <w:szCs w:val="20"/>
              </w:rPr>
              <w:t>Red</w:t>
            </w:r>
          </w:p>
        </w:tc>
        <w:tc>
          <w:tcPr>
            <w:tcW w:w="6945" w:type="dxa"/>
          </w:tcPr>
          <w:p w14:paraId="633B8FB6" w14:textId="015FC714" w:rsidR="00091BF3" w:rsidRPr="00D169D9" w:rsidRDefault="00091BF3" w:rsidP="009B719A">
            <w:pPr>
              <w:jc w:val="both"/>
              <w:rPr>
                <w:rFonts w:asciiTheme="majorHAnsi" w:hAnsiTheme="majorHAnsi"/>
                <w:sz w:val="20"/>
                <w:szCs w:val="20"/>
              </w:rPr>
            </w:pPr>
            <w:r w:rsidRPr="00D169D9">
              <w:rPr>
                <w:rFonts w:asciiTheme="majorHAnsi" w:hAnsiTheme="majorHAnsi"/>
                <w:sz w:val="20"/>
                <w:szCs w:val="20"/>
              </w:rPr>
              <w:t xml:space="preserve">Very high and unacceptable risk for which substantial and immediate improvements are necessary. Major funding </w:t>
            </w:r>
            <w:r w:rsidR="009B719A" w:rsidRPr="00D169D9">
              <w:rPr>
                <w:rFonts w:asciiTheme="majorHAnsi" w:hAnsiTheme="majorHAnsi"/>
                <w:sz w:val="20"/>
                <w:szCs w:val="20"/>
              </w:rPr>
              <w:t>may</w:t>
            </w:r>
            <w:r w:rsidRPr="00D169D9">
              <w:rPr>
                <w:rFonts w:asciiTheme="majorHAnsi" w:hAnsiTheme="majorHAnsi"/>
                <w:sz w:val="20"/>
                <w:szCs w:val="20"/>
              </w:rPr>
              <w:t xml:space="preserve"> be required and ports and waterways are likely to be forced to close until the risk has been reduced to an acceptable level.</w:t>
            </w:r>
          </w:p>
        </w:tc>
      </w:tr>
    </w:tbl>
    <w:p w14:paraId="6F041E69" w14:textId="0D9E1730" w:rsidR="00DE4AEA" w:rsidRPr="00DE4AEA" w:rsidRDefault="00DE4AEA" w:rsidP="00DE4AEA">
      <w:pPr>
        <w:pStyle w:val="Tablecaption"/>
        <w:jc w:val="center"/>
      </w:pPr>
      <w:bookmarkStart w:id="154" w:name="_Toc499908269"/>
      <w:r>
        <w:t>Action Required for Risk Categories</w:t>
      </w:r>
      <w:bookmarkEnd w:id="154"/>
    </w:p>
    <w:p w14:paraId="63771DCE" w14:textId="67440E8F" w:rsidR="00DE4AEA" w:rsidRDefault="00DD1F00" w:rsidP="00A05463">
      <w:pPr>
        <w:pStyle w:val="Heading2"/>
      </w:pPr>
      <w:bookmarkStart w:id="155" w:name="_Toc499907911"/>
      <w:r>
        <w:t>RISK CONTROL OPTIONS</w:t>
      </w:r>
      <w:bookmarkEnd w:id="155"/>
    </w:p>
    <w:p w14:paraId="10251814" w14:textId="77777777" w:rsidR="00C779EC" w:rsidRPr="00C779EC" w:rsidRDefault="00C779EC" w:rsidP="00C779EC">
      <w:pPr>
        <w:pStyle w:val="Heading2separationline"/>
      </w:pPr>
    </w:p>
    <w:p w14:paraId="6E3F254F" w14:textId="096BB03D" w:rsidR="00F1482A" w:rsidRDefault="00F1482A" w:rsidP="00C779EC">
      <w:pPr>
        <w:pStyle w:val="BodyText"/>
        <w:rPr>
          <w:ins w:id="156" w:author="Jakob Bang" w:date="2019-04-03T11:38:00Z"/>
        </w:rPr>
      </w:pPr>
      <w:ins w:id="157" w:author="Jakob Bang" w:date="2019-04-03T11:38:00Z">
        <w:r>
          <w:t>Existing risk control measures</w:t>
        </w:r>
      </w:ins>
      <w:ins w:id="158" w:author="Jakob Bang" w:date="2019-04-03T11:39:00Z">
        <w:r>
          <w:t xml:space="preserve">. </w:t>
        </w:r>
      </w:ins>
    </w:p>
    <w:p w14:paraId="71459EF1" w14:textId="11AEB84F" w:rsidR="00F1482A" w:rsidRDefault="00F1482A" w:rsidP="00C779EC">
      <w:pPr>
        <w:pStyle w:val="BodyText"/>
        <w:rPr>
          <w:ins w:id="159" w:author="Jakob Bang" w:date="2019-04-03T11:38:00Z"/>
        </w:rPr>
      </w:pPr>
      <w:ins w:id="160" w:author="Jakob Bang" w:date="2019-04-03T11:39:00Z">
        <w:r>
          <w:t>Additional</w:t>
        </w:r>
      </w:ins>
      <w:ins w:id="161" w:author="Jakob Bang" w:date="2019-04-03T11:38:00Z">
        <w:r>
          <w:t xml:space="preserve"> risk control measures</w:t>
        </w:r>
      </w:ins>
    </w:p>
    <w:p w14:paraId="24EE1B7D" w14:textId="698D5693" w:rsidR="00F81A49" w:rsidRDefault="00F81A49" w:rsidP="00C779EC">
      <w:pPr>
        <w:pStyle w:val="BodyText"/>
      </w:pPr>
      <w:r w:rsidRPr="00F81A49">
        <w:lastRenderedPageBreak/>
        <w:t xml:space="preserve">The objective </w:t>
      </w:r>
      <w:r w:rsidR="009B719A">
        <w:t xml:space="preserve">of the assessment </w:t>
      </w:r>
      <w:r w:rsidRPr="00F81A49">
        <w:t xml:space="preserve">is to identify risk </w:t>
      </w:r>
      <w:r w:rsidR="009B719A">
        <w:t>mitigation</w:t>
      </w:r>
      <w:r w:rsidRPr="00F81A49">
        <w:t xml:space="preserve"> options</w:t>
      </w:r>
      <w:r w:rsidR="00431B16">
        <w:t xml:space="preserve"> </w:t>
      </w:r>
      <w:r w:rsidRPr="00F81A49">
        <w:t xml:space="preserve">for each </w:t>
      </w:r>
      <w:r w:rsidR="006B6BB1">
        <w:t>undesirable incident</w:t>
      </w:r>
      <w:r w:rsidRPr="00F81A49">
        <w:t xml:space="preserve"> that would, if implemented, reduce th</w:t>
      </w:r>
      <w:r w:rsidR="00971837">
        <w:t>e</w:t>
      </w:r>
      <w:r w:rsidRPr="00F81A49">
        <w:t xml:space="preserve"> risk to an acceptable level.</w:t>
      </w:r>
      <w:r w:rsidR="00431B16">
        <w:t xml:space="preserve"> These may includ</w:t>
      </w:r>
      <w:r w:rsidRPr="00C55CFD">
        <w:t>e:</w:t>
      </w:r>
    </w:p>
    <w:p w14:paraId="5DA14CF2" w14:textId="4F65541E" w:rsidR="00F81A49" w:rsidRPr="00C55CFD" w:rsidRDefault="00287032" w:rsidP="00C779EC">
      <w:pPr>
        <w:numPr>
          <w:ilvl w:val="0"/>
          <w:numId w:val="26"/>
        </w:numPr>
        <w:tabs>
          <w:tab w:val="clear" w:pos="360"/>
          <w:tab w:val="num" w:pos="567"/>
        </w:tabs>
        <w:spacing w:line="240" w:lineRule="auto"/>
        <w:ind w:left="567" w:hanging="425"/>
        <w:jc w:val="both"/>
        <w:rPr>
          <w:sz w:val="22"/>
        </w:rPr>
      </w:pPr>
      <w:r>
        <w:rPr>
          <w:sz w:val="22"/>
        </w:rPr>
        <w:t>i</w:t>
      </w:r>
      <w:r w:rsidR="00F81A49" w:rsidRPr="00C55CFD">
        <w:rPr>
          <w:sz w:val="22"/>
        </w:rPr>
        <w:t>mproved co-ordination and planning</w:t>
      </w:r>
      <w:r>
        <w:rPr>
          <w:sz w:val="22"/>
        </w:rPr>
        <w:t>,</w:t>
      </w:r>
    </w:p>
    <w:p w14:paraId="1011C525" w14:textId="2AB33790" w:rsidR="00F81A49" w:rsidRPr="00C55CFD" w:rsidRDefault="00287032" w:rsidP="00C779EC">
      <w:pPr>
        <w:numPr>
          <w:ilvl w:val="0"/>
          <w:numId w:val="26"/>
        </w:numPr>
        <w:tabs>
          <w:tab w:val="clear" w:pos="360"/>
          <w:tab w:val="num" w:pos="567"/>
        </w:tabs>
        <w:spacing w:line="240" w:lineRule="auto"/>
        <w:ind w:left="567" w:hanging="425"/>
        <w:jc w:val="both"/>
        <w:rPr>
          <w:sz w:val="22"/>
        </w:rPr>
      </w:pPr>
      <w:r>
        <w:rPr>
          <w:sz w:val="22"/>
        </w:rPr>
        <w:t>a</w:t>
      </w:r>
      <w:r w:rsidR="00F81A49" w:rsidRPr="00C55CFD">
        <w:rPr>
          <w:sz w:val="22"/>
        </w:rPr>
        <w:t>dditional training and education</w:t>
      </w:r>
      <w:r>
        <w:rPr>
          <w:sz w:val="22"/>
        </w:rPr>
        <w:t>,</w:t>
      </w:r>
    </w:p>
    <w:p w14:paraId="14C4DF21" w14:textId="6796169B" w:rsidR="00F81A49" w:rsidRPr="00C55CFD" w:rsidRDefault="00287032" w:rsidP="00C779EC">
      <w:pPr>
        <w:numPr>
          <w:ilvl w:val="0"/>
          <w:numId w:val="26"/>
        </w:numPr>
        <w:tabs>
          <w:tab w:val="clear" w:pos="360"/>
          <w:tab w:val="num" w:pos="567"/>
        </w:tabs>
        <w:spacing w:line="240" w:lineRule="auto"/>
        <w:ind w:left="567" w:hanging="425"/>
        <w:jc w:val="both"/>
        <w:rPr>
          <w:sz w:val="22"/>
        </w:rPr>
      </w:pPr>
      <w:r>
        <w:rPr>
          <w:sz w:val="22"/>
        </w:rPr>
        <w:t>n</w:t>
      </w:r>
      <w:r w:rsidR="00431B16">
        <w:rPr>
          <w:sz w:val="22"/>
        </w:rPr>
        <w:t>ew or e</w:t>
      </w:r>
      <w:r w:rsidR="00F81A49" w:rsidRPr="00C55CFD">
        <w:rPr>
          <w:sz w:val="22"/>
        </w:rPr>
        <w:t xml:space="preserve">nforcement of </w:t>
      </w:r>
      <w:r w:rsidR="00431B16">
        <w:rPr>
          <w:sz w:val="22"/>
        </w:rPr>
        <w:t xml:space="preserve">existing </w:t>
      </w:r>
      <w:r w:rsidR="00F81A49" w:rsidRPr="00C55CFD">
        <w:rPr>
          <w:sz w:val="22"/>
        </w:rPr>
        <w:t>rules and procedures</w:t>
      </w:r>
      <w:r>
        <w:rPr>
          <w:sz w:val="22"/>
        </w:rPr>
        <w:t>,</w:t>
      </w:r>
    </w:p>
    <w:p w14:paraId="5FB0C1CA" w14:textId="29495FBA" w:rsidR="00F81A49" w:rsidRDefault="00287032" w:rsidP="00C779EC">
      <w:pPr>
        <w:numPr>
          <w:ilvl w:val="0"/>
          <w:numId w:val="26"/>
        </w:numPr>
        <w:tabs>
          <w:tab w:val="clear" w:pos="360"/>
          <w:tab w:val="num" w:pos="567"/>
        </w:tabs>
        <w:spacing w:line="240" w:lineRule="auto"/>
        <w:ind w:left="567" w:hanging="425"/>
        <w:jc w:val="both"/>
        <w:rPr>
          <w:sz w:val="22"/>
        </w:rPr>
      </w:pPr>
      <w:r>
        <w:rPr>
          <w:sz w:val="22"/>
        </w:rPr>
        <w:t>i</w:t>
      </w:r>
      <w:r w:rsidR="00F81A49" w:rsidRPr="00C55CFD">
        <w:rPr>
          <w:sz w:val="22"/>
        </w:rPr>
        <w:t xml:space="preserve">mproved </w:t>
      </w:r>
      <w:r w:rsidR="00431B16">
        <w:rPr>
          <w:sz w:val="22"/>
        </w:rPr>
        <w:t xml:space="preserve">charted </w:t>
      </w:r>
      <w:r w:rsidR="00F81A49" w:rsidRPr="00C55CFD">
        <w:rPr>
          <w:sz w:val="22"/>
        </w:rPr>
        <w:t>hydrographica</w:t>
      </w:r>
      <w:r w:rsidR="00431B16">
        <w:rPr>
          <w:sz w:val="22"/>
        </w:rPr>
        <w:t>l, meteorological and general navigation information</w:t>
      </w:r>
      <w:r>
        <w:rPr>
          <w:sz w:val="22"/>
        </w:rPr>
        <w:t>,</w:t>
      </w:r>
    </w:p>
    <w:p w14:paraId="1B074331" w14:textId="0FA636E0" w:rsidR="00F81A49" w:rsidRDefault="00287032" w:rsidP="00C779EC">
      <w:pPr>
        <w:numPr>
          <w:ilvl w:val="0"/>
          <w:numId w:val="26"/>
        </w:numPr>
        <w:tabs>
          <w:tab w:val="clear" w:pos="360"/>
          <w:tab w:val="num" w:pos="567"/>
        </w:tabs>
        <w:spacing w:line="240" w:lineRule="auto"/>
        <w:ind w:left="567" w:hanging="425"/>
        <w:jc w:val="both"/>
        <w:rPr>
          <w:sz w:val="22"/>
        </w:rPr>
      </w:pPr>
      <w:r>
        <w:rPr>
          <w:sz w:val="22"/>
        </w:rPr>
        <w:t>e</w:t>
      </w:r>
      <w:r w:rsidR="00F81A49" w:rsidRPr="00C55CFD">
        <w:rPr>
          <w:sz w:val="22"/>
        </w:rPr>
        <w:t>nhanced aids to navigation service provision</w:t>
      </w:r>
      <w:r>
        <w:rPr>
          <w:sz w:val="22"/>
        </w:rPr>
        <w:t>,</w:t>
      </w:r>
    </w:p>
    <w:p w14:paraId="00A97C5B" w14:textId="25969155" w:rsidR="00F81A49" w:rsidRPr="00C55CFD" w:rsidRDefault="00287032" w:rsidP="00C779EC">
      <w:pPr>
        <w:numPr>
          <w:ilvl w:val="0"/>
          <w:numId w:val="26"/>
        </w:numPr>
        <w:tabs>
          <w:tab w:val="clear" w:pos="360"/>
          <w:tab w:val="num" w:pos="567"/>
        </w:tabs>
        <w:spacing w:line="240" w:lineRule="auto"/>
        <w:ind w:left="567" w:hanging="425"/>
        <w:jc w:val="both"/>
        <w:rPr>
          <w:sz w:val="22"/>
        </w:rPr>
      </w:pPr>
      <w:r>
        <w:rPr>
          <w:sz w:val="22"/>
        </w:rPr>
        <w:t>i</w:t>
      </w:r>
      <w:r w:rsidR="00F81A49">
        <w:rPr>
          <w:sz w:val="22"/>
        </w:rPr>
        <w:t>mproved radio communications</w:t>
      </w:r>
      <w:r>
        <w:rPr>
          <w:sz w:val="22"/>
        </w:rPr>
        <w:t>,</w:t>
      </w:r>
    </w:p>
    <w:p w14:paraId="01146277" w14:textId="29C9347D" w:rsidR="00F81A49" w:rsidRPr="00C55CFD" w:rsidRDefault="00287032" w:rsidP="00C779EC">
      <w:pPr>
        <w:numPr>
          <w:ilvl w:val="0"/>
          <w:numId w:val="26"/>
        </w:numPr>
        <w:tabs>
          <w:tab w:val="clear" w:pos="360"/>
          <w:tab w:val="num" w:pos="567"/>
        </w:tabs>
        <w:spacing w:line="240" w:lineRule="auto"/>
        <w:ind w:left="567" w:hanging="425"/>
        <w:jc w:val="both"/>
        <w:rPr>
          <w:sz w:val="22"/>
        </w:rPr>
      </w:pPr>
      <w:r>
        <w:rPr>
          <w:sz w:val="22"/>
        </w:rPr>
        <w:t>a</w:t>
      </w:r>
      <w:r w:rsidR="00F81A49" w:rsidRPr="00C55CFD">
        <w:rPr>
          <w:sz w:val="22"/>
        </w:rPr>
        <w:t xml:space="preserve">ctive traffic management </w:t>
      </w:r>
      <w:r w:rsidR="00F81A49">
        <w:rPr>
          <w:sz w:val="22"/>
        </w:rPr>
        <w:t>such as Vessel Traffic Services</w:t>
      </w:r>
      <w:r>
        <w:rPr>
          <w:sz w:val="22"/>
        </w:rPr>
        <w:t>,</w:t>
      </w:r>
    </w:p>
    <w:p w14:paraId="06121393" w14:textId="2EDBBC2C" w:rsidR="00F81A49" w:rsidRDefault="00287032" w:rsidP="00C779EC">
      <w:pPr>
        <w:numPr>
          <w:ilvl w:val="0"/>
          <w:numId w:val="26"/>
        </w:numPr>
        <w:tabs>
          <w:tab w:val="clear" w:pos="360"/>
          <w:tab w:val="num" w:pos="567"/>
        </w:tabs>
        <w:spacing w:line="240" w:lineRule="auto"/>
        <w:ind w:left="567" w:hanging="425"/>
        <w:jc w:val="both"/>
        <w:rPr>
          <w:sz w:val="22"/>
        </w:rPr>
      </w:pPr>
      <w:r>
        <w:rPr>
          <w:sz w:val="22"/>
        </w:rPr>
        <w:t>c</w:t>
      </w:r>
      <w:r w:rsidR="00F81A49" w:rsidRPr="00C55CFD">
        <w:rPr>
          <w:sz w:val="22"/>
        </w:rPr>
        <w:t>hanges to the waterway</w:t>
      </w:r>
      <w:r>
        <w:rPr>
          <w:sz w:val="22"/>
        </w:rPr>
        <w:t>,</w:t>
      </w:r>
    </w:p>
    <w:p w14:paraId="70275725" w14:textId="4B101C1F" w:rsidR="00431B16" w:rsidRDefault="00287032" w:rsidP="00C779EC">
      <w:pPr>
        <w:numPr>
          <w:ilvl w:val="0"/>
          <w:numId w:val="26"/>
        </w:numPr>
        <w:tabs>
          <w:tab w:val="clear" w:pos="360"/>
          <w:tab w:val="num" w:pos="567"/>
        </w:tabs>
        <w:spacing w:line="240" w:lineRule="auto"/>
        <w:ind w:left="567" w:hanging="425"/>
        <w:jc w:val="both"/>
        <w:rPr>
          <w:sz w:val="22"/>
        </w:rPr>
      </w:pPr>
      <w:r>
        <w:rPr>
          <w:sz w:val="22"/>
        </w:rPr>
        <w:t>i</w:t>
      </w:r>
      <w:r w:rsidR="00431B16">
        <w:rPr>
          <w:sz w:val="22"/>
        </w:rPr>
        <w:t>mproved decision support systems</w:t>
      </w:r>
      <w:r>
        <w:rPr>
          <w:sz w:val="22"/>
        </w:rPr>
        <w:t>,</w:t>
      </w:r>
    </w:p>
    <w:p w14:paraId="309F17B8" w14:textId="79568194" w:rsidR="00431B16" w:rsidRDefault="00287032" w:rsidP="00C779EC">
      <w:pPr>
        <w:numPr>
          <w:ilvl w:val="0"/>
          <w:numId w:val="26"/>
        </w:numPr>
        <w:tabs>
          <w:tab w:val="clear" w:pos="360"/>
          <w:tab w:val="num" w:pos="567"/>
        </w:tabs>
        <w:spacing w:after="120" w:line="240" w:lineRule="auto"/>
        <w:ind w:left="567" w:hanging="425"/>
        <w:jc w:val="both"/>
        <w:rPr>
          <w:sz w:val="22"/>
        </w:rPr>
      </w:pPr>
      <w:r>
        <w:rPr>
          <w:sz w:val="22"/>
        </w:rPr>
        <w:t>p</w:t>
      </w:r>
      <w:r w:rsidR="00431B16">
        <w:rPr>
          <w:sz w:val="22"/>
        </w:rPr>
        <w:t>ilotage requirements</w:t>
      </w:r>
      <w:r>
        <w:rPr>
          <w:sz w:val="22"/>
        </w:rPr>
        <w:t>.</w:t>
      </w:r>
    </w:p>
    <w:p w14:paraId="1C24DDB6" w14:textId="605CD7D4" w:rsidR="00C05A4F" w:rsidRDefault="00C05A4F" w:rsidP="00C779EC">
      <w:pPr>
        <w:pStyle w:val="BodyText"/>
      </w:pPr>
      <w:r>
        <w:t>Due to the nature of the process, t</w:t>
      </w:r>
      <w:r w:rsidR="00431B16">
        <w:t>he</w:t>
      </w:r>
      <w:r>
        <w:t xml:space="preserve"> outcome of the risk assessment i</w:t>
      </w:r>
      <w:r w:rsidR="00431B16">
        <w:t xml:space="preserve">s </w:t>
      </w:r>
      <w:r w:rsidR="009B719A">
        <w:t>qualitative/</w:t>
      </w:r>
      <w:r w:rsidR="00431B16">
        <w:t xml:space="preserve">subjective, but the aim is to reach consensus on each risk control option so that the necessary arguments can be put forward to </w:t>
      </w:r>
      <w:r>
        <w:t>ensure the most appropriate measures are considered and possible funding addressed.</w:t>
      </w:r>
    </w:p>
    <w:p w14:paraId="0272AD90" w14:textId="217C41D7" w:rsidR="009704DF" w:rsidRDefault="009704DF" w:rsidP="00C779EC">
      <w:pPr>
        <w:pStyle w:val="BodyText"/>
      </w:pPr>
      <w:r>
        <w:t>The resulting recommended risk mitigation options should be prioritized</w:t>
      </w:r>
      <w:r w:rsidR="009B719A">
        <w:t xml:space="preserve"> to facilitate decision making</w:t>
      </w:r>
      <w:r>
        <w:t>.</w:t>
      </w:r>
    </w:p>
    <w:p w14:paraId="7EF8E28C" w14:textId="300CDEE4" w:rsidR="00242300" w:rsidRDefault="007375AA" w:rsidP="00A05463">
      <w:pPr>
        <w:pStyle w:val="Heading2"/>
      </w:pPr>
      <w:bookmarkStart w:id="162" w:name="_Toc499907912"/>
      <w:r>
        <w:t>C</w:t>
      </w:r>
      <w:r w:rsidRPr="004B7492">
        <w:t>ompleting the Risk Matrix</w:t>
      </w:r>
      <w:bookmarkEnd w:id="162"/>
    </w:p>
    <w:p w14:paraId="52F33620" w14:textId="77777777" w:rsidR="003C0AA6" w:rsidRPr="003C0AA6" w:rsidRDefault="003C0AA6" w:rsidP="003C0AA6">
      <w:pPr>
        <w:pStyle w:val="Heading2separationline"/>
      </w:pPr>
    </w:p>
    <w:p w14:paraId="69582697" w14:textId="0F593DAC" w:rsidR="00C05A4F" w:rsidRPr="003C0AA6" w:rsidRDefault="00D51356" w:rsidP="003C0AA6">
      <w:pPr>
        <w:pStyle w:val="BodyText"/>
      </w:pPr>
      <w:r w:rsidRPr="003C0AA6">
        <w:t xml:space="preserve">The risk assessment itself takes the form of a </w:t>
      </w:r>
      <w:r w:rsidR="009B719A" w:rsidRPr="003C0AA6">
        <w:t>matrix</w:t>
      </w:r>
      <w:r w:rsidR="00C05A4F" w:rsidRPr="003C0AA6">
        <w:t xml:space="preserve"> listing all scenarios, providing a quantification of the risk and considerations associated with each scenario. The most significant risks can then be identified and addressed in terms of mitigating </w:t>
      </w:r>
      <w:r w:rsidR="009B719A" w:rsidRPr="003C0AA6">
        <w:t>options</w:t>
      </w:r>
      <w:r w:rsidR="00C05A4F" w:rsidRPr="003C0AA6">
        <w:t>.</w:t>
      </w:r>
    </w:p>
    <w:p w14:paraId="5AB9ED90" w14:textId="605E1720" w:rsidR="00C05A4F" w:rsidRDefault="00C05A4F" w:rsidP="003C0AA6">
      <w:pPr>
        <w:pStyle w:val="BodyText"/>
        <w:rPr>
          <w:ins w:id="163" w:author="Jakob Bang" w:date="2019-04-03T11:44:00Z"/>
        </w:rPr>
      </w:pPr>
      <w:r w:rsidRPr="003C0AA6">
        <w:t>This enables decision makers to assign appropriate resources to implement the suggested measures reducing the risk to an acceptable level.</w:t>
      </w:r>
    </w:p>
    <w:p w14:paraId="14AA00D7" w14:textId="5902438B" w:rsidR="00F1482A" w:rsidRDefault="00F1482A" w:rsidP="003C0AA6">
      <w:pPr>
        <w:pStyle w:val="BodyText"/>
        <w:rPr>
          <w:ins w:id="164" w:author="Jakob Bang" w:date="2019-04-03T11:44:00Z"/>
        </w:rPr>
      </w:pPr>
      <w:ins w:id="165" w:author="Jakob Bang" w:date="2019-04-03T11:46:00Z">
        <w:r>
          <w:t xml:space="preserve">After implantation of the risk </w:t>
        </w:r>
      </w:ins>
      <w:ins w:id="166" w:author="Jakob Bang" w:date="2019-04-03T11:47:00Z">
        <w:r w:rsidR="007F0035">
          <w:t>mitigating options, the new consequence score can be determined</w:t>
        </w:r>
      </w:ins>
      <w:ins w:id="167" w:author="Jakob Bang" w:date="2019-04-03T11:48:00Z">
        <w:r w:rsidR="007F0035">
          <w:t xml:space="preserve">. </w:t>
        </w:r>
      </w:ins>
    </w:p>
    <w:p w14:paraId="7707461E" w14:textId="77777777" w:rsidR="00F1482A" w:rsidRPr="003C0AA6" w:rsidRDefault="00F1482A" w:rsidP="003C0AA6">
      <w:pPr>
        <w:pStyle w:val="BodyText"/>
      </w:pPr>
    </w:p>
    <w:p w14:paraId="1C11F20F" w14:textId="7FC40222" w:rsidR="00044207" w:rsidRPr="003C0AA6" w:rsidRDefault="00C05A4F" w:rsidP="003C0AA6">
      <w:pPr>
        <w:pStyle w:val="BodyText"/>
      </w:pPr>
      <w:r w:rsidRPr="003C0AA6">
        <w:t xml:space="preserve">An example </w:t>
      </w:r>
      <w:r w:rsidR="00995958" w:rsidRPr="003C0AA6">
        <w:t>of the risk matrix</w:t>
      </w:r>
      <w:r w:rsidRPr="003C0AA6">
        <w:t xml:space="preserve"> can be found in Annex C.</w:t>
      </w:r>
    </w:p>
    <w:p w14:paraId="3A1041EF" w14:textId="1CC0B93A" w:rsidR="00044207" w:rsidRDefault="00DD1F00" w:rsidP="00A05463">
      <w:pPr>
        <w:pStyle w:val="Heading2"/>
      </w:pPr>
      <w:bookmarkStart w:id="168" w:name="_Toc499907913"/>
      <w:commentRangeStart w:id="169"/>
      <w:r>
        <w:t>REPORTING</w:t>
      </w:r>
      <w:bookmarkEnd w:id="168"/>
      <w:commentRangeEnd w:id="169"/>
      <w:r w:rsidR="00821747">
        <w:rPr>
          <w:rStyle w:val="CommentReference"/>
          <w:rFonts w:asciiTheme="minorHAnsi" w:eastAsiaTheme="minorHAnsi" w:hAnsiTheme="minorHAnsi" w:cstheme="minorBidi"/>
          <w:b w:val="0"/>
          <w:bCs w:val="0"/>
          <w:caps w:val="0"/>
          <w:color w:val="auto"/>
        </w:rPr>
        <w:commentReference w:id="169"/>
      </w:r>
    </w:p>
    <w:p w14:paraId="157BD78B" w14:textId="77777777" w:rsidR="003C0AA6" w:rsidRPr="003C0AA6" w:rsidRDefault="003C0AA6" w:rsidP="003C0AA6">
      <w:pPr>
        <w:pStyle w:val="Heading2separationline"/>
      </w:pPr>
    </w:p>
    <w:p w14:paraId="76455818" w14:textId="6D37FC79" w:rsidR="00343D8D" w:rsidRDefault="00343D8D" w:rsidP="00044207">
      <w:pPr>
        <w:pStyle w:val="BodyText"/>
      </w:pPr>
      <w:r>
        <w:t>It is important to prepare a formal record of the risk assessment process and its outcomes. This will provide evidence of the decision process and risk mitigation measures considered and recommended. It will also provide for a comprehensive record when future deliberations take place in the waterway.</w:t>
      </w:r>
    </w:p>
    <w:p w14:paraId="3D758DAE" w14:textId="4BD491DA" w:rsidR="00343D8D" w:rsidRDefault="009B719A" w:rsidP="00044207">
      <w:pPr>
        <w:pStyle w:val="BodyText"/>
      </w:pPr>
      <w:r>
        <w:t>The report</w:t>
      </w:r>
      <w:r w:rsidR="00343D8D">
        <w:t xml:space="preserve"> should </w:t>
      </w:r>
      <w:commentRangeStart w:id="170"/>
      <w:r w:rsidR="00343D8D">
        <w:t>include</w:t>
      </w:r>
      <w:commentRangeEnd w:id="170"/>
      <w:r w:rsidR="00821747">
        <w:rPr>
          <w:rStyle w:val="CommentReference"/>
        </w:rPr>
        <w:commentReference w:id="170"/>
      </w:r>
      <w:r w:rsidR="00343D8D">
        <w:t>:</w:t>
      </w:r>
    </w:p>
    <w:p w14:paraId="6B42D446" w14:textId="7E30A029" w:rsidR="00343D8D" w:rsidRDefault="00343D8D" w:rsidP="003C0AA6">
      <w:pPr>
        <w:pStyle w:val="BodyText"/>
        <w:numPr>
          <w:ilvl w:val="0"/>
          <w:numId w:val="31"/>
        </w:numPr>
        <w:spacing w:after="0"/>
        <w:ind w:left="567" w:hanging="425"/>
      </w:pPr>
      <w:r>
        <w:t>Description of the waterway and individual zones</w:t>
      </w:r>
      <w:r w:rsidR="00251C5F">
        <w:t>,</w:t>
      </w:r>
    </w:p>
    <w:p w14:paraId="2DC72135" w14:textId="2A7D41E0" w:rsidR="00343D8D" w:rsidRDefault="00343D8D" w:rsidP="003C0AA6">
      <w:pPr>
        <w:pStyle w:val="BodyText"/>
        <w:numPr>
          <w:ilvl w:val="0"/>
          <w:numId w:val="31"/>
        </w:numPr>
        <w:spacing w:after="0"/>
        <w:ind w:left="567" w:hanging="425"/>
      </w:pPr>
      <w:r>
        <w:t>Stakeholders present at the workshop and their relevant experience</w:t>
      </w:r>
      <w:r w:rsidR="00251C5F">
        <w:t>,</w:t>
      </w:r>
      <w:r>
        <w:t xml:space="preserve"> </w:t>
      </w:r>
    </w:p>
    <w:p w14:paraId="2AD7DD75" w14:textId="22550751" w:rsidR="00343D8D" w:rsidRDefault="00343D8D" w:rsidP="003C0AA6">
      <w:pPr>
        <w:pStyle w:val="BodyText"/>
        <w:numPr>
          <w:ilvl w:val="0"/>
          <w:numId w:val="31"/>
        </w:numPr>
        <w:spacing w:after="0"/>
        <w:ind w:left="567" w:hanging="425"/>
      </w:pPr>
      <w:r>
        <w:t>Hazards and scenarios identified within each zone</w:t>
      </w:r>
      <w:r w:rsidR="00251C5F">
        <w:t>,</w:t>
      </w:r>
    </w:p>
    <w:p w14:paraId="1CD0E72F" w14:textId="33067935" w:rsidR="00343D8D" w:rsidRDefault="00343D8D" w:rsidP="003C0AA6">
      <w:pPr>
        <w:pStyle w:val="BodyText"/>
        <w:numPr>
          <w:ilvl w:val="0"/>
          <w:numId w:val="31"/>
        </w:numPr>
        <w:spacing w:after="0"/>
        <w:ind w:left="567" w:hanging="425"/>
      </w:pPr>
      <w:r>
        <w:t xml:space="preserve">Mitigating measures identified and recommended </w:t>
      </w:r>
      <w:r w:rsidR="00251C5F">
        <w:t>,</w:t>
      </w:r>
    </w:p>
    <w:p w14:paraId="0904EC12" w14:textId="1A64A45F" w:rsidR="009704DF" w:rsidRDefault="009704DF" w:rsidP="003C0AA6">
      <w:pPr>
        <w:pStyle w:val="BodyText"/>
        <w:numPr>
          <w:ilvl w:val="0"/>
          <w:numId w:val="31"/>
        </w:numPr>
        <w:spacing w:after="0"/>
        <w:ind w:left="567" w:hanging="425"/>
      </w:pPr>
      <w:r>
        <w:t>The completed risk matrix (Annex C)</w:t>
      </w:r>
      <w:r w:rsidR="00251C5F">
        <w:t>,</w:t>
      </w:r>
    </w:p>
    <w:p w14:paraId="56A9D382" w14:textId="22029A3E" w:rsidR="009704DF" w:rsidRDefault="009704DF" w:rsidP="003C0AA6">
      <w:pPr>
        <w:pStyle w:val="BodyText"/>
        <w:numPr>
          <w:ilvl w:val="0"/>
          <w:numId w:val="31"/>
        </w:numPr>
        <w:ind w:left="567" w:hanging="425"/>
      </w:pPr>
      <w:r>
        <w:t>Any other amplifying information regarding the assessment</w:t>
      </w:r>
      <w:r w:rsidR="00251C5F">
        <w:t>.</w:t>
      </w:r>
    </w:p>
    <w:p w14:paraId="7E6EB039" w14:textId="1C580E38" w:rsidR="0090083F" w:rsidRPr="00C55CFD" w:rsidRDefault="00DD1F00" w:rsidP="009B2D7D">
      <w:pPr>
        <w:pStyle w:val="Heading1"/>
        <w:jc w:val="both"/>
      </w:pPr>
      <w:bookmarkStart w:id="171" w:name="_Toc368529069"/>
      <w:bookmarkStart w:id="172" w:name="_Toc370973668"/>
      <w:bookmarkStart w:id="173" w:name="_Toc499907914"/>
      <w:commentRangeStart w:id="174"/>
      <w:r w:rsidRPr="00C55CFD">
        <w:rPr>
          <w:caps w:val="0"/>
        </w:rPr>
        <w:t>REFERENCE</w:t>
      </w:r>
      <w:bookmarkEnd w:id="171"/>
      <w:bookmarkEnd w:id="172"/>
      <w:r w:rsidRPr="00C55CFD">
        <w:rPr>
          <w:caps w:val="0"/>
        </w:rPr>
        <w:t>S</w:t>
      </w:r>
      <w:bookmarkEnd w:id="173"/>
      <w:commentRangeEnd w:id="174"/>
      <w:r w:rsidR="00821747">
        <w:rPr>
          <w:rStyle w:val="CommentReference"/>
          <w:rFonts w:asciiTheme="minorHAnsi" w:eastAsiaTheme="minorHAnsi" w:hAnsiTheme="minorHAnsi" w:cstheme="minorBidi"/>
          <w:b w:val="0"/>
          <w:bCs w:val="0"/>
          <w:caps w:val="0"/>
          <w:color w:val="auto"/>
        </w:rPr>
        <w:commentReference w:id="174"/>
      </w:r>
      <w:r w:rsidR="0021627D" w:rsidRPr="00C55CFD">
        <w:t xml:space="preserve"> </w:t>
      </w:r>
    </w:p>
    <w:p w14:paraId="71403B6D" w14:textId="77777777" w:rsidR="0021627D" w:rsidRPr="00C55CFD" w:rsidRDefault="0021627D" w:rsidP="0021627D">
      <w:pPr>
        <w:pStyle w:val="Heading1separatationline"/>
      </w:pPr>
    </w:p>
    <w:p w14:paraId="7BA4BEAF" w14:textId="4CAAB8CF" w:rsidR="003A41A4" w:rsidRPr="003C0AA6" w:rsidRDefault="007375AA" w:rsidP="003C0AA6">
      <w:pPr>
        <w:pStyle w:val="BodyText"/>
        <w:numPr>
          <w:ilvl w:val="0"/>
          <w:numId w:val="31"/>
        </w:numPr>
        <w:spacing w:after="0"/>
        <w:ind w:left="567" w:hanging="425"/>
        <w:rPr>
          <w:sz w:val="20"/>
          <w:szCs w:val="20"/>
        </w:rPr>
      </w:pPr>
      <w:r w:rsidRPr="003C0AA6">
        <w:rPr>
          <w:sz w:val="20"/>
          <w:szCs w:val="20"/>
        </w:rPr>
        <w:t xml:space="preserve">IALA </w:t>
      </w:r>
      <w:r w:rsidR="003A41A4" w:rsidRPr="003C0AA6">
        <w:rPr>
          <w:sz w:val="20"/>
          <w:szCs w:val="20"/>
        </w:rPr>
        <w:t>Guideline 1018 on Risk Management</w:t>
      </w:r>
    </w:p>
    <w:p w14:paraId="42A58B12" w14:textId="4C80CB45" w:rsidR="00933B0A" w:rsidRPr="003C0AA6" w:rsidRDefault="007375AA" w:rsidP="003C0AA6">
      <w:pPr>
        <w:pStyle w:val="BodyText"/>
        <w:numPr>
          <w:ilvl w:val="0"/>
          <w:numId w:val="31"/>
        </w:numPr>
        <w:spacing w:after="0"/>
        <w:ind w:left="567" w:hanging="425"/>
        <w:rPr>
          <w:sz w:val="20"/>
          <w:szCs w:val="20"/>
        </w:rPr>
      </w:pPr>
      <w:r w:rsidRPr="003C0AA6">
        <w:rPr>
          <w:sz w:val="20"/>
          <w:szCs w:val="20"/>
        </w:rPr>
        <w:t xml:space="preserve">IALA </w:t>
      </w:r>
      <w:r w:rsidR="00933B0A" w:rsidRPr="003C0AA6">
        <w:rPr>
          <w:sz w:val="20"/>
          <w:szCs w:val="20"/>
        </w:rPr>
        <w:t xml:space="preserve">Guideline 1079 on </w:t>
      </w:r>
      <w:r w:rsidR="00DD5624" w:rsidRPr="003C0AA6">
        <w:rPr>
          <w:sz w:val="20"/>
          <w:szCs w:val="20"/>
        </w:rPr>
        <w:t>E</w:t>
      </w:r>
      <w:r w:rsidR="00933B0A" w:rsidRPr="003C0AA6">
        <w:rPr>
          <w:sz w:val="20"/>
          <w:szCs w:val="20"/>
        </w:rPr>
        <w:t xml:space="preserve">stablishing and </w:t>
      </w:r>
      <w:r w:rsidR="00DD5624" w:rsidRPr="003C0AA6">
        <w:rPr>
          <w:sz w:val="20"/>
          <w:szCs w:val="20"/>
        </w:rPr>
        <w:t>C</w:t>
      </w:r>
      <w:r w:rsidR="00933B0A" w:rsidRPr="003C0AA6">
        <w:rPr>
          <w:sz w:val="20"/>
          <w:szCs w:val="20"/>
        </w:rPr>
        <w:t xml:space="preserve">onducting </w:t>
      </w:r>
      <w:r w:rsidR="00DD5624" w:rsidRPr="003C0AA6">
        <w:rPr>
          <w:sz w:val="20"/>
          <w:szCs w:val="20"/>
        </w:rPr>
        <w:t>U</w:t>
      </w:r>
      <w:r w:rsidR="00933B0A" w:rsidRPr="003C0AA6">
        <w:rPr>
          <w:sz w:val="20"/>
          <w:szCs w:val="20"/>
        </w:rPr>
        <w:t xml:space="preserve">ser </w:t>
      </w:r>
      <w:r w:rsidR="00DD5624" w:rsidRPr="003C0AA6">
        <w:rPr>
          <w:sz w:val="20"/>
          <w:szCs w:val="20"/>
        </w:rPr>
        <w:t>C</w:t>
      </w:r>
      <w:r w:rsidR="00933B0A" w:rsidRPr="003C0AA6">
        <w:rPr>
          <w:sz w:val="20"/>
          <w:szCs w:val="20"/>
        </w:rPr>
        <w:t>onsultancy</w:t>
      </w:r>
    </w:p>
    <w:p w14:paraId="0EBD3678" w14:textId="0A8CA911" w:rsidR="00916D20" w:rsidRPr="003C0AA6" w:rsidRDefault="0023053A" w:rsidP="003C0AA6">
      <w:pPr>
        <w:pStyle w:val="BodyText"/>
        <w:numPr>
          <w:ilvl w:val="0"/>
          <w:numId w:val="31"/>
        </w:numPr>
        <w:spacing w:after="0"/>
        <w:ind w:left="567" w:hanging="425"/>
        <w:rPr>
          <w:sz w:val="20"/>
          <w:szCs w:val="20"/>
        </w:rPr>
      </w:pPr>
      <w:r w:rsidRPr="003C0AA6">
        <w:rPr>
          <w:sz w:val="20"/>
          <w:szCs w:val="20"/>
        </w:rPr>
        <w:t xml:space="preserve">IALA </w:t>
      </w:r>
      <w:r w:rsidR="00916D20" w:rsidRPr="003C0AA6">
        <w:rPr>
          <w:sz w:val="20"/>
          <w:szCs w:val="20"/>
        </w:rPr>
        <w:t>Guideline 1123 on the Use of IALA Waterway Ris</w:t>
      </w:r>
      <w:r w:rsidR="006B5E8F" w:rsidRPr="003C0AA6">
        <w:rPr>
          <w:sz w:val="20"/>
          <w:szCs w:val="20"/>
        </w:rPr>
        <w:t xml:space="preserve">k Assessment Programme (IWRAP Mk </w:t>
      </w:r>
      <w:r w:rsidR="00916D20" w:rsidRPr="003C0AA6">
        <w:rPr>
          <w:sz w:val="20"/>
          <w:szCs w:val="20"/>
        </w:rPr>
        <w:t>II)</w:t>
      </w:r>
    </w:p>
    <w:p w14:paraId="7DC01615" w14:textId="1E47B82F" w:rsidR="00916D20" w:rsidRPr="003C0AA6" w:rsidRDefault="0023053A" w:rsidP="003C0AA6">
      <w:pPr>
        <w:pStyle w:val="BodyText"/>
        <w:numPr>
          <w:ilvl w:val="0"/>
          <w:numId w:val="31"/>
        </w:numPr>
        <w:spacing w:after="0"/>
        <w:ind w:left="567" w:hanging="425"/>
        <w:rPr>
          <w:sz w:val="20"/>
          <w:szCs w:val="20"/>
        </w:rPr>
      </w:pPr>
      <w:r w:rsidRPr="003C0AA6">
        <w:rPr>
          <w:sz w:val="20"/>
          <w:szCs w:val="20"/>
        </w:rPr>
        <w:t xml:space="preserve">IALA </w:t>
      </w:r>
      <w:r w:rsidR="00916D20" w:rsidRPr="003C0AA6">
        <w:rPr>
          <w:sz w:val="20"/>
          <w:szCs w:val="20"/>
        </w:rPr>
        <w:t>Guideline 1124 on the Use of Ports and Waterways Safety Assessment (PAWSA M</w:t>
      </w:r>
      <w:r w:rsidR="006B5E8F" w:rsidRPr="003C0AA6">
        <w:rPr>
          <w:sz w:val="20"/>
          <w:szCs w:val="20"/>
        </w:rPr>
        <w:t xml:space="preserve">k </w:t>
      </w:r>
      <w:r w:rsidR="00916D20" w:rsidRPr="003C0AA6">
        <w:rPr>
          <w:sz w:val="20"/>
          <w:szCs w:val="20"/>
        </w:rPr>
        <w:t>II</w:t>
      </w:r>
      <w:r w:rsidR="006B5E8F" w:rsidRPr="003C0AA6">
        <w:rPr>
          <w:sz w:val="20"/>
          <w:szCs w:val="20"/>
        </w:rPr>
        <w:t>)</w:t>
      </w:r>
      <w:r w:rsidR="00916D20" w:rsidRPr="003C0AA6">
        <w:rPr>
          <w:sz w:val="20"/>
          <w:szCs w:val="20"/>
        </w:rPr>
        <w:t xml:space="preserve"> Tool</w:t>
      </w:r>
    </w:p>
    <w:p w14:paraId="393A0EF2" w14:textId="4B7CF297" w:rsidR="00D36B2C" w:rsidRPr="003C0AA6" w:rsidRDefault="0023053A" w:rsidP="003C0AA6">
      <w:pPr>
        <w:pStyle w:val="BodyText"/>
        <w:numPr>
          <w:ilvl w:val="0"/>
          <w:numId w:val="31"/>
        </w:numPr>
        <w:spacing w:after="0"/>
        <w:ind w:left="567" w:hanging="425"/>
        <w:rPr>
          <w:sz w:val="20"/>
          <w:szCs w:val="20"/>
        </w:rPr>
      </w:pPr>
      <w:r w:rsidRPr="003C0AA6">
        <w:rPr>
          <w:sz w:val="20"/>
          <w:szCs w:val="20"/>
        </w:rPr>
        <w:t xml:space="preserve">IALA </w:t>
      </w:r>
      <w:r w:rsidR="00D36B2C" w:rsidRPr="003C0AA6">
        <w:rPr>
          <w:sz w:val="20"/>
          <w:szCs w:val="20"/>
        </w:rPr>
        <w:t>Model Course E-141/1 for Level 1 AtoN Managers</w:t>
      </w:r>
    </w:p>
    <w:p w14:paraId="035C19FB" w14:textId="137359AF" w:rsidR="00D36B2C" w:rsidRPr="003C0AA6" w:rsidRDefault="0023053A" w:rsidP="003C0AA6">
      <w:pPr>
        <w:pStyle w:val="BodyText"/>
        <w:numPr>
          <w:ilvl w:val="0"/>
          <w:numId w:val="31"/>
        </w:numPr>
        <w:spacing w:after="0"/>
        <w:ind w:left="567" w:hanging="425"/>
        <w:rPr>
          <w:sz w:val="20"/>
          <w:szCs w:val="20"/>
        </w:rPr>
      </w:pPr>
      <w:r w:rsidRPr="003C0AA6">
        <w:rPr>
          <w:sz w:val="20"/>
          <w:szCs w:val="20"/>
        </w:rPr>
        <w:t xml:space="preserve">IALA </w:t>
      </w:r>
      <w:r w:rsidR="00D36B2C" w:rsidRPr="003C0AA6">
        <w:rPr>
          <w:sz w:val="20"/>
          <w:szCs w:val="20"/>
        </w:rPr>
        <w:t>Model Course E-141/3 on Risk Management</w:t>
      </w:r>
    </w:p>
    <w:p w14:paraId="1F37B8A1" w14:textId="44B7E8D5" w:rsidR="00E56C13" w:rsidRPr="009B69FD" w:rsidRDefault="00C056EE" w:rsidP="00101F3C">
      <w:pPr>
        <w:pStyle w:val="BodyText"/>
        <w:numPr>
          <w:ilvl w:val="0"/>
          <w:numId w:val="31"/>
        </w:numPr>
        <w:spacing w:after="200" w:line="276" w:lineRule="auto"/>
        <w:ind w:left="567" w:hanging="425"/>
        <w:rPr>
          <w:ins w:id="175" w:author="Jakob Bang" w:date="2019-04-03T14:15:00Z"/>
        </w:rPr>
      </w:pPr>
      <w:r w:rsidRPr="003C0AA6">
        <w:rPr>
          <w:sz w:val="20"/>
          <w:szCs w:val="20"/>
        </w:rPr>
        <w:lastRenderedPageBreak/>
        <w:t xml:space="preserve">IMO SN.1/Circ.296 dated 7 December </w:t>
      </w:r>
      <w:commentRangeStart w:id="176"/>
      <w:r w:rsidRPr="003C0AA6">
        <w:rPr>
          <w:sz w:val="20"/>
          <w:szCs w:val="20"/>
        </w:rPr>
        <w:t>2010</w:t>
      </w:r>
      <w:commentRangeEnd w:id="176"/>
      <w:r w:rsidR="00821747">
        <w:rPr>
          <w:rStyle w:val="CommentReference"/>
        </w:rPr>
        <w:commentReference w:id="176"/>
      </w:r>
    </w:p>
    <w:p w14:paraId="5E6C189B" w14:textId="01E28F66" w:rsidR="009B69FD" w:rsidRPr="00821747" w:rsidRDefault="009B69FD" w:rsidP="00101F3C">
      <w:pPr>
        <w:pStyle w:val="BodyText"/>
        <w:numPr>
          <w:ilvl w:val="0"/>
          <w:numId w:val="31"/>
        </w:numPr>
        <w:spacing w:after="200" w:line="276" w:lineRule="auto"/>
        <w:ind w:left="567" w:hanging="425"/>
        <w:rPr>
          <w:ins w:id="177" w:author="Jakob Bang" w:date="2019-04-03T09:31:00Z"/>
        </w:rPr>
      </w:pPr>
      <w:ins w:id="178" w:author="Jakob Bang" w:date="2019-04-03T14:17:00Z">
        <w:r>
          <w:t xml:space="preserve">Pacific Safety of Navigation Project. </w:t>
        </w:r>
      </w:ins>
      <w:ins w:id="179" w:author="Jakob Bang" w:date="2019-04-03T14:18:00Z">
        <w:r>
          <w:t>Risk Assessment – Tarawa, Kiribati (ARM9-11.11.1)</w:t>
        </w:r>
      </w:ins>
    </w:p>
    <w:p w14:paraId="315E7691" w14:textId="77777777" w:rsidR="00E56C13" w:rsidRDefault="00E56C13" w:rsidP="00821747">
      <w:pPr>
        <w:pStyle w:val="BodyText"/>
        <w:spacing w:after="200" w:line="276" w:lineRule="auto"/>
        <w:rPr>
          <w:ins w:id="180" w:author="Jakob Bang" w:date="2019-04-03T09:31:00Z"/>
          <w:sz w:val="20"/>
          <w:szCs w:val="20"/>
        </w:rPr>
      </w:pPr>
    </w:p>
    <w:p w14:paraId="4866E618" w14:textId="77777777" w:rsidR="00E56C13" w:rsidRDefault="00E56C13" w:rsidP="00821747">
      <w:pPr>
        <w:pStyle w:val="BodyText"/>
        <w:spacing w:after="200" w:line="276" w:lineRule="auto"/>
        <w:rPr>
          <w:ins w:id="181" w:author="Jakob Bang" w:date="2019-04-03T09:31:00Z"/>
          <w:sz w:val="20"/>
          <w:szCs w:val="20"/>
        </w:rPr>
      </w:pPr>
    </w:p>
    <w:p w14:paraId="7138A4F7" w14:textId="77777777" w:rsidR="00E56C13" w:rsidRDefault="00E56C13" w:rsidP="00821747">
      <w:pPr>
        <w:pStyle w:val="BodyText"/>
        <w:spacing w:after="200" w:line="276" w:lineRule="auto"/>
        <w:rPr>
          <w:ins w:id="182" w:author="Jakob Bang" w:date="2019-04-03T09:31:00Z"/>
          <w:sz w:val="20"/>
          <w:szCs w:val="20"/>
        </w:rPr>
      </w:pPr>
    </w:p>
    <w:p w14:paraId="6F329F04" w14:textId="77777777" w:rsidR="00E56C13" w:rsidRDefault="00E56C13" w:rsidP="00821747">
      <w:pPr>
        <w:pStyle w:val="BodyText"/>
        <w:spacing w:after="200" w:line="276" w:lineRule="auto"/>
        <w:rPr>
          <w:ins w:id="183" w:author="Jakob Bang" w:date="2019-04-03T09:31:00Z"/>
          <w:sz w:val="20"/>
          <w:szCs w:val="20"/>
        </w:rPr>
      </w:pPr>
    </w:p>
    <w:p w14:paraId="4893BAE3" w14:textId="77777777" w:rsidR="00E56C13" w:rsidRDefault="00E56C13" w:rsidP="00821747">
      <w:pPr>
        <w:pStyle w:val="BodyText"/>
        <w:spacing w:after="200" w:line="276" w:lineRule="auto"/>
        <w:rPr>
          <w:ins w:id="184" w:author="Jakob Bang" w:date="2019-04-03T09:31:00Z"/>
          <w:sz w:val="20"/>
          <w:szCs w:val="20"/>
        </w:rPr>
      </w:pPr>
    </w:p>
    <w:p w14:paraId="7B399AC8" w14:textId="77777777" w:rsidR="00E56C13" w:rsidRDefault="00E56C13" w:rsidP="00821747">
      <w:pPr>
        <w:pStyle w:val="BodyText"/>
        <w:spacing w:after="200" w:line="276" w:lineRule="auto"/>
        <w:rPr>
          <w:ins w:id="185" w:author="Jakob Bang" w:date="2019-04-03T09:31:00Z"/>
          <w:sz w:val="20"/>
          <w:szCs w:val="20"/>
        </w:rPr>
      </w:pPr>
    </w:p>
    <w:p w14:paraId="340D791D" w14:textId="77777777" w:rsidR="00E56C13" w:rsidRDefault="00E56C13" w:rsidP="00821747">
      <w:pPr>
        <w:pStyle w:val="BodyText"/>
        <w:spacing w:after="200" w:line="276" w:lineRule="auto"/>
        <w:rPr>
          <w:ins w:id="186" w:author="Jakob Bang" w:date="2019-04-03T09:31:00Z"/>
          <w:sz w:val="20"/>
          <w:szCs w:val="20"/>
        </w:rPr>
      </w:pPr>
    </w:p>
    <w:p w14:paraId="040C68BE" w14:textId="77777777" w:rsidR="00E56C13" w:rsidRDefault="00E56C13" w:rsidP="00821747">
      <w:pPr>
        <w:pStyle w:val="BodyText"/>
        <w:spacing w:after="200" w:line="276" w:lineRule="auto"/>
        <w:rPr>
          <w:ins w:id="187" w:author="Jakob Bang" w:date="2019-04-03T09:31:00Z"/>
          <w:sz w:val="20"/>
          <w:szCs w:val="20"/>
        </w:rPr>
      </w:pPr>
    </w:p>
    <w:p w14:paraId="54741FC4" w14:textId="77777777" w:rsidR="00E56C13" w:rsidRDefault="00E56C13" w:rsidP="00821747">
      <w:pPr>
        <w:pStyle w:val="BodyText"/>
        <w:spacing w:after="200" w:line="276" w:lineRule="auto"/>
        <w:rPr>
          <w:ins w:id="188" w:author="Jakob Bang" w:date="2019-04-03T09:31:00Z"/>
          <w:sz w:val="20"/>
          <w:szCs w:val="20"/>
        </w:rPr>
      </w:pPr>
    </w:p>
    <w:p w14:paraId="69A1FC57" w14:textId="77777777" w:rsidR="00E56C13" w:rsidRDefault="00E56C13" w:rsidP="00821747">
      <w:pPr>
        <w:pStyle w:val="BodyText"/>
        <w:spacing w:after="200" w:line="276" w:lineRule="auto"/>
        <w:rPr>
          <w:ins w:id="189" w:author="Jakob Bang" w:date="2019-04-03T09:31:00Z"/>
          <w:sz w:val="20"/>
          <w:szCs w:val="20"/>
        </w:rPr>
      </w:pPr>
    </w:p>
    <w:p w14:paraId="6023A976" w14:textId="77777777" w:rsidR="00E56C13" w:rsidRDefault="00E56C13" w:rsidP="00821747">
      <w:pPr>
        <w:pStyle w:val="BodyText"/>
        <w:spacing w:after="200" w:line="276" w:lineRule="auto"/>
        <w:rPr>
          <w:ins w:id="190" w:author="Jakob Bang" w:date="2019-04-03T09:31:00Z"/>
          <w:sz w:val="20"/>
          <w:szCs w:val="20"/>
        </w:rPr>
      </w:pPr>
    </w:p>
    <w:p w14:paraId="3A41C319" w14:textId="77777777" w:rsidR="00E56C13" w:rsidRDefault="00E56C13" w:rsidP="00821747">
      <w:pPr>
        <w:pStyle w:val="BodyText"/>
        <w:spacing w:after="200" w:line="276" w:lineRule="auto"/>
        <w:rPr>
          <w:ins w:id="191" w:author="Jakob Bang" w:date="2019-04-03T09:31:00Z"/>
          <w:sz w:val="20"/>
          <w:szCs w:val="20"/>
        </w:rPr>
      </w:pPr>
    </w:p>
    <w:p w14:paraId="6DD49BE1" w14:textId="6AD046BF" w:rsidR="00FE3ACB" w:rsidRPr="003C0AA6" w:rsidRDefault="00E56C13" w:rsidP="00821747">
      <w:pPr>
        <w:pStyle w:val="BodyText"/>
        <w:spacing w:after="200" w:line="276" w:lineRule="auto"/>
      </w:pPr>
      <w:ins w:id="192" w:author="Jakob Bang" w:date="2019-04-03T09:31:00Z">
        <w:r>
          <w:rPr>
            <w:sz w:val="20"/>
            <w:szCs w:val="20"/>
          </w:rPr>
          <w:t>New Annex based on the AMSA template</w:t>
        </w:r>
      </w:ins>
      <w:r w:rsidR="00FE3ACB" w:rsidRPr="00C55CFD">
        <w:br w:type="page"/>
      </w:r>
    </w:p>
    <w:p w14:paraId="416560A9" w14:textId="74B48C6D" w:rsidR="00FE3ACB" w:rsidRPr="00030F29" w:rsidRDefault="00DD1F00" w:rsidP="00FE3ACB">
      <w:pPr>
        <w:pStyle w:val="Annex"/>
        <w:rPr>
          <w:szCs w:val="28"/>
        </w:rPr>
      </w:pPr>
      <w:bookmarkStart w:id="193" w:name="_Toc499907915"/>
      <w:r>
        <w:rPr>
          <w:szCs w:val="28"/>
        </w:rPr>
        <w:lastRenderedPageBreak/>
        <w:t>HAZARD EXAMPLES</w:t>
      </w:r>
      <w:bookmarkEnd w:id="193"/>
    </w:p>
    <w:tbl>
      <w:tblPr>
        <w:tblW w:w="10146" w:type="dxa"/>
        <w:tblInd w:w="55" w:type="dxa"/>
        <w:tblCellMar>
          <w:left w:w="70" w:type="dxa"/>
          <w:right w:w="70" w:type="dxa"/>
        </w:tblCellMar>
        <w:tblLook w:val="04A0" w:firstRow="1" w:lastRow="0" w:firstColumn="1" w:lastColumn="0" w:noHBand="0" w:noVBand="1"/>
      </w:tblPr>
      <w:tblGrid>
        <w:gridCol w:w="2860"/>
        <w:gridCol w:w="4360"/>
        <w:gridCol w:w="2926"/>
      </w:tblGrid>
      <w:tr w:rsidR="00905D23" w:rsidRPr="003C0AA6" w14:paraId="78020191" w14:textId="77777777" w:rsidTr="003C0AA6">
        <w:trPr>
          <w:trHeight w:val="372"/>
          <w:tblHeader/>
        </w:trPr>
        <w:tc>
          <w:tcPr>
            <w:tcW w:w="7220" w:type="dxa"/>
            <w:gridSpan w:val="2"/>
            <w:tcBorders>
              <w:top w:val="single" w:sz="4" w:space="0" w:color="auto"/>
              <w:left w:val="single" w:sz="4" w:space="0" w:color="auto"/>
              <w:bottom w:val="single" w:sz="4" w:space="0" w:color="auto"/>
              <w:right w:val="single" w:sz="4" w:space="0" w:color="auto"/>
            </w:tcBorders>
            <w:shd w:val="clear" w:color="auto" w:fill="55CBFF" w:themeFill="accent2" w:themeFillTint="99"/>
            <w:noWrap/>
            <w:vAlign w:val="center"/>
            <w:hideMark/>
          </w:tcPr>
          <w:p w14:paraId="5BA36BFD" w14:textId="77777777" w:rsidR="00905D23" w:rsidRPr="009B69FD" w:rsidRDefault="00905D23" w:rsidP="003C0AA6">
            <w:pPr>
              <w:spacing w:line="240" w:lineRule="auto"/>
              <w:jc w:val="center"/>
              <w:rPr>
                <w:rFonts w:ascii="Calibri" w:eastAsia="Times New Roman" w:hAnsi="Calibri" w:cs="Times New Roman"/>
                <w:b/>
                <w:bCs/>
                <w:color w:val="000000"/>
                <w:sz w:val="24"/>
                <w:szCs w:val="24"/>
                <w:lang w:val="en-US" w:eastAsia="da-DK"/>
                <w:rPrChange w:id="194" w:author="Jakob Bang" w:date="2019-04-03T14:18:00Z">
                  <w:rPr>
                    <w:rFonts w:ascii="Calibri" w:eastAsia="Times New Roman" w:hAnsi="Calibri" w:cs="Times New Roman"/>
                    <w:b/>
                    <w:bCs/>
                    <w:color w:val="000000"/>
                    <w:sz w:val="24"/>
                    <w:szCs w:val="24"/>
                    <w:lang w:val="da-DK" w:eastAsia="da-DK"/>
                  </w:rPr>
                </w:rPrChange>
              </w:rPr>
            </w:pPr>
            <w:r w:rsidRPr="009B69FD">
              <w:rPr>
                <w:rFonts w:ascii="Calibri" w:eastAsia="Times New Roman" w:hAnsi="Calibri" w:cs="Times New Roman"/>
                <w:b/>
                <w:bCs/>
                <w:color w:val="000000"/>
                <w:sz w:val="24"/>
                <w:szCs w:val="24"/>
                <w:lang w:val="en-US" w:eastAsia="da-DK"/>
                <w:rPrChange w:id="195" w:author="Jakob Bang" w:date="2019-04-03T14:18:00Z">
                  <w:rPr>
                    <w:rFonts w:ascii="Calibri" w:eastAsia="Times New Roman" w:hAnsi="Calibri" w:cs="Times New Roman"/>
                    <w:b/>
                    <w:bCs/>
                    <w:color w:val="000000"/>
                    <w:sz w:val="24"/>
                    <w:szCs w:val="24"/>
                    <w:lang w:val="da-DK" w:eastAsia="da-DK"/>
                  </w:rPr>
                </w:rPrChange>
              </w:rPr>
              <w:t>HAZARDS</w:t>
            </w:r>
          </w:p>
        </w:tc>
        <w:tc>
          <w:tcPr>
            <w:tcW w:w="2926" w:type="dxa"/>
            <w:tcBorders>
              <w:top w:val="single" w:sz="4" w:space="0" w:color="auto"/>
              <w:left w:val="single" w:sz="4" w:space="0" w:color="auto"/>
              <w:bottom w:val="single" w:sz="4" w:space="0" w:color="auto"/>
              <w:right w:val="single" w:sz="4" w:space="0" w:color="auto"/>
            </w:tcBorders>
            <w:shd w:val="clear" w:color="auto" w:fill="55CBFF" w:themeFill="accent2" w:themeFillTint="99"/>
            <w:vAlign w:val="center"/>
          </w:tcPr>
          <w:p w14:paraId="2772BE79" w14:textId="77777777" w:rsidR="00905D23" w:rsidRPr="009B69FD" w:rsidRDefault="00905D23" w:rsidP="003C0AA6">
            <w:pPr>
              <w:spacing w:line="240" w:lineRule="auto"/>
              <w:jc w:val="center"/>
              <w:rPr>
                <w:rFonts w:ascii="Calibri" w:eastAsia="Times New Roman" w:hAnsi="Calibri" w:cs="Times New Roman"/>
                <w:b/>
                <w:bCs/>
                <w:color w:val="000000"/>
                <w:sz w:val="24"/>
                <w:szCs w:val="24"/>
                <w:lang w:val="en-US" w:eastAsia="da-DK"/>
                <w:rPrChange w:id="196" w:author="Jakob Bang" w:date="2019-04-03T14:18:00Z">
                  <w:rPr>
                    <w:rFonts w:ascii="Calibri" w:eastAsia="Times New Roman" w:hAnsi="Calibri" w:cs="Times New Roman"/>
                    <w:b/>
                    <w:bCs/>
                    <w:color w:val="000000"/>
                    <w:sz w:val="24"/>
                    <w:szCs w:val="24"/>
                    <w:lang w:val="da-DK" w:eastAsia="da-DK"/>
                  </w:rPr>
                </w:rPrChange>
              </w:rPr>
            </w:pPr>
            <w:r w:rsidRPr="009B69FD">
              <w:rPr>
                <w:rFonts w:ascii="Calibri" w:eastAsia="Times New Roman" w:hAnsi="Calibri" w:cs="Times New Roman"/>
                <w:b/>
                <w:bCs/>
                <w:color w:val="000000"/>
                <w:sz w:val="24"/>
                <w:szCs w:val="24"/>
                <w:lang w:val="en-US" w:eastAsia="da-DK"/>
                <w:rPrChange w:id="197" w:author="Jakob Bang" w:date="2019-04-03T14:18:00Z">
                  <w:rPr>
                    <w:rFonts w:ascii="Calibri" w:eastAsia="Times New Roman" w:hAnsi="Calibri" w:cs="Times New Roman"/>
                    <w:b/>
                    <w:bCs/>
                    <w:color w:val="000000"/>
                    <w:sz w:val="24"/>
                    <w:szCs w:val="24"/>
                    <w:lang w:val="da-DK" w:eastAsia="da-DK"/>
                  </w:rPr>
                </w:rPrChange>
              </w:rPr>
              <w:t>Remarks</w:t>
            </w:r>
          </w:p>
        </w:tc>
      </w:tr>
      <w:tr w:rsidR="00905D23" w:rsidRPr="00694DE4" w14:paraId="0294CBDB" w14:textId="77777777" w:rsidTr="003C0AA6">
        <w:trPr>
          <w:trHeight w:val="300"/>
        </w:trPr>
        <w:tc>
          <w:tcPr>
            <w:tcW w:w="2860" w:type="dxa"/>
            <w:vMerge w:val="restart"/>
            <w:tcBorders>
              <w:top w:val="nil"/>
              <w:left w:val="single" w:sz="4" w:space="0" w:color="auto"/>
              <w:bottom w:val="single" w:sz="4" w:space="0" w:color="auto"/>
              <w:right w:val="single" w:sz="4" w:space="0" w:color="auto"/>
            </w:tcBorders>
            <w:shd w:val="clear" w:color="auto" w:fill="55CBFF" w:themeFill="accent2" w:themeFillTint="99"/>
            <w:noWrap/>
            <w:vAlign w:val="center"/>
            <w:hideMark/>
          </w:tcPr>
          <w:p w14:paraId="0003212C" w14:textId="77777777" w:rsidR="00905D23" w:rsidRPr="009B69FD" w:rsidRDefault="00905D23" w:rsidP="00316D31">
            <w:pPr>
              <w:spacing w:line="240" w:lineRule="auto"/>
              <w:jc w:val="center"/>
              <w:rPr>
                <w:rFonts w:ascii="Calibri" w:eastAsia="Times New Roman" w:hAnsi="Calibri" w:cs="Times New Roman"/>
                <w:b/>
                <w:bCs/>
                <w:color w:val="000000"/>
                <w:sz w:val="24"/>
                <w:szCs w:val="24"/>
                <w:lang w:val="en-US" w:eastAsia="da-DK"/>
                <w:rPrChange w:id="198" w:author="Jakob Bang" w:date="2019-04-03T14:18:00Z">
                  <w:rPr>
                    <w:rFonts w:ascii="Calibri" w:eastAsia="Times New Roman" w:hAnsi="Calibri" w:cs="Times New Roman"/>
                    <w:b/>
                    <w:bCs/>
                    <w:color w:val="000000"/>
                    <w:sz w:val="24"/>
                    <w:szCs w:val="24"/>
                    <w:lang w:val="da-DK" w:eastAsia="da-DK"/>
                  </w:rPr>
                </w:rPrChange>
              </w:rPr>
            </w:pPr>
            <w:r w:rsidRPr="009B69FD">
              <w:rPr>
                <w:rFonts w:ascii="Calibri" w:eastAsia="Times New Roman" w:hAnsi="Calibri" w:cs="Times New Roman"/>
                <w:b/>
                <w:bCs/>
                <w:color w:val="000000"/>
                <w:sz w:val="24"/>
                <w:szCs w:val="24"/>
                <w:lang w:val="en-US" w:eastAsia="da-DK"/>
                <w:rPrChange w:id="199" w:author="Jakob Bang" w:date="2019-04-03T14:18:00Z">
                  <w:rPr>
                    <w:rFonts w:ascii="Calibri" w:eastAsia="Times New Roman" w:hAnsi="Calibri" w:cs="Times New Roman"/>
                    <w:b/>
                    <w:bCs/>
                    <w:color w:val="000000"/>
                    <w:sz w:val="24"/>
                    <w:szCs w:val="24"/>
                    <w:lang w:val="da-DK" w:eastAsia="da-DK"/>
                  </w:rPr>
                </w:rPrChange>
              </w:rPr>
              <w:t>Natural</w:t>
            </w:r>
          </w:p>
        </w:tc>
        <w:tc>
          <w:tcPr>
            <w:tcW w:w="4360" w:type="dxa"/>
            <w:tcBorders>
              <w:top w:val="nil"/>
              <w:left w:val="nil"/>
              <w:bottom w:val="single" w:sz="4" w:space="0" w:color="auto"/>
              <w:right w:val="single" w:sz="4" w:space="0" w:color="auto"/>
            </w:tcBorders>
            <w:shd w:val="clear" w:color="auto" w:fill="auto"/>
            <w:noWrap/>
            <w:vAlign w:val="center"/>
            <w:hideMark/>
          </w:tcPr>
          <w:p w14:paraId="131C5474" w14:textId="77777777" w:rsidR="00905D23" w:rsidRPr="003C0AA6" w:rsidRDefault="00905D23"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Safe Minimum Depth (m)</w:t>
            </w:r>
          </w:p>
        </w:tc>
        <w:tc>
          <w:tcPr>
            <w:tcW w:w="2926" w:type="dxa"/>
            <w:tcBorders>
              <w:top w:val="nil"/>
              <w:left w:val="nil"/>
              <w:bottom w:val="single" w:sz="4" w:space="0" w:color="auto"/>
              <w:right w:val="single" w:sz="4" w:space="0" w:color="auto"/>
            </w:tcBorders>
            <w:vAlign w:val="center"/>
          </w:tcPr>
          <w:p w14:paraId="40E093D9" w14:textId="77777777" w:rsidR="00905D23" w:rsidRPr="003C0AA6" w:rsidRDefault="00905D23" w:rsidP="003C0AA6">
            <w:pPr>
              <w:spacing w:line="240" w:lineRule="auto"/>
              <w:rPr>
                <w:rFonts w:ascii="Calibri" w:eastAsia="Times New Roman" w:hAnsi="Calibri" w:cs="Times New Roman"/>
                <w:color w:val="000000"/>
                <w:sz w:val="20"/>
                <w:szCs w:val="20"/>
                <w:lang w:val="da-DK" w:eastAsia="da-DK"/>
              </w:rPr>
            </w:pPr>
          </w:p>
        </w:tc>
      </w:tr>
      <w:tr w:rsidR="00905D23" w:rsidRPr="00694DE4" w14:paraId="27739C42" w14:textId="77777777" w:rsidTr="003C0AA6">
        <w:trPr>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noWrap/>
            <w:vAlign w:val="center"/>
          </w:tcPr>
          <w:p w14:paraId="215D4E74" w14:textId="77777777" w:rsidR="00905D23" w:rsidRPr="00694DE4" w:rsidRDefault="00905D23" w:rsidP="00316D31">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13976CF8" w14:textId="77777777" w:rsidR="00905D23" w:rsidRPr="003C0AA6" w:rsidRDefault="00905D23"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Proximity of danger (NM)</w:t>
            </w:r>
          </w:p>
        </w:tc>
        <w:tc>
          <w:tcPr>
            <w:tcW w:w="2926" w:type="dxa"/>
            <w:tcBorders>
              <w:top w:val="nil"/>
              <w:left w:val="nil"/>
              <w:bottom w:val="single" w:sz="4" w:space="0" w:color="auto"/>
              <w:right w:val="single" w:sz="4" w:space="0" w:color="auto"/>
            </w:tcBorders>
            <w:vAlign w:val="center"/>
          </w:tcPr>
          <w:p w14:paraId="333C32BF" w14:textId="77777777" w:rsidR="00905D23" w:rsidRPr="003C0AA6" w:rsidRDefault="00905D23" w:rsidP="003C0AA6">
            <w:pPr>
              <w:spacing w:line="240" w:lineRule="auto"/>
              <w:rPr>
                <w:rFonts w:ascii="Calibri" w:eastAsia="Times New Roman" w:hAnsi="Calibri" w:cs="Times New Roman"/>
                <w:color w:val="000000"/>
                <w:sz w:val="20"/>
                <w:szCs w:val="20"/>
                <w:lang w:val="da-DK" w:eastAsia="da-DK"/>
              </w:rPr>
            </w:pPr>
          </w:p>
        </w:tc>
      </w:tr>
      <w:tr w:rsidR="00905D23" w:rsidRPr="00694DE4" w14:paraId="683AA9BB" w14:textId="77777777" w:rsidTr="003C0AA6">
        <w:trPr>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noWrap/>
            <w:vAlign w:val="center"/>
          </w:tcPr>
          <w:p w14:paraId="193E65C6" w14:textId="77777777" w:rsidR="00905D23" w:rsidRPr="00694DE4" w:rsidRDefault="00905D23" w:rsidP="00316D31">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09D30F96" w14:textId="77777777" w:rsidR="00905D23" w:rsidRPr="003C0AA6" w:rsidRDefault="00905D23"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Tide, wind, wave and current effect</w:t>
            </w:r>
          </w:p>
        </w:tc>
        <w:tc>
          <w:tcPr>
            <w:tcW w:w="2926" w:type="dxa"/>
            <w:tcBorders>
              <w:top w:val="nil"/>
              <w:left w:val="nil"/>
              <w:bottom w:val="single" w:sz="4" w:space="0" w:color="auto"/>
              <w:right w:val="single" w:sz="4" w:space="0" w:color="auto"/>
            </w:tcBorders>
            <w:vAlign w:val="center"/>
          </w:tcPr>
          <w:p w14:paraId="010998E1" w14:textId="77777777" w:rsidR="00905D23" w:rsidRPr="003C0AA6" w:rsidRDefault="00905D23" w:rsidP="003C0AA6">
            <w:pPr>
              <w:spacing w:line="240" w:lineRule="auto"/>
              <w:rPr>
                <w:rFonts w:ascii="Calibri" w:eastAsia="Times New Roman" w:hAnsi="Calibri" w:cs="Times New Roman"/>
                <w:color w:val="000000"/>
                <w:sz w:val="20"/>
                <w:szCs w:val="20"/>
                <w:lang w:val="en-US" w:eastAsia="da-DK"/>
              </w:rPr>
            </w:pPr>
          </w:p>
        </w:tc>
      </w:tr>
      <w:tr w:rsidR="00905D23" w:rsidRPr="00694DE4" w14:paraId="22FD29FA" w14:textId="77777777" w:rsidTr="003C0AA6">
        <w:trPr>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noWrap/>
            <w:vAlign w:val="center"/>
          </w:tcPr>
          <w:p w14:paraId="2D8E5B67" w14:textId="77777777" w:rsidR="00905D23" w:rsidRPr="00521726" w:rsidRDefault="00905D23" w:rsidP="00316D31">
            <w:pPr>
              <w:spacing w:line="240" w:lineRule="auto"/>
              <w:jc w:val="center"/>
              <w:rPr>
                <w:rFonts w:ascii="Calibri" w:eastAsia="Times New Roman" w:hAnsi="Calibri" w:cs="Times New Roman"/>
                <w:b/>
                <w:bCs/>
                <w:color w:val="000000"/>
                <w:sz w:val="28"/>
                <w:szCs w:val="28"/>
                <w:lang w:val="en-US" w:eastAsia="da-DK"/>
              </w:rPr>
            </w:pPr>
          </w:p>
        </w:tc>
        <w:tc>
          <w:tcPr>
            <w:tcW w:w="4360" w:type="dxa"/>
            <w:tcBorders>
              <w:top w:val="nil"/>
              <w:left w:val="nil"/>
              <w:bottom w:val="single" w:sz="4" w:space="0" w:color="auto"/>
              <w:right w:val="single" w:sz="4" w:space="0" w:color="auto"/>
            </w:tcBorders>
            <w:shd w:val="clear" w:color="auto" w:fill="auto"/>
            <w:noWrap/>
            <w:vAlign w:val="center"/>
          </w:tcPr>
          <w:p w14:paraId="49555602" w14:textId="77777777" w:rsidR="00905D23" w:rsidRPr="003C0AA6" w:rsidRDefault="00905D23"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Ice conditions</w:t>
            </w:r>
          </w:p>
        </w:tc>
        <w:tc>
          <w:tcPr>
            <w:tcW w:w="2926" w:type="dxa"/>
            <w:tcBorders>
              <w:top w:val="nil"/>
              <w:left w:val="nil"/>
              <w:bottom w:val="single" w:sz="4" w:space="0" w:color="auto"/>
              <w:right w:val="single" w:sz="4" w:space="0" w:color="auto"/>
            </w:tcBorders>
            <w:vAlign w:val="center"/>
          </w:tcPr>
          <w:p w14:paraId="69D17187" w14:textId="77777777" w:rsidR="00905D23" w:rsidRPr="003C0AA6" w:rsidRDefault="00905D23" w:rsidP="003C0AA6">
            <w:pPr>
              <w:spacing w:line="240" w:lineRule="auto"/>
              <w:rPr>
                <w:rFonts w:ascii="Calibri" w:eastAsia="Times New Roman" w:hAnsi="Calibri" w:cs="Times New Roman"/>
                <w:color w:val="000000"/>
                <w:sz w:val="20"/>
                <w:szCs w:val="20"/>
                <w:lang w:val="en-US" w:eastAsia="da-DK"/>
              </w:rPr>
            </w:pPr>
          </w:p>
        </w:tc>
      </w:tr>
      <w:tr w:rsidR="00905D23" w:rsidRPr="00694DE4" w14:paraId="32B9C20F" w14:textId="77777777" w:rsidTr="003C0AA6">
        <w:trPr>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noWrap/>
            <w:vAlign w:val="center"/>
          </w:tcPr>
          <w:p w14:paraId="65401ECE" w14:textId="77777777" w:rsidR="00905D23" w:rsidRPr="00694DE4" w:rsidRDefault="00905D23" w:rsidP="00316D31">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67EAAD82" w14:textId="77777777" w:rsidR="00905D23" w:rsidRPr="003C0AA6" w:rsidRDefault="00905D23"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Minimum visibility (NM)</w:t>
            </w:r>
          </w:p>
        </w:tc>
        <w:tc>
          <w:tcPr>
            <w:tcW w:w="2926" w:type="dxa"/>
            <w:tcBorders>
              <w:top w:val="nil"/>
              <w:left w:val="nil"/>
              <w:bottom w:val="single" w:sz="4" w:space="0" w:color="auto"/>
              <w:right w:val="single" w:sz="4" w:space="0" w:color="auto"/>
            </w:tcBorders>
            <w:vAlign w:val="center"/>
          </w:tcPr>
          <w:p w14:paraId="310F4AEA" w14:textId="77777777" w:rsidR="00905D23" w:rsidRPr="003C0AA6" w:rsidRDefault="00905D23" w:rsidP="003C0AA6">
            <w:pPr>
              <w:spacing w:line="240" w:lineRule="auto"/>
              <w:rPr>
                <w:rFonts w:ascii="Calibri" w:eastAsia="Times New Roman" w:hAnsi="Calibri" w:cs="Times New Roman"/>
                <w:color w:val="000000"/>
                <w:sz w:val="20"/>
                <w:szCs w:val="20"/>
                <w:lang w:val="da-DK" w:eastAsia="da-DK"/>
              </w:rPr>
            </w:pPr>
          </w:p>
        </w:tc>
      </w:tr>
      <w:tr w:rsidR="00905D23" w:rsidRPr="00694DE4" w14:paraId="7096B5B8" w14:textId="77777777" w:rsidTr="003C0AA6">
        <w:trPr>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hideMark/>
          </w:tcPr>
          <w:p w14:paraId="1B568521" w14:textId="77777777" w:rsidR="00905D23" w:rsidRPr="00694DE4" w:rsidRDefault="00905D23" w:rsidP="00316D31">
            <w:pPr>
              <w:spacing w:line="240" w:lineRule="auto"/>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613E07FF" w14:textId="77777777" w:rsidR="00905D23" w:rsidRPr="003C0AA6" w:rsidRDefault="00905D23"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Low sun issues</w:t>
            </w:r>
          </w:p>
        </w:tc>
        <w:tc>
          <w:tcPr>
            <w:tcW w:w="2926" w:type="dxa"/>
            <w:tcBorders>
              <w:top w:val="nil"/>
              <w:left w:val="nil"/>
              <w:bottom w:val="single" w:sz="4" w:space="0" w:color="auto"/>
              <w:right w:val="single" w:sz="4" w:space="0" w:color="auto"/>
            </w:tcBorders>
            <w:vAlign w:val="center"/>
          </w:tcPr>
          <w:p w14:paraId="23C5A6A4" w14:textId="77777777" w:rsidR="00905D23" w:rsidRPr="003C0AA6" w:rsidRDefault="00905D23" w:rsidP="003C0AA6">
            <w:pPr>
              <w:spacing w:line="240" w:lineRule="auto"/>
              <w:rPr>
                <w:rFonts w:ascii="Calibri" w:eastAsia="Times New Roman" w:hAnsi="Calibri" w:cs="Times New Roman"/>
                <w:color w:val="000000"/>
                <w:sz w:val="20"/>
                <w:szCs w:val="20"/>
                <w:lang w:val="da-DK" w:eastAsia="da-DK"/>
              </w:rPr>
            </w:pPr>
          </w:p>
        </w:tc>
      </w:tr>
      <w:tr w:rsidR="00905D23" w:rsidRPr="00694DE4" w14:paraId="407841CB" w14:textId="77777777" w:rsidTr="003C0AA6">
        <w:trPr>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hideMark/>
          </w:tcPr>
          <w:p w14:paraId="60C6535F" w14:textId="77777777" w:rsidR="00905D23" w:rsidRPr="00694DE4" w:rsidRDefault="00905D23" w:rsidP="00316D31">
            <w:pPr>
              <w:spacing w:line="240" w:lineRule="auto"/>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33794359" w14:textId="77777777" w:rsidR="00905D23" w:rsidRPr="003C0AA6" w:rsidRDefault="00905D23"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Background lighting</w:t>
            </w:r>
          </w:p>
        </w:tc>
        <w:tc>
          <w:tcPr>
            <w:tcW w:w="2926" w:type="dxa"/>
            <w:tcBorders>
              <w:top w:val="nil"/>
              <w:left w:val="nil"/>
              <w:bottom w:val="single" w:sz="4" w:space="0" w:color="auto"/>
              <w:right w:val="single" w:sz="4" w:space="0" w:color="auto"/>
            </w:tcBorders>
            <w:vAlign w:val="center"/>
          </w:tcPr>
          <w:p w14:paraId="4E196D05" w14:textId="77777777" w:rsidR="00905D23" w:rsidRPr="003C0AA6" w:rsidRDefault="00905D23" w:rsidP="003C0AA6">
            <w:pPr>
              <w:spacing w:line="240" w:lineRule="auto"/>
              <w:rPr>
                <w:rFonts w:ascii="Calibri" w:eastAsia="Times New Roman" w:hAnsi="Calibri" w:cs="Times New Roman"/>
                <w:color w:val="000000"/>
                <w:sz w:val="20"/>
                <w:szCs w:val="20"/>
                <w:lang w:val="da-DK" w:eastAsia="da-DK"/>
              </w:rPr>
            </w:pPr>
          </w:p>
        </w:tc>
      </w:tr>
      <w:tr w:rsidR="00905D23" w:rsidRPr="00694DE4" w14:paraId="42C13264" w14:textId="77777777" w:rsidTr="003C0AA6">
        <w:trPr>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tcPr>
          <w:p w14:paraId="6080CE94" w14:textId="77777777" w:rsidR="00905D23" w:rsidRPr="009C5D77" w:rsidRDefault="00905D23" w:rsidP="00316D31">
            <w:pPr>
              <w:spacing w:line="240" w:lineRule="auto"/>
              <w:rPr>
                <w:rFonts w:ascii="Calibri" w:eastAsia="Times New Roman" w:hAnsi="Calibri" w:cs="Times New Roman"/>
                <w:b/>
                <w:bCs/>
                <w:color w:val="000000"/>
                <w:sz w:val="28"/>
                <w:szCs w:val="28"/>
                <w:lang w:val="en-US" w:eastAsia="da-DK"/>
              </w:rPr>
            </w:pPr>
          </w:p>
        </w:tc>
        <w:tc>
          <w:tcPr>
            <w:tcW w:w="4360" w:type="dxa"/>
            <w:tcBorders>
              <w:top w:val="nil"/>
              <w:left w:val="nil"/>
              <w:bottom w:val="single" w:sz="4" w:space="0" w:color="auto"/>
              <w:right w:val="single" w:sz="4" w:space="0" w:color="auto"/>
            </w:tcBorders>
            <w:shd w:val="clear" w:color="auto" w:fill="auto"/>
            <w:noWrap/>
            <w:vAlign w:val="center"/>
          </w:tcPr>
          <w:p w14:paraId="4881E8B2" w14:textId="7A39E3DB" w:rsidR="00905D23" w:rsidRPr="003C0AA6" w:rsidRDefault="00905D23"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Loss of PNT</w:t>
            </w:r>
            <w:r w:rsidR="002D10F6" w:rsidRPr="003C0AA6">
              <w:rPr>
                <w:rFonts w:ascii="Calibri" w:eastAsia="Times New Roman" w:hAnsi="Calibri" w:cs="Times New Roman"/>
                <w:color w:val="000000"/>
                <w:sz w:val="20"/>
                <w:szCs w:val="20"/>
                <w:lang w:eastAsia="da-DK"/>
              </w:rPr>
              <w:t xml:space="preserve"> (geographical obstruction)</w:t>
            </w:r>
          </w:p>
        </w:tc>
        <w:tc>
          <w:tcPr>
            <w:tcW w:w="2926" w:type="dxa"/>
            <w:tcBorders>
              <w:top w:val="nil"/>
              <w:left w:val="nil"/>
              <w:bottom w:val="single" w:sz="4" w:space="0" w:color="auto"/>
              <w:right w:val="single" w:sz="4" w:space="0" w:color="auto"/>
            </w:tcBorders>
            <w:vAlign w:val="center"/>
          </w:tcPr>
          <w:p w14:paraId="3AC8C1D7" w14:textId="77777777" w:rsidR="00905D23" w:rsidRPr="003C0AA6" w:rsidRDefault="00905D23" w:rsidP="003C0AA6">
            <w:pPr>
              <w:spacing w:line="240" w:lineRule="auto"/>
              <w:rPr>
                <w:rFonts w:ascii="Calibri" w:eastAsia="Times New Roman" w:hAnsi="Calibri" w:cs="Times New Roman"/>
                <w:color w:val="000000"/>
                <w:sz w:val="20"/>
                <w:szCs w:val="20"/>
                <w:lang w:val="en-US" w:eastAsia="da-DK"/>
              </w:rPr>
            </w:pPr>
          </w:p>
        </w:tc>
      </w:tr>
      <w:tr w:rsidR="00905D23" w:rsidRPr="00694DE4" w14:paraId="1215B365" w14:textId="77777777" w:rsidTr="003C0AA6">
        <w:trPr>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hideMark/>
          </w:tcPr>
          <w:p w14:paraId="08B705A4" w14:textId="77777777" w:rsidR="00905D23" w:rsidRPr="00694DE4" w:rsidRDefault="00905D23" w:rsidP="00316D31">
            <w:pPr>
              <w:spacing w:line="240" w:lineRule="auto"/>
              <w:rPr>
                <w:rFonts w:ascii="Calibri" w:eastAsia="Times New Roman" w:hAnsi="Calibri" w:cs="Times New Roman"/>
                <w:b/>
                <w:bCs/>
                <w:color w:val="000000"/>
                <w:sz w:val="28"/>
                <w:szCs w:val="28"/>
                <w:lang w:val="en-US" w:eastAsia="da-DK"/>
              </w:rPr>
            </w:pPr>
          </w:p>
        </w:tc>
        <w:tc>
          <w:tcPr>
            <w:tcW w:w="4360" w:type="dxa"/>
            <w:tcBorders>
              <w:top w:val="nil"/>
              <w:left w:val="nil"/>
              <w:bottom w:val="single" w:sz="4" w:space="0" w:color="auto"/>
              <w:right w:val="single" w:sz="4" w:space="0" w:color="auto"/>
            </w:tcBorders>
            <w:shd w:val="clear" w:color="auto" w:fill="auto"/>
            <w:noWrap/>
            <w:vAlign w:val="center"/>
          </w:tcPr>
          <w:p w14:paraId="706019D9" w14:textId="77777777" w:rsidR="00905D23" w:rsidRPr="003C0AA6" w:rsidRDefault="00905D23"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Earthquake and tsunami</w:t>
            </w:r>
          </w:p>
        </w:tc>
        <w:tc>
          <w:tcPr>
            <w:tcW w:w="2926" w:type="dxa"/>
            <w:tcBorders>
              <w:top w:val="nil"/>
              <w:left w:val="nil"/>
              <w:bottom w:val="single" w:sz="4" w:space="0" w:color="auto"/>
              <w:right w:val="single" w:sz="4" w:space="0" w:color="auto"/>
            </w:tcBorders>
            <w:vAlign w:val="center"/>
          </w:tcPr>
          <w:p w14:paraId="31CC9FA8" w14:textId="77777777" w:rsidR="00905D23" w:rsidRPr="003C0AA6" w:rsidRDefault="00905D23" w:rsidP="003C0AA6">
            <w:pPr>
              <w:spacing w:line="240" w:lineRule="auto"/>
              <w:rPr>
                <w:rFonts w:ascii="Calibri" w:eastAsia="Times New Roman" w:hAnsi="Calibri" w:cs="Times New Roman"/>
                <w:color w:val="000000"/>
                <w:sz w:val="20"/>
                <w:szCs w:val="20"/>
                <w:lang w:val="da-DK" w:eastAsia="da-DK"/>
              </w:rPr>
            </w:pPr>
          </w:p>
        </w:tc>
      </w:tr>
      <w:tr w:rsidR="00905D23" w:rsidRPr="00694DE4" w14:paraId="3B7BA089" w14:textId="77777777" w:rsidTr="003C0AA6">
        <w:trPr>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hideMark/>
          </w:tcPr>
          <w:p w14:paraId="5D7B9946" w14:textId="77777777" w:rsidR="00905D23" w:rsidRPr="00694DE4" w:rsidRDefault="00905D23" w:rsidP="00316D31">
            <w:pPr>
              <w:spacing w:line="240" w:lineRule="auto"/>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69B40A17" w14:textId="77777777" w:rsidR="00905D23" w:rsidRPr="003C0AA6" w:rsidRDefault="00905D23" w:rsidP="003C0AA6">
            <w:pPr>
              <w:spacing w:line="240" w:lineRule="auto"/>
              <w:rPr>
                <w:rFonts w:ascii="Calibri" w:eastAsia="Times New Roman" w:hAnsi="Calibri" w:cs="Times New Roman"/>
                <w:color w:val="000000"/>
                <w:sz w:val="20"/>
                <w:szCs w:val="20"/>
                <w:lang w:eastAsia="da-DK"/>
              </w:rPr>
            </w:pPr>
          </w:p>
        </w:tc>
        <w:tc>
          <w:tcPr>
            <w:tcW w:w="2926" w:type="dxa"/>
            <w:tcBorders>
              <w:top w:val="nil"/>
              <w:left w:val="nil"/>
              <w:bottom w:val="single" w:sz="4" w:space="0" w:color="auto"/>
              <w:right w:val="single" w:sz="4" w:space="0" w:color="auto"/>
            </w:tcBorders>
            <w:vAlign w:val="center"/>
          </w:tcPr>
          <w:p w14:paraId="3AF3F144" w14:textId="77777777" w:rsidR="00905D23" w:rsidRPr="003C0AA6" w:rsidRDefault="00905D23" w:rsidP="003C0AA6">
            <w:pPr>
              <w:spacing w:line="240" w:lineRule="auto"/>
              <w:rPr>
                <w:rFonts w:ascii="Calibri" w:eastAsia="Times New Roman" w:hAnsi="Calibri" w:cs="Times New Roman"/>
                <w:color w:val="000000"/>
                <w:sz w:val="20"/>
                <w:szCs w:val="20"/>
                <w:lang w:val="da-DK" w:eastAsia="da-DK"/>
              </w:rPr>
            </w:pPr>
          </w:p>
        </w:tc>
      </w:tr>
      <w:tr w:rsidR="00905D23" w:rsidRPr="00694DE4" w14:paraId="4478E875" w14:textId="77777777" w:rsidTr="003C0AA6">
        <w:trPr>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hideMark/>
          </w:tcPr>
          <w:p w14:paraId="10CA71A7" w14:textId="77777777" w:rsidR="00905D23" w:rsidRPr="00694DE4" w:rsidRDefault="00905D23" w:rsidP="00316D31">
            <w:pPr>
              <w:spacing w:line="240" w:lineRule="auto"/>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center"/>
            <w:hideMark/>
          </w:tcPr>
          <w:p w14:paraId="4176CAE4" w14:textId="77777777" w:rsidR="00905D23" w:rsidRPr="003C0AA6" w:rsidRDefault="00905D23" w:rsidP="003C0AA6">
            <w:pPr>
              <w:spacing w:line="240" w:lineRule="auto"/>
              <w:rPr>
                <w:rFonts w:ascii="Calibri" w:eastAsia="Times New Roman" w:hAnsi="Calibri" w:cs="Times New Roman"/>
                <w:color w:val="000000"/>
                <w:sz w:val="20"/>
                <w:szCs w:val="20"/>
                <w:lang w:eastAsia="da-DK"/>
              </w:rPr>
            </w:pPr>
          </w:p>
        </w:tc>
        <w:tc>
          <w:tcPr>
            <w:tcW w:w="2926" w:type="dxa"/>
            <w:tcBorders>
              <w:top w:val="nil"/>
              <w:left w:val="nil"/>
              <w:bottom w:val="single" w:sz="4" w:space="0" w:color="auto"/>
              <w:right w:val="single" w:sz="4" w:space="0" w:color="auto"/>
            </w:tcBorders>
            <w:vAlign w:val="center"/>
          </w:tcPr>
          <w:p w14:paraId="055261A7" w14:textId="77777777" w:rsidR="00905D23" w:rsidRPr="003C0AA6" w:rsidRDefault="00905D23" w:rsidP="003C0AA6">
            <w:pPr>
              <w:spacing w:line="240" w:lineRule="auto"/>
              <w:rPr>
                <w:rFonts w:ascii="Calibri" w:eastAsia="Times New Roman" w:hAnsi="Calibri" w:cs="Times New Roman"/>
                <w:color w:val="000000"/>
                <w:sz w:val="20"/>
                <w:szCs w:val="20"/>
                <w:lang w:val="da-DK" w:eastAsia="da-DK"/>
              </w:rPr>
            </w:pPr>
          </w:p>
        </w:tc>
      </w:tr>
      <w:tr w:rsidR="00905D23" w:rsidRPr="00694DE4" w14:paraId="0E83F275" w14:textId="77777777" w:rsidTr="003C0AA6">
        <w:trPr>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hideMark/>
          </w:tcPr>
          <w:p w14:paraId="6D7AB175" w14:textId="77777777" w:rsidR="00905D23" w:rsidRPr="00694DE4" w:rsidRDefault="00905D23" w:rsidP="00316D31">
            <w:pPr>
              <w:spacing w:line="240" w:lineRule="auto"/>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center"/>
            <w:hideMark/>
          </w:tcPr>
          <w:p w14:paraId="16F6D75C" w14:textId="77777777" w:rsidR="00905D23" w:rsidRPr="003C0AA6" w:rsidRDefault="00905D23" w:rsidP="003C0AA6">
            <w:pPr>
              <w:spacing w:line="240" w:lineRule="auto"/>
              <w:rPr>
                <w:rFonts w:ascii="Calibri" w:eastAsia="Times New Roman" w:hAnsi="Calibri" w:cs="Times New Roman"/>
                <w:color w:val="000000"/>
                <w:sz w:val="20"/>
                <w:szCs w:val="20"/>
                <w:lang w:eastAsia="da-DK"/>
              </w:rPr>
            </w:pPr>
          </w:p>
        </w:tc>
        <w:tc>
          <w:tcPr>
            <w:tcW w:w="2926" w:type="dxa"/>
            <w:tcBorders>
              <w:top w:val="nil"/>
              <w:left w:val="nil"/>
              <w:bottom w:val="single" w:sz="4" w:space="0" w:color="auto"/>
              <w:right w:val="single" w:sz="4" w:space="0" w:color="auto"/>
            </w:tcBorders>
            <w:vAlign w:val="center"/>
          </w:tcPr>
          <w:p w14:paraId="16B08FA9" w14:textId="77777777" w:rsidR="00905D23" w:rsidRPr="003C0AA6" w:rsidRDefault="00905D23" w:rsidP="003C0AA6">
            <w:pPr>
              <w:spacing w:line="240" w:lineRule="auto"/>
              <w:rPr>
                <w:rFonts w:ascii="Calibri" w:eastAsia="Times New Roman" w:hAnsi="Calibri" w:cs="Times New Roman"/>
                <w:color w:val="000000"/>
                <w:sz w:val="20"/>
                <w:szCs w:val="20"/>
                <w:lang w:val="da-DK" w:eastAsia="da-DK"/>
              </w:rPr>
            </w:pPr>
          </w:p>
        </w:tc>
      </w:tr>
      <w:tr w:rsidR="00905D23" w:rsidRPr="00694DE4" w14:paraId="16CE7CF8" w14:textId="77777777" w:rsidTr="003C0AA6">
        <w:trPr>
          <w:trHeight w:val="300"/>
        </w:trPr>
        <w:tc>
          <w:tcPr>
            <w:tcW w:w="2860" w:type="dxa"/>
            <w:vMerge w:val="restart"/>
            <w:tcBorders>
              <w:top w:val="nil"/>
              <w:left w:val="single" w:sz="4" w:space="0" w:color="auto"/>
              <w:bottom w:val="single" w:sz="4" w:space="0" w:color="auto"/>
              <w:right w:val="single" w:sz="4" w:space="0" w:color="auto"/>
            </w:tcBorders>
            <w:shd w:val="clear" w:color="auto" w:fill="55CBFF" w:themeFill="accent2" w:themeFillTint="99"/>
            <w:noWrap/>
            <w:vAlign w:val="center"/>
            <w:hideMark/>
          </w:tcPr>
          <w:p w14:paraId="76F91E7C" w14:textId="77777777" w:rsidR="00905D23" w:rsidRPr="003C0AA6" w:rsidRDefault="00905D23" w:rsidP="00316D31">
            <w:pPr>
              <w:spacing w:line="240" w:lineRule="auto"/>
              <w:jc w:val="center"/>
              <w:rPr>
                <w:rFonts w:ascii="Calibri" w:eastAsia="Times New Roman" w:hAnsi="Calibri" w:cs="Times New Roman"/>
                <w:b/>
                <w:bCs/>
                <w:color w:val="000000"/>
                <w:sz w:val="24"/>
                <w:szCs w:val="24"/>
                <w:lang w:val="da-DK" w:eastAsia="da-DK"/>
              </w:rPr>
            </w:pPr>
            <w:r w:rsidRPr="003C0AA6">
              <w:rPr>
                <w:rFonts w:ascii="Calibri" w:eastAsia="Times New Roman" w:hAnsi="Calibri" w:cs="Times New Roman"/>
                <w:b/>
                <w:bCs/>
                <w:color w:val="000000"/>
                <w:sz w:val="24"/>
                <w:szCs w:val="24"/>
                <w:lang w:val="da-DK" w:eastAsia="da-DK"/>
              </w:rPr>
              <w:t>Economic</w:t>
            </w:r>
          </w:p>
        </w:tc>
        <w:tc>
          <w:tcPr>
            <w:tcW w:w="4360" w:type="dxa"/>
            <w:tcBorders>
              <w:top w:val="nil"/>
              <w:left w:val="nil"/>
              <w:bottom w:val="single" w:sz="4" w:space="0" w:color="auto"/>
              <w:right w:val="single" w:sz="4" w:space="0" w:color="auto"/>
            </w:tcBorders>
            <w:shd w:val="clear" w:color="auto" w:fill="auto"/>
            <w:noWrap/>
            <w:vAlign w:val="center"/>
            <w:hideMark/>
          </w:tcPr>
          <w:p w14:paraId="4E136CCA" w14:textId="77777777" w:rsidR="00905D23" w:rsidRPr="003C0AA6" w:rsidRDefault="00905D23"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Legal action problems</w:t>
            </w:r>
          </w:p>
        </w:tc>
        <w:tc>
          <w:tcPr>
            <w:tcW w:w="2926" w:type="dxa"/>
            <w:tcBorders>
              <w:top w:val="nil"/>
              <w:left w:val="nil"/>
              <w:bottom w:val="single" w:sz="4" w:space="0" w:color="auto"/>
              <w:right w:val="single" w:sz="4" w:space="0" w:color="auto"/>
            </w:tcBorders>
            <w:vAlign w:val="center"/>
          </w:tcPr>
          <w:p w14:paraId="5A415108" w14:textId="77777777" w:rsidR="00905D23" w:rsidRPr="003C0AA6" w:rsidRDefault="00905D23" w:rsidP="003C0AA6">
            <w:pPr>
              <w:spacing w:line="240" w:lineRule="auto"/>
              <w:rPr>
                <w:rFonts w:ascii="Calibri" w:eastAsia="Times New Roman" w:hAnsi="Calibri" w:cs="Times New Roman"/>
                <w:color w:val="000000"/>
                <w:sz w:val="20"/>
                <w:szCs w:val="20"/>
                <w:lang w:val="da-DK" w:eastAsia="da-DK"/>
              </w:rPr>
            </w:pPr>
          </w:p>
        </w:tc>
      </w:tr>
      <w:tr w:rsidR="00905D23" w:rsidRPr="00694DE4" w14:paraId="6E45B97F" w14:textId="77777777" w:rsidTr="003C0AA6">
        <w:trPr>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noWrap/>
            <w:vAlign w:val="center"/>
          </w:tcPr>
          <w:p w14:paraId="0A9D0080" w14:textId="77777777" w:rsidR="00905D23" w:rsidRPr="00694DE4" w:rsidRDefault="00905D23" w:rsidP="00316D31">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4428F023" w14:textId="78CFA246" w:rsidR="00905D23" w:rsidRPr="003C0AA6" w:rsidRDefault="004733E6"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Insufficient</w:t>
            </w:r>
            <w:r w:rsidR="00905D23" w:rsidRPr="003C0AA6">
              <w:rPr>
                <w:rFonts w:ascii="Calibri" w:eastAsia="Times New Roman" w:hAnsi="Calibri" w:cs="Times New Roman"/>
                <w:color w:val="000000"/>
                <w:sz w:val="20"/>
                <w:szCs w:val="20"/>
                <w:lang w:eastAsia="da-DK"/>
              </w:rPr>
              <w:t xml:space="preserve"> AtoN funding issues</w:t>
            </w:r>
          </w:p>
        </w:tc>
        <w:tc>
          <w:tcPr>
            <w:tcW w:w="2926" w:type="dxa"/>
            <w:tcBorders>
              <w:top w:val="nil"/>
              <w:left w:val="nil"/>
              <w:bottom w:val="single" w:sz="4" w:space="0" w:color="auto"/>
              <w:right w:val="single" w:sz="4" w:space="0" w:color="auto"/>
            </w:tcBorders>
            <w:vAlign w:val="center"/>
          </w:tcPr>
          <w:p w14:paraId="71914D0C" w14:textId="77777777" w:rsidR="00905D23" w:rsidRPr="003C0AA6" w:rsidRDefault="00905D23" w:rsidP="003C0AA6">
            <w:pPr>
              <w:spacing w:line="240" w:lineRule="auto"/>
              <w:rPr>
                <w:rFonts w:ascii="Calibri" w:eastAsia="Times New Roman" w:hAnsi="Calibri" w:cs="Times New Roman"/>
                <w:color w:val="000000"/>
                <w:sz w:val="20"/>
                <w:szCs w:val="20"/>
                <w:lang w:val="da-DK" w:eastAsia="da-DK"/>
              </w:rPr>
            </w:pPr>
          </w:p>
        </w:tc>
      </w:tr>
      <w:tr w:rsidR="00905D23" w:rsidRPr="00694DE4" w14:paraId="0475188A" w14:textId="77777777" w:rsidTr="003C0AA6">
        <w:trPr>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noWrap/>
            <w:vAlign w:val="center"/>
          </w:tcPr>
          <w:p w14:paraId="11278653" w14:textId="77777777" w:rsidR="00905D23" w:rsidRPr="00694DE4" w:rsidRDefault="00905D23" w:rsidP="00316D31">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3458D7A0" w14:textId="77777777" w:rsidR="00905D23" w:rsidRPr="003C0AA6" w:rsidRDefault="00905D23" w:rsidP="003C0AA6">
            <w:pPr>
              <w:spacing w:line="240" w:lineRule="auto"/>
              <w:rPr>
                <w:rFonts w:ascii="Calibri" w:eastAsia="Times New Roman" w:hAnsi="Calibri" w:cs="Times New Roman"/>
                <w:color w:val="000000"/>
                <w:sz w:val="20"/>
                <w:szCs w:val="20"/>
                <w:lang w:eastAsia="da-DK"/>
              </w:rPr>
            </w:pPr>
          </w:p>
        </w:tc>
        <w:tc>
          <w:tcPr>
            <w:tcW w:w="2926" w:type="dxa"/>
            <w:tcBorders>
              <w:top w:val="nil"/>
              <w:left w:val="nil"/>
              <w:bottom w:val="single" w:sz="4" w:space="0" w:color="auto"/>
              <w:right w:val="single" w:sz="4" w:space="0" w:color="auto"/>
            </w:tcBorders>
            <w:vAlign w:val="center"/>
          </w:tcPr>
          <w:p w14:paraId="4F54D4D0" w14:textId="77777777" w:rsidR="00905D23" w:rsidRPr="003C0AA6" w:rsidRDefault="00905D23" w:rsidP="003C0AA6">
            <w:pPr>
              <w:spacing w:line="240" w:lineRule="auto"/>
              <w:rPr>
                <w:rFonts w:ascii="Calibri" w:eastAsia="Times New Roman" w:hAnsi="Calibri" w:cs="Times New Roman"/>
                <w:color w:val="000000"/>
                <w:sz w:val="20"/>
                <w:szCs w:val="20"/>
                <w:lang w:val="da-DK" w:eastAsia="da-DK"/>
              </w:rPr>
            </w:pPr>
          </w:p>
        </w:tc>
      </w:tr>
      <w:tr w:rsidR="00905D23" w:rsidRPr="00694DE4" w14:paraId="1DF35D54" w14:textId="77777777" w:rsidTr="003C0AA6">
        <w:trPr>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hideMark/>
          </w:tcPr>
          <w:p w14:paraId="1B3B2BF8" w14:textId="77777777" w:rsidR="00905D23" w:rsidRPr="00694DE4" w:rsidRDefault="00905D23" w:rsidP="00316D31">
            <w:pPr>
              <w:spacing w:line="240" w:lineRule="auto"/>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center"/>
            <w:hideMark/>
          </w:tcPr>
          <w:p w14:paraId="481287A9" w14:textId="77777777" w:rsidR="00905D23" w:rsidRPr="003C0AA6" w:rsidRDefault="00905D23" w:rsidP="003C0AA6">
            <w:pPr>
              <w:spacing w:line="240" w:lineRule="auto"/>
              <w:rPr>
                <w:rFonts w:ascii="Calibri" w:eastAsia="Times New Roman" w:hAnsi="Calibri" w:cs="Times New Roman"/>
                <w:color w:val="000000"/>
                <w:sz w:val="20"/>
                <w:szCs w:val="20"/>
                <w:lang w:eastAsia="da-DK"/>
              </w:rPr>
            </w:pPr>
          </w:p>
        </w:tc>
        <w:tc>
          <w:tcPr>
            <w:tcW w:w="2926" w:type="dxa"/>
            <w:tcBorders>
              <w:top w:val="nil"/>
              <w:left w:val="nil"/>
              <w:bottom w:val="single" w:sz="4" w:space="0" w:color="auto"/>
              <w:right w:val="single" w:sz="4" w:space="0" w:color="auto"/>
            </w:tcBorders>
            <w:vAlign w:val="center"/>
          </w:tcPr>
          <w:p w14:paraId="09EB2B93" w14:textId="77777777" w:rsidR="00905D23" w:rsidRPr="003C0AA6" w:rsidRDefault="00905D23" w:rsidP="003C0AA6">
            <w:pPr>
              <w:spacing w:line="240" w:lineRule="auto"/>
              <w:rPr>
                <w:rFonts w:ascii="Calibri" w:eastAsia="Times New Roman" w:hAnsi="Calibri" w:cs="Times New Roman"/>
                <w:color w:val="000000"/>
                <w:sz w:val="20"/>
                <w:szCs w:val="20"/>
                <w:lang w:val="da-DK" w:eastAsia="da-DK"/>
              </w:rPr>
            </w:pPr>
          </w:p>
        </w:tc>
      </w:tr>
      <w:tr w:rsidR="00905D23" w:rsidRPr="00694DE4" w14:paraId="72B0E95C" w14:textId="77777777" w:rsidTr="003C0AA6">
        <w:trPr>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hideMark/>
          </w:tcPr>
          <w:p w14:paraId="1C501877" w14:textId="77777777" w:rsidR="00905D23" w:rsidRPr="00694DE4" w:rsidRDefault="00905D23" w:rsidP="00316D31">
            <w:pPr>
              <w:spacing w:line="240" w:lineRule="auto"/>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center"/>
            <w:hideMark/>
          </w:tcPr>
          <w:p w14:paraId="47C74281" w14:textId="77777777" w:rsidR="00905D23" w:rsidRPr="003C0AA6" w:rsidRDefault="00905D23" w:rsidP="003C0AA6">
            <w:pPr>
              <w:spacing w:line="240" w:lineRule="auto"/>
              <w:rPr>
                <w:rFonts w:ascii="Calibri" w:eastAsia="Times New Roman" w:hAnsi="Calibri" w:cs="Times New Roman"/>
                <w:color w:val="000000"/>
                <w:sz w:val="20"/>
                <w:szCs w:val="20"/>
                <w:lang w:eastAsia="da-DK"/>
              </w:rPr>
            </w:pPr>
          </w:p>
        </w:tc>
        <w:tc>
          <w:tcPr>
            <w:tcW w:w="2926" w:type="dxa"/>
            <w:tcBorders>
              <w:top w:val="nil"/>
              <w:left w:val="nil"/>
              <w:bottom w:val="single" w:sz="4" w:space="0" w:color="auto"/>
              <w:right w:val="single" w:sz="4" w:space="0" w:color="auto"/>
            </w:tcBorders>
            <w:vAlign w:val="center"/>
          </w:tcPr>
          <w:p w14:paraId="424F2E52" w14:textId="77777777" w:rsidR="00905D23" w:rsidRPr="003C0AA6" w:rsidRDefault="00905D23" w:rsidP="003C0AA6">
            <w:pPr>
              <w:spacing w:line="240" w:lineRule="auto"/>
              <w:rPr>
                <w:rFonts w:ascii="Calibri" w:eastAsia="Times New Roman" w:hAnsi="Calibri" w:cs="Times New Roman"/>
                <w:color w:val="000000"/>
                <w:sz w:val="20"/>
                <w:szCs w:val="20"/>
                <w:lang w:val="en-US" w:eastAsia="da-DK"/>
              </w:rPr>
            </w:pPr>
          </w:p>
        </w:tc>
      </w:tr>
      <w:tr w:rsidR="00905D23" w:rsidRPr="00694DE4" w14:paraId="76D66DC6" w14:textId="77777777" w:rsidTr="003C0AA6">
        <w:trPr>
          <w:trHeight w:val="300"/>
        </w:trPr>
        <w:tc>
          <w:tcPr>
            <w:tcW w:w="2860" w:type="dxa"/>
            <w:vMerge w:val="restart"/>
            <w:tcBorders>
              <w:top w:val="nil"/>
              <w:left w:val="single" w:sz="4" w:space="0" w:color="auto"/>
              <w:bottom w:val="single" w:sz="4" w:space="0" w:color="auto"/>
              <w:right w:val="single" w:sz="4" w:space="0" w:color="auto"/>
            </w:tcBorders>
            <w:shd w:val="clear" w:color="auto" w:fill="55CBFF" w:themeFill="accent2" w:themeFillTint="99"/>
            <w:noWrap/>
            <w:vAlign w:val="center"/>
            <w:hideMark/>
          </w:tcPr>
          <w:p w14:paraId="07F56C01" w14:textId="77777777" w:rsidR="00905D23" w:rsidRPr="003C0AA6" w:rsidRDefault="00905D23" w:rsidP="00316D31">
            <w:pPr>
              <w:spacing w:line="240" w:lineRule="auto"/>
              <w:jc w:val="center"/>
              <w:rPr>
                <w:rFonts w:ascii="Calibri" w:eastAsia="Times New Roman" w:hAnsi="Calibri" w:cs="Times New Roman"/>
                <w:b/>
                <w:bCs/>
                <w:color w:val="000000"/>
                <w:sz w:val="24"/>
                <w:szCs w:val="24"/>
                <w:lang w:val="da-DK" w:eastAsia="da-DK"/>
              </w:rPr>
            </w:pPr>
            <w:r w:rsidRPr="003C0AA6">
              <w:rPr>
                <w:rFonts w:ascii="Calibri" w:eastAsia="Times New Roman" w:hAnsi="Calibri" w:cs="Times New Roman"/>
                <w:b/>
                <w:bCs/>
                <w:color w:val="000000"/>
                <w:sz w:val="24"/>
                <w:szCs w:val="24"/>
                <w:lang w:val="da-DK" w:eastAsia="da-DK"/>
              </w:rPr>
              <w:t>Technical</w:t>
            </w:r>
          </w:p>
        </w:tc>
        <w:tc>
          <w:tcPr>
            <w:tcW w:w="4360" w:type="dxa"/>
            <w:tcBorders>
              <w:top w:val="nil"/>
              <w:left w:val="nil"/>
              <w:bottom w:val="single" w:sz="4" w:space="0" w:color="auto"/>
              <w:right w:val="single" w:sz="4" w:space="0" w:color="auto"/>
            </w:tcBorders>
            <w:shd w:val="clear" w:color="auto" w:fill="auto"/>
            <w:noWrap/>
            <w:vAlign w:val="center"/>
            <w:hideMark/>
          </w:tcPr>
          <w:p w14:paraId="6D3D2652" w14:textId="50914247" w:rsidR="00905D23" w:rsidRPr="003C0AA6" w:rsidRDefault="00990C79"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 xml:space="preserve">Shipborne </w:t>
            </w:r>
            <w:r w:rsidR="00905D23" w:rsidRPr="003C0AA6">
              <w:rPr>
                <w:rFonts w:ascii="Calibri" w:eastAsia="Times New Roman" w:hAnsi="Calibri" w:cs="Times New Roman"/>
                <w:color w:val="000000"/>
                <w:sz w:val="20"/>
                <w:szCs w:val="20"/>
                <w:lang w:eastAsia="da-DK"/>
              </w:rPr>
              <w:t xml:space="preserve">Navaid failure </w:t>
            </w:r>
          </w:p>
        </w:tc>
        <w:tc>
          <w:tcPr>
            <w:tcW w:w="2926" w:type="dxa"/>
            <w:tcBorders>
              <w:top w:val="nil"/>
              <w:left w:val="nil"/>
              <w:bottom w:val="single" w:sz="4" w:space="0" w:color="auto"/>
              <w:right w:val="single" w:sz="4" w:space="0" w:color="auto"/>
            </w:tcBorders>
            <w:vAlign w:val="center"/>
          </w:tcPr>
          <w:p w14:paraId="5DF40E53" w14:textId="77777777" w:rsidR="00905D23" w:rsidRPr="003C0AA6" w:rsidRDefault="00905D23" w:rsidP="003C0AA6">
            <w:pPr>
              <w:spacing w:line="240" w:lineRule="auto"/>
              <w:rPr>
                <w:rFonts w:ascii="Calibri" w:eastAsia="Times New Roman" w:hAnsi="Calibri" w:cs="Times New Roman"/>
                <w:color w:val="000000"/>
                <w:sz w:val="20"/>
                <w:szCs w:val="20"/>
                <w:lang w:val="en-US" w:eastAsia="da-DK"/>
              </w:rPr>
            </w:pPr>
          </w:p>
        </w:tc>
      </w:tr>
      <w:tr w:rsidR="00251C5F" w:rsidRPr="00694DE4" w14:paraId="54DF7EBE" w14:textId="77777777" w:rsidTr="003C0AA6">
        <w:trPr>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noWrap/>
            <w:vAlign w:val="center"/>
          </w:tcPr>
          <w:p w14:paraId="1B3E4D27" w14:textId="77777777" w:rsidR="00251C5F" w:rsidRPr="00905D23" w:rsidRDefault="00251C5F" w:rsidP="00316D31">
            <w:pPr>
              <w:spacing w:line="240" w:lineRule="auto"/>
              <w:jc w:val="center"/>
              <w:rPr>
                <w:rFonts w:ascii="Calibri" w:eastAsia="Times New Roman" w:hAnsi="Calibri" w:cs="Times New Roman"/>
                <w:b/>
                <w:bCs/>
                <w:color w:val="000000"/>
                <w:sz w:val="28"/>
                <w:szCs w:val="28"/>
                <w:lang w:eastAsia="da-DK"/>
              </w:rPr>
            </w:pPr>
          </w:p>
        </w:tc>
        <w:tc>
          <w:tcPr>
            <w:tcW w:w="4360" w:type="dxa"/>
            <w:tcBorders>
              <w:top w:val="nil"/>
              <w:left w:val="nil"/>
              <w:bottom w:val="single" w:sz="4" w:space="0" w:color="auto"/>
              <w:right w:val="single" w:sz="4" w:space="0" w:color="auto"/>
            </w:tcBorders>
            <w:shd w:val="clear" w:color="auto" w:fill="auto"/>
            <w:noWrap/>
            <w:vAlign w:val="center"/>
          </w:tcPr>
          <w:p w14:paraId="40228D56" w14:textId="26720F0F"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Quality and validity of charted information</w:t>
            </w:r>
          </w:p>
        </w:tc>
        <w:tc>
          <w:tcPr>
            <w:tcW w:w="2926" w:type="dxa"/>
            <w:tcBorders>
              <w:top w:val="nil"/>
              <w:left w:val="nil"/>
              <w:bottom w:val="single" w:sz="4" w:space="0" w:color="auto"/>
              <w:right w:val="single" w:sz="4" w:space="0" w:color="auto"/>
            </w:tcBorders>
            <w:vAlign w:val="center"/>
          </w:tcPr>
          <w:p w14:paraId="0894F09D" w14:textId="77777777" w:rsidR="00251C5F" w:rsidRPr="003C0AA6" w:rsidRDefault="00251C5F" w:rsidP="003C0AA6">
            <w:pPr>
              <w:spacing w:line="240" w:lineRule="auto"/>
              <w:rPr>
                <w:rFonts w:ascii="Calibri" w:eastAsia="Times New Roman" w:hAnsi="Calibri" w:cs="Times New Roman"/>
                <w:color w:val="000000"/>
                <w:sz w:val="20"/>
                <w:szCs w:val="20"/>
                <w:lang w:val="en-US" w:eastAsia="da-DK"/>
              </w:rPr>
            </w:pPr>
          </w:p>
        </w:tc>
      </w:tr>
      <w:tr w:rsidR="00251C5F" w:rsidRPr="00694DE4" w14:paraId="26181E47" w14:textId="77777777" w:rsidTr="003C0AA6">
        <w:trPr>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noWrap/>
            <w:vAlign w:val="center"/>
          </w:tcPr>
          <w:p w14:paraId="1D0E1259" w14:textId="77777777" w:rsidR="00251C5F" w:rsidRPr="00905D23" w:rsidRDefault="00251C5F" w:rsidP="00316D31">
            <w:pPr>
              <w:spacing w:line="240" w:lineRule="auto"/>
              <w:jc w:val="center"/>
              <w:rPr>
                <w:rFonts w:ascii="Calibri" w:eastAsia="Times New Roman" w:hAnsi="Calibri" w:cs="Times New Roman"/>
                <w:b/>
                <w:bCs/>
                <w:color w:val="000000"/>
                <w:sz w:val="28"/>
                <w:szCs w:val="28"/>
                <w:lang w:eastAsia="da-DK"/>
              </w:rPr>
            </w:pPr>
          </w:p>
        </w:tc>
        <w:tc>
          <w:tcPr>
            <w:tcW w:w="4360" w:type="dxa"/>
            <w:tcBorders>
              <w:top w:val="nil"/>
              <w:left w:val="nil"/>
              <w:bottom w:val="single" w:sz="4" w:space="0" w:color="auto"/>
              <w:right w:val="single" w:sz="4" w:space="0" w:color="auto"/>
            </w:tcBorders>
            <w:shd w:val="clear" w:color="auto" w:fill="auto"/>
            <w:noWrap/>
            <w:vAlign w:val="center"/>
          </w:tcPr>
          <w:p w14:paraId="3FE29335" w14:textId="00B86EC5"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Loss of vessel control</w:t>
            </w:r>
          </w:p>
        </w:tc>
        <w:tc>
          <w:tcPr>
            <w:tcW w:w="2926" w:type="dxa"/>
            <w:tcBorders>
              <w:top w:val="nil"/>
              <w:left w:val="nil"/>
              <w:bottom w:val="single" w:sz="4" w:space="0" w:color="auto"/>
              <w:right w:val="single" w:sz="4" w:space="0" w:color="auto"/>
            </w:tcBorders>
            <w:vAlign w:val="center"/>
          </w:tcPr>
          <w:p w14:paraId="72363EE7" w14:textId="77777777" w:rsidR="00251C5F" w:rsidRPr="003C0AA6" w:rsidRDefault="00251C5F" w:rsidP="003C0AA6">
            <w:pPr>
              <w:spacing w:line="240" w:lineRule="auto"/>
              <w:rPr>
                <w:rFonts w:ascii="Calibri" w:eastAsia="Times New Roman" w:hAnsi="Calibri" w:cs="Times New Roman"/>
                <w:color w:val="000000"/>
                <w:sz w:val="20"/>
                <w:szCs w:val="20"/>
                <w:lang w:val="en-US" w:eastAsia="da-DK"/>
              </w:rPr>
            </w:pPr>
          </w:p>
        </w:tc>
      </w:tr>
      <w:tr w:rsidR="00251C5F" w:rsidRPr="00694DE4" w14:paraId="6A3CF66D" w14:textId="77777777" w:rsidTr="003C0AA6">
        <w:trPr>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noWrap/>
            <w:vAlign w:val="center"/>
          </w:tcPr>
          <w:p w14:paraId="064E551A" w14:textId="77777777" w:rsidR="00251C5F" w:rsidRPr="00B25561" w:rsidRDefault="00251C5F" w:rsidP="00316D31">
            <w:pPr>
              <w:spacing w:line="240" w:lineRule="auto"/>
              <w:jc w:val="center"/>
              <w:rPr>
                <w:rFonts w:ascii="Calibri" w:eastAsia="Times New Roman" w:hAnsi="Calibri" w:cs="Times New Roman"/>
                <w:b/>
                <w:bCs/>
                <w:color w:val="000000"/>
                <w:sz w:val="28"/>
                <w:szCs w:val="28"/>
                <w:lang w:val="en-US" w:eastAsia="da-DK"/>
              </w:rPr>
            </w:pPr>
          </w:p>
        </w:tc>
        <w:tc>
          <w:tcPr>
            <w:tcW w:w="4360" w:type="dxa"/>
            <w:tcBorders>
              <w:top w:val="nil"/>
              <w:left w:val="nil"/>
              <w:bottom w:val="single" w:sz="4" w:space="0" w:color="auto"/>
              <w:right w:val="single" w:sz="4" w:space="0" w:color="auto"/>
            </w:tcBorders>
            <w:shd w:val="clear" w:color="auto" w:fill="auto"/>
            <w:noWrap/>
            <w:vAlign w:val="center"/>
          </w:tcPr>
          <w:p w14:paraId="0623689E" w14:textId="3E7E3782"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Loss of Communications</w:t>
            </w:r>
          </w:p>
        </w:tc>
        <w:tc>
          <w:tcPr>
            <w:tcW w:w="2926" w:type="dxa"/>
            <w:tcBorders>
              <w:top w:val="nil"/>
              <w:left w:val="nil"/>
              <w:bottom w:val="single" w:sz="4" w:space="0" w:color="auto"/>
              <w:right w:val="single" w:sz="4" w:space="0" w:color="auto"/>
            </w:tcBorders>
            <w:vAlign w:val="center"/>
          </w:tcPr>
          <w:p w14:paraId="17712249" w14:textId="77777777" w:rsidR="00251C5F" w:rsidRPr="003C0AA6" w:rsidRDefault="00251C5F" w:rsidP="003C0AA6">
            <w:pPr>
              <w:spacing w:line="240" w:lineRule="auto"/>
              <w:rPr>
                <w:rFonts w:ascii="Calibri" w:eastAsia="Times New Roman" w:hAnsi="Calibri" w:cs="Times New Roman"/>
                <w:color w:val="000000"/>
                <w:sz w:val="20"/>
                <w:szCs w:val="20"/>
                <w:lang w:val="en-US" w:eastAsia="da-DK"/>
              </w:rPr>
            </w:pPr>
          </w:p>
        </w:tc>
      </w:tr>
      <w:tr w:rsidR="00251C5F" w:rsidRPr="00694DE4" w14:paraId="703C4C9C" w14:textId="77777777" w:rsidTr="003C0AA6">
        <w:trPr>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noWrap/>
            <w:vAlign w:val="center"/>
          </w:tcPr>
          <w:p w14:paraId="3FC69E5F" w14:textId="77777777" w:rsidR="00251C5F" w:rsidRPr="00694DE4" w:rsidRDefault="00251C5F" w:rsidP="00316D31">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41B67622" w14:textId="0B245C0F"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Loss of connectivity</w:t>
            </w:r>
          </w:p>
        </w:tc>
        <w:tc>
          <w:tcPr>
            <w:tcW w:w="2926" w:type="dxa"/>
            <w:tcBorders>
              <w:top w:val="nil"/>
              <w:left w:val="nil"/>
              <w:bottom w:val="single" w:sz="4" w:space="0" w:color="auto"/>
              <w:right w:val="single" w:sz="4" w:space="0" w:color="auto"/>
            </w:tcBorders>
            <w:vAlign w:val="center"/>
          </w:tcPr>
          <w:p w14:paraId="0FDEC51B" w14:textId="77777777" w:rsidR="00251C5F" w:rsidRPr="003C0AA6" w:rsidRDefault="00251C5F" w:rsidP="003C0AA6">
            <w:pPr>
              <w:spacing w:line="240" w:lineRule="auto"/>
              <w:rPr>
                <w:rFonts w:ascii="Calibri" w:eastAsia="Times New Roman" w:hAnsi="Calibri" w:cs="Times New Roman"/>
                <w:color w:val="000000"/>
                <w:sz w:val="20"/>
                <w:szCs w:val="20"/>
                <w:lang w:val="en-US" w:eastAsia="da-DK"/>
              </w:rPr>
            </w:pPr>
          </w:p>
        </w:tc>
      </w:tr>
      <w:tr w:rsidR="00251C5F" w:rsidRPr="00694DE4" w14:paraId="34FC6A1B" w14:textId="77777777" w:rsidTr="003C0AA6">
        <w:trPr>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noWrap/>
            <w:vAlign w:val="center"/>
          </w:tcPr>
          <w:p w14:paraId="5453F887" w14:textId="77777777" w:rsidR="00251C5F" w:rsidRPr="00694DE4" w:rsidRDefault="00251C5F" w:rsidP="00316D31">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347236A0" w14:textId="0CEC649F"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Cyber interference</w:t>
            </w:r>
          </w:p>
        </w:tc>
        <w:tc>
          <w:tcPr>
            <w:tcW w:w="2926" w:type="dxa"/>
            <w:tcBorders>
              <w:top w:val="nil"/>
              <w:left w:val="nil"/>
              <w:bottom w:val="single" w:sz="4" w:space="0" w:color="auto"/>
              <w:right w:val="single" w:sz="4" w:space="0" w:color="auto"/>
            </w:tcBorders>
            <w:vAlign w:val="center"/>
          </w:tcPr>
          <w:p w14:paraId="1CA65AF7" w14:textId="77777777" w:rsidR="00251C5F" w:rsidRPr="003C0AA6" w:rsidRDefault="00251C5F" w:rsidP="003C0AA6">
            <w:pPr>
              <w:spacing w:line="240" w:lineRule="auto"/>
              <w:rPr>
                <w:rFonts w:ascii="Calibri" w:eastAsia="Times New Roman" w:hAnsi="Calibri" w:cs="Times New Roman"/>
                <w:color w:val="000000"/>
                <w:sz w:val="20"/>
                <w:szCs w:val="20"/>
                <w:lang w:val="en-US" w:eastAsia="da-DK"/>
              </w:rPr>
            </w:pPr>
          </w:p>
        </w:tc>
      </w:tr>
      <w:tr w:rsidR="00251C5F" w:rsidRPr="00694DE4" w14:paraId="79649E64" w14:textId="77777777" w:rsidTr="003C0AA6">
        <w:trPr>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noWrap/>
            <w:vAlign w:val="center"/>
          </w:tcPr>
          <w:p w14:paraId="527F665F" w14:textId="77777777" w:rsidR="00251C5F" w:rsidRPr="00694DE4" w:rsidRDefault="00251C5F" w:rsidP="00316D31">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7C873F2C" w14:textId="63DCF1F0"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Aids to Navigation failure</w:t>
            </w:r>
          </w:p>
        </w:tc>
        <w:tc>
          <w:tcPr>
            <w:tcW w:w="2926" w:type="dxa"/>
            <w:tcBorders>
              <w:top w:val="nil"/>
              <w:left w:val="nil"/>
              <w:bottom w:val="single" w:sz="4" w:space="0" w:color="auto"/>
              <w:right w:val="single" w:sz="4" w:space="0" w:color="auto"/>
            </w:tcBorders>
            <w:vAlign w:val="center"/>
          </w:tcPr>
          <w:p w14:paraId="6B8F7411" w14:textId="77777777" w:rsidR="00251C5F" w:rsidRPr="003C0AA6" w:rsidRDefault="00251C5F" w:rsidP="003C0AA6">
            <w:pPr>
              <w:spacing w:line="240" w:lineRule="auto"/>
              <w:rPr>
                <w:rFonts w:ascii="Calibri" w:eastAsia="Times New Roman" w:hAnsi="Calibri" w:cs="Times New Roman"/>
                <w:color w:val="000000"/>
                <w:sz w:val="20"/>
                <w:szCs w:val="20"/>
                <w:lang w:val="en-US" w:eastAsia="da-DK"/>
              </w:rPr>
            </w:pPr>
          </w:p>
        </w:tc>
      </w:tr>
      <w:tr w:rsidR="00251C5F" w:rsidRPr="00694DE4" w14:paraId="4DE8266C" w14:textId="77777777" w:rsidTr="003C0AA6">
        <w:trPr>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noWrap/>
            <w:vAlign w:val="center"/>
          </w:tcPr>
          <w:p w14:paraId="241D6A06" w14:textId="77777777" w:rsidR="00251C5F" w:rsidRPr="00694DE4" w:rsidRDefault="00251C5F" w:rsidP="00316D31">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17794039" w14:textId="2E3A7DA6"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Loss of PNT</w:t>
            </w:r>
          </w:p>
        </w:tc>
        <w:tc>
          <w:tcPr>
            <w:tcW w:w="2926" w:type="dxa"/>
            <w:tcBorders>
              <w:top w:val="nil"/>
              <w:left w:val="nil"/>
              <w:bottom w:val="single" w:sz="4" w:space="0" w:color="auto"/>
              <w:right w:val="single" w:sz="4" w:space="0" w:color="auto"/>
            </w:tcBorders>
            <w:vAlign w:val="center"/>
          </w:tcPr>
          <w:p w14:paraId="21A18E98" w14:textId="77777777" w:rsidR="00251C5F" w:rsidRPr="003C0AA6" w:rsidRDefault="00251C5F" w:rsidP="003C0AA6">
            <w:pPr>
              <w:spacing w:line="240" w:lineRule="auto"/>
              <w:rPr>
                <w:rFonts w:ascii="Calibri" w:eastAsia="Times New Roman" w:hAnsi="Calibri" w:cs="Times New Roman"/>
                <w:color w:val="000000"/>
                <w:sz w:val="20"/>
                <w:szCs w:val="20"/>
                <w:lang w:val="en-US" w:eastAsia="da-DK"/>
              </w:rPr>
            </w:pPr>
          </w:p>
        </w:tc>
      </w:tr>
      <w:tr w:rsidR="00251C5F" w:rsidRPr="00694DE4" w14:paraId="3AF58707" w14:textId="77777777" w:rsidTr="003C0AA6">
        <w:trPr>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noWrap/>
            <w:vAlign w:val="center"/>
          </w:tcPr>
          <w:p w14:paraId="5E16E8D4" w14:textId="77777777" w:rsidR="00251C5F" w:rsidRPr="00CA7322" w:rsidRDefault="00251C5F" w:rsidP="00316D31">
            <w:pPr>
              <w:spacing w:line="240" w:lineRule="auto"/>
              <w:jc w:val="center"/>
              <w:rPr>
                <w:rFonts w:ascii="Calibri" w:eastAsia="Times New Roman" w:hAnsi="Calibri" w:cs="Times New Roman"/>
                <w:b/>
                <w:bCs/>
                <w:color w:val="000000"/>
                <w:sz w:val="28"/>
                <w:szCs w:val="28"/>
                <w:lang w:val="en-US" w:eastAsia="da-DK"/>
              </w:rPr>
            </w:pPr>
          </w:p>
        </w:tc>
        <w:tc>
          <w:tcPr>
            <w:tcW w:w="4360" w:type="dxa"/>
            <w:tcBorders>
              <w:top w:val="nil"/>
              <w:left w:val="nil"/>
              <w:bottom w:val="single" w:sz="4" w:space="0" w:color="auto"/>
              <w:right w:val="single" w:sz="4" w:space="0" w:color="auto"/>
            </w:tcBorders>
            <w:shd w:val="clear" w:color="auto" w:fill="auto"/>
            <w:noWrap/>
            <w:vAlign w:val="center"/>
          </w:tcPr>
          <w:p w14:paraId="2FEF06ED" w14:textId="1A57BF4F"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Substandard ships</w:t>
            </w:r>
          </w:p>
        </w:tc>
        <w:tc>
          <w:tcPr>
            <w:tcW w:w="2926" w:type="dxa"/>
            <w:tcBorders>
              <w:top w:val="nil"/>
              <w:left w:val="nil"/>
              <w:bottom w:val="single" w:sz="4" w:space="0" w:color="auto"/>
              <w:right w:val="single" w:sz="4" w:space="0" w:color="auto"/>
            </w:tcBorders>
            <w:vAlign w:val="center"/>
          </w:tcPr>
          <w:p w14:paraId="7FE979E0" w14:textId="77777777" w:rsidR="00251C5F" w:rsidRPr="003C0AA6" w:rsidRDefault="00251C5F" w:rsidP="003C0AA6">
            <w:pPr>
              <w:spacing w:line="240" w:lineRule="auto"/>
              <w:rPr>
                <w:rFonts w:ascii="Calibri" w:eastAsia="Times New Roman" w:hAnsi="Calibri" w:cs="Times New Roman"/>
                <w:color w:val="000000"/>
                <w:sz w:val="20"/>
                <w:szCs w:val="20"/>
                <w:lang w:val="en-US" w:eastAsia="da-DK"/>
              </w:rPr>
            </w:pPr>
          </w:p>
        </w:tc>
      </w:tr>
      <w:tr w:rsidR="00251C5F" w:rsidRPr="00694DE4" w14:paraId="337E15F2" w14:textId="77777777" w:rsidTr="003C0AA6">
        <w:trPr>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noWrap/>
            <w:vAlign w:val="center"/>
          </w:tcPr>
          <w:p w14:paraId="7849ECBC" w14:textId="77777777" w:rsidR="00251C5F" w:rsidRPr="00CA7322" w:rsidRDefault="00251C5F" w:rsidP="00316D31">
            <w:pPr>
              <w:spacing w:line="240" w:lineRule="auto"/>
              <w:jc w:val="center"/>
              <w:rPr>
                <w:rFonts w:ascii="Calibri" w:eastAsia="Times New Roman" w:hAnsi="Calibri" w:cs="Times New Roman"/>
                <w:b/>
                <w:bCs/>
                <w:color w:val="000000"/>
                <w:sz w:val="28"/>
                <w:szCs w:val="28"/>
                <w:lang w:val="en-US" w:eastAsia="da-DK"/>
              </w:rPr>
            </w:pPr>
          </w:p>
        </w:tc>
        <w:tc>
          <w:tcPr>
            <w:tcW w:w="4360" w:type="dxa"/>
            <w:tcBorders>
              <w:top w:val="nil"/>
              <w:left w:val="nil"/>
              <w:bottom w:val="single" w:sz="4" w:space="0" w:color="auto"/>
              <w:right w:val="single" w:sz="4" w:space="0" w:color="auto"/>
            </w:tcBorders>
            <w:shd w:val="clear" w:color="auto" w:fill="auto"/>
            <w:noWrap/>
            <w:vAlign w:val="center"/>
          </w:tcPr>
          <w:p w14:paraId="470BD64B" w14:textId="6FA87887" w:rsidR="00251C5F" w:rsidRPr="003C0AA6" w:rsidRDefault="00251C5F" w:rsidP="003C0AA6">
            <w:pPr>
              <w:spacing w:line="240" w:lineRule="auto"/>
              <w:rPr>
                <w:rFonts w:ascii="Calibri" w:eastAsia="Times New Roman" w:hAnsi="Calibri" w:cs="Times New Roman"/>
                <w:color w:val="000000"/>
                <w:sz w:val="20"/>
                <w:szCs w:val="20"/>
                <w:highlight w:val="yellow"/>
                <w:lang w:eastAsia="da-DK"/>
              </w:rPr>
            </w:pPr>
          </w:p>
        </w:tc>
        <w:tc>
          <w:tcPr>
            <w:tcW w:w="2926" w:type="dxa"/>
            <w:tcBorders>
              <w:top w:val="nil"/>
              <w:left w:val="nil"/>
              <w:bottom w:val="single" w:sz="4" w:space="0" w:color="auto"/>
              <w:right w:val="single" w:sz="4" w:space="0" w:color="auto"/>
            </w:tcBorders>
            <w:vAlign w:val="center"/>
          </w:tcPr>
          <w:p w14:paraId="2C28C799" w14:textId="77777777" w:rsidR="00251C5F" w:rsidRPr="003C0AA6" w:rsidRDefault="00251C5F" w:rsidP="003C0AA6">
            <w:pPr>
              <w:spacing w:line="240" w:lineRule="auto"/>
              <w:rPr>
                <w:rFonts w:ascii="Calibri" w:eastAsia="Times New Roman" w:hAnsi="Calibri" w:cs="Times New Roman"/>
                <w:color w:val="000000"/>
                <w:sz w:val="20"/>
                <w:szCs w:val="20"/>
                <w:lang w:val="en-US" w:eastAsia="da-DK"/>
              </w:rPr>
            </w:pPr>
          </w:p>
        </w:tc>
      </w:tr>
      <w:tr w:rsidR="00251C5F" w:rsidRPr="00694DE4" w14:paraId="3EB2574A" w14:textId="77777777" w:rsidTr="003C0AA6">
        <w:trPr>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hideMark/>
          </w:tcPr>
          <w:p w14:paraId="071CA4D5" w14:textId="77777777" w:rsidR="00251C5F" w:rsidRPr="00694DE4" w:rsidRDefault="00251C5F" w:rsidP="00316D31">
            <w:pPr>
              <w:spacing w:line="240" w:lineRule="auto"/>
              <w:rPr>
                <w:rFonts w:ascii="Calibri" w:eastAsia="Times New Roman" w:hAnsi="Calibri" w:cs="Times New Roman"/>
                <w:b/>
                <w:bCs/>
                <w:color w:val="000000"/>
                <w:sz w:val="28"/>
                <w:szCs w:val="28"/>
                <w:lang w:val="en-US" w:eastAsia="da-DK"/>
              </w:rPr>
            </w:pPr>
          </w:p>
        </w:tc>
        <w:tc>
          <w:tcPr>
            <w:tcW w:w="4360" w:type="dxa"/>
            <w:tcBorders>
              <w:top w:val="nil"/>
              <w:left w:val="nil"/>
              <w:bottom w:val="single" w:sz="4" w:space="0" w:color="auto"/>
              <w:right w:val="single" w:sz="4" w:space="0" w:color="auto"/>
            </w:tcBorders>
            <w:shd w:val="clear" w:color="auto" w:fill="auto"/>
            <w:noWrap/>
            <w:vAlign w:val="center"/>
          </w:tcPr>
          <w:p w14:paraId="70EC3087" w14:textId="78980BE7" w:rsidR="00251C5F" w:rsidRPr="003C0AA6" w:rsidRDefault="00251C5F" w:rsidP="003C0AA6">
            <w:pPr>
              <w:spacing w:line="240" w:lineRule="auto"/>
              <w:rPr>
                <w:rFonts w:ascii="Calibri" w:eastAsia="Times New Roman" w:hAnsi="Calibri" w:cs="Times New Roman"/>
                <w:color w:val="000000"/>
                <w:sz w:val="20"/>
                <w:szCs w:val="20"/>
                <w:highlight w:val="yellow"/>
                <w:lang w:eastAsia="da-DK"/>
              </w:rPr>
            </w:pPr>
          </w:p>
        </w:tc>
        <w:tc>
          <w:tcPr>
            <w:tcW w:w="2926" w:type="dxa"/>
            <w:tcBorders>
              <w:top w:val="nil"/>
              <w:left w:val="nil"/>
              <w:bottom w:val="single" w:sz="4" w:space="0" w:color="auto"/>
              <w:right w:val="single" w:sz="4" w:space="0" w:color="auto"/>
            </w:tcBorders>
            <w:vAlign w:val="center"/>
          </w:tcPr>
          <w:p w14:paraId="300EB13E" w14:textId="77777777" w:rsidR="00251C5F" w:rsidRPr="003C0AA6" w:rsidRDefault="00251C5F" w:rsidP="003C0AA6">
            <w:pPr>
              <w:spacing w:line="240" w:lineRule="auto"/>
              <w:rPr>
                <w:rFonts w:ascii="Calibri" w:eastAsia="Times New Roman" w:hAnsi="Calibri" w:cs="Times New Roman"/>
                <w:color w:val="000000"/>
                <w:sz w:val="20"/>
                <w:szCs w:val="20"/>
                <w:lang w:val="en-US" w:eastAsia="da-DK"/>
              </w:rPr>
            </w:pPr>
          </w:p>
        </w:tc>
      </w:tr>
      <w:tr w:rsidR="00251C5F" w:rsidRPr="00694DE4" w14:paraId="2B1A8237" w14:textId="77777777" w:rsidTr="003C0AA6">
        <w:trPr>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tcPr>
          <w:p w14:paraId="5ACB7B76" w14:textId="77777777" w:rsidR="00251C5F" w:rsidRPr="00694DE4" w:rsidRDefault="00251C5F" w:rsidP="00316D31">
            <w:pPr>
              <w:spacing w:line="240" w:lineRule="auto"/>
              <w:rPr>
                <w:rFonts w:ascii="Calibri" w:eastAsia="Times New Roman" w:hAnsi="Calibri" w:cs="Times New Roman"/>
                <w:b/>
                <w:bCs/>
                <w:color w:val="000000"/>
                <w:sz w:val="28"/>
                <w:szCs w:val="28"/>
                <w:lang w:val="en-US" w:eastAsia="da-DK"/>
              </w:rPr>
            </w:pPr>
          </w:p>
        </w:tc>
        <w:tc>
          <w:tcPr>
            <w:tcW w:w="4360" w:type="dxa"/>
            <w:tcBorders>
              <w:top w:val="nil"/>
              <w:left w:val="nil"/>
              <w:bottom w:val="single" w:sz="4" w:space="0" w:color="auto"/>
              <w:right w:val="single" w:sz="4" w:space="0" w:color="auto"/>
            </w:tcBorders>
            <w:shd w:val="clear" w:color="auto" w:fill="auto"/>
            <w:noWrap/>
            <w:vAlign w:val="center"/>
          </w:tcPr>
          <w:p w14:paraId="4B4C45F1" w14:textId="4B5F193B" w:rsidR="00251C5F" w:rsidRPr="003C0AA6" w:rsidRDefault="00251C5F" w:rsidP="003C0AA6">
            <w:pPr>
              <w:spacing w:line="240" w:lineRule="auto"/>
              <w:rPr>
                <w:rFonts w:ascii="Calibri" w:eastAsia="Times New Roman" w:hAnsi="Calibri" w:cs="Times New Roman"/>
                <w:color w:val="000000"/>
                <w:sz w:val="20"/>
                <w:szCs w:val="20"/>
                <w:lang w:eastAsia="da-DK"/>
              </w:rPr>
            </w:pPr>
          </w:p>
        </w:tc>
        <w:tc>
          <w:tcPr>
            <w:tcW w:w="2926" w:type="dxa"/>
            <w:tcBorders>
              <w:top w:val="nil"/>
              <w:left w:val="nil"/>
              <w:bottom w:val="single" w:sz="4" w:space="0" w:color="auto"/>
              <w:right w:val="single" w:sz="4" w:space="0" w:color="auto"/>
            </w:tcBorders>
            <w:vAlign w:val="center"/>
          </w:tcPr>
          <w:p w14:paraId="482413DB" w14:textId="77777777" w:rsidR="00251C5F" w:rsidRPr="003C0AA6" w:rsidRDefault="00251C5F" w:rsidP="003C0AA6">
            <w:pPr>
              <w:spacing w:line="240" w:lineRule="auto"/>
              <w:rPr>
                <w:rFonts w:ascii="Calibri" w:eastAsia="Times New Roman" w:hAnsi="Calibri" w:cs="Times New Roman"/>
                <w:color w:val="000000"/>
                <w:sz w:val="20"/>
                <w:szCs w:val="20"/>
                <w:lang w:val="en-US" w:eastAsia="da-DK"/>
              </w:rPr>
            </w:pPr>
          </w:p>
        </w:tc>
      </w:tr>
      <w:tr w:rsidR="00251C5F" w:rsidRPr="00694DE4" w14:paraId="02E7D62D" w14:textId="77777777" w:rsidTr="003C0AA6">
        <w:trPr>
          <w:cantSplit/>
          <w:trHeight w:val="300"/>
        </w:trPr>
        <w:tc>
          <w:tcPr>
            <w:tcW w:w="2860" w:type="dxa"/>
            <w:vMerge w:val="restart"/>
            <w:tcBorders>
              <w:top w:val="single" w:sz="4" w:space="0" w:color="auto"/>
              <w:left w:val="single" w:sz="4" w:space="0" w:color="auto"/>
              <w:bottom w:val="single" w:sz="4" w:space="0" w:color="auto"/>
              <w:right w:val="single" w:sz="4" w:space="0" w:color="auto"/>
            </w:tcBorders>
            <w:shd w:val="clear" w:color="auto" w:fill="55CBFF" w:themeFill="accent2" w:themeFillTint="99"/>
            <w:noWrap/>
            <w:vAlign w:val="center"/>
            <w:hideMark/>
          </w:tcPr>
          <w:p w14:paraId="1983F1A5" w14:textId="77777777" w:rsidR="00251C5F" w:rsidRPr="003C0AA6" w:rsidRDefault="00251C5F" w:rsidP="00316D31">
            <w:pPr>
              <w:spacing w:line="240" w:lineRule="auto"/>
              <w:jc w:val="center"/>
              <w:rPr>
                <w:rFonts w:ascii="Calibri" w:eastAsia="Times New Roman" w:hAnsi="Calibri" w:cs="Times New Roman"/>
                <w:b/>
                <w:bCs/>
                <w:color w:val="000000"/>
                <w:sz w:val="24"/>
                <w:szCs w:val="24"/>
                <w:lang w:val="da-DK" w:eastAsia="da-DK"/>
              </w:rPr>
            </w:pPr>
            <w:r w:rsidRPr="003C0AA6">
              <w:rPr>
                <w:rFonts w:ascii="Calibri" w:eastAsia="Times New Roman" w:hAnsi="Calibri" w:cs="Times New Roman"/>
                <w:b/>
                <w:bCs/>
                <w:color w:val="000000"/>
                <w:sz w:val="24"/>
                <w:szCs w:val="24"/>
                <w:lang w:val="da-DK" w:eastAsia="da-DK"/>
              </w:rPr>
              <w:t>Human</w:t>
            </w:r>
          </w:p>
        </w:tc>
        <w:tc>
          <w:tcPr>
            <w:tcW w:w="4360" w:type="dxa"/>
            <w:tcBorders>
              <w:top w:val="single" w:sz="4" w:space="0" w:color="auto"/>
              <w:left w:val="nil"/>
              <w:bottom w:val="single" w:sz="4" w:space="0" w:color="auto"/>
              <w:right w:val="single" w:sz="4" w:space="0" w:color="auto"/>
            </w:tcBorders>
            <w:shd w:val="clear" w:color="auto" w:fill="auto"/>
            <w:noWrap/>
            <w:vAlign w:val="center"/>
            <w:hideMark/>
          </w:tcPr>
          <w:p w14:paraId="75DA12FE" w14:textId="77777777"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Crew competency</w:t>
            </w:r>
          </w:p>
        </w:tc>
        <w:tc>
          <w:tcPr>
            <w:tcW w:w="2926" w:type="dxa"/>
            <w:tcBorders>
              <w:top w:val="single" w:sz="4" w:space="0" w:color="auto"/>
              <w:left w:val="nil"/>
              <w:bottom w:val="single" w:sz="4" w:space="0" w:color="auto"/>
              <w:right w:val="single" w:sz="4" w:space="0" w:color="auto"/>
            </w:tcBorders>
            <w:vAlign w:val="center"/>
          </w:tcPr>
          <w:p w14:paraId="4A178220" w14:textId="77777777" w:rsidR="00251C5F" w:rsidRPr="003C0AA6" w:rsidRDefault="00251C5F" w:rsidP="003C0AA6">
            <w:pPr>
              <w:spacing w:line="240" w:lineRule="auto"/>
              <w:rPr>
                <w:rFonts w:ascii="Calibri" w:eastAsia="Times New Roman" w:hAnsi="Calibri" w:cs="Times New Roman"/>
                <w:color w:val="000000"/>
                <w:sz w:val="20"/>
                <w:szCs w:val="20"/>
                <w:lang w:val="da-DK" w:eastAsia="da-DK"/>
              </w:rPr>
            </w:pPr>
          </w:p>
        </w:tc>
      </w:tr>
      <w:tr w:rsidR="00251C5F" w:rsidRPr="00694DE4" w14:paraId="6A74C677" w14:textId="77777777" w:rsidTr="003C0AA6">
        <w:trPr>
          <w:cantSplit/>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noWrap/>
            <w:vAlign w:val="center"/>
          </w:tcPr>
          <w:p w14:paraId="131039F1" w14:textId="77777777" w:rsidR="00251C5F" w:rsidRPr="00694DE4" w:rsidRDefault="00251C5F" w:rsidP="00316D31">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708B91DD" w14:textId="77777777"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Fatigue</w:t>
            </w:r>
          </w:p>
        </w:tc>
        <w:tc>
          <w:tcPr>
            <w:tcW w:w="2926" w:type="dxa"/>
            <w:tcBorders>
              <w:top w:val="nil"/>
              <w:left w:val="nil"/>
              <w:bottom w:val="single" w:sz="4" w:space="0" w:color="auto"/>
              <w:right w:val="single" w:sz="4" w:space="0" w:color="auto"/>
            </w:tcBorders>
            <w:vAlign w:val="center"/>
          </w:tcPr>
          <w:p w14:paraId="3567CEC9" w14:textId="77777777" w:rsidR="00251C5F" w:rsidRPr="003C0AA6" w:rsidRDefault="00251C5F" w:rsidP="003C0AA6">
            <w:pPr>
              <w:spacing w:line="240" w:lineRule="auto"/>
              <w:rPr>
                <w:rFonts w:ascii="Calibri" w:eastAsia="Times New Roman" w:hAnsi="Calibri" w:cs="Times New Roman"/>
                <w:color w:val="000000"/>
                <w:sz w:val="20"/>
                <w:szCs w:val="20"/>
                <w:lang w:val="da-DK" w:eastAsia="da-DK"/>
              </w:rPr>
            </w:pPr>
          </w:p>
        </w:tc>
      </w:tr>
      <w:tr w:rsidR="00251C5F" w:rsidRPr="00694DE4" w14:paraId="0C0D7AFC" w14:textId="77777777" w:rsidTr="003C0AA6">
        <w:trPr>
          <w:cantSplit/>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noWrap/>
            <w:vAlign w:val="center"/>
          </w:tcPr>
          <w:p w14:paraId="1CEEAE15" w14:textId="77777777" w:rsidR="00251C5F" w:rsidRPr="00694DE4" w:rsidRDefault="00251C5F" w:rsidP="00316D31">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0B990FDC" w14:textId="77777777"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Safety culture</w:t>
            </w:r>
          </w:p>
        </w:tc>
        <w:tc>
          <w:tcPr>
            <w:tcW w:w="2926" w:type="dxa"/>
            <w:tcBorders>
              <w:top w:val="nil"/>
              <w:left w:val="nil"/>
              <w:bottom w:val="single" w:sz="4" w:space="0" w:color="auto"/>
              <w:right w:val="single" w:sz="4" w:space="0" w:color="auto"/>
            </w:tcBorders>
            <w:vAlign w:val="center"/>
          </w:tcPr>
          <w:p w14:paraId="0A020F31" w14:textId="77777777" w:rsidR="00251C5F" w:rsidRPr="003C0AA6" w:rsidRDefault="00251C5F" w:rsidP="003C0AA6">
            <w:pPr>
              <w:spacing w:line="240" w:lineRule="auto"/>
              <w:rPr>
                <w:rFonts w:ascii="Calibri" w:eastAsia="Times New Roman" w:hAnsi="Calibri" w:cs="Times New Roman"/>
                <w:color w:val="000000"/>
                <w:sz w:val="20"/>
                <w:szCs w:val="20"/>
                <w:lang w:val="en-US" w:eastAsia="da-DK"/>
              </w:rPr>
            </w:pPr>
          </w:p>
        </w:tc>
      </w:tr>
      <w:tr w:rsidR="00251C5F" w:rsidRPr="00694DE4" w14:paraId="55E4D34C" w14:textId="77777777" w:rsidTr="003C0AA6">
        <w:trPr>
          <w:cantSplit/>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noWrap/>
            <w:vAlign w:val="center"/>
          </w:tcPr>
          <w:p w14:paraId="7C33C127" w14:textId="77777777" w:rsidR="00251C5F" w:rsidRPr="00694DE4" w:rsidRDefault="00251C5F" w:rsidP="00316D31">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6885EA6E" w14:textId="0D3BC07D"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Influence of alcohol and/or drugs</w:t>
            </w:r>
          </w:p>
        </w:tc>
        <w:tc>
          <w:tcPr>
            <w:tcW w:w="2926" w:type="dxa"/>
            <w:tcBorders>
              <w:top w:val="nil"/>
              <w:left w:val="nil"/>
              <w:bottom w:val="single" w:sz="4" w:space="0" w:color="auto"/>
              <w:right w:val="single" w:sz="4" w:space="0" w:color="auto"/>
            </w:tcBorders>
            <w:vAlign w:val="center"/>
          </w:tcPr>
          <w:p w14:paraId="747F6223" w14:textId="77777777" w:rsidR="00251C5F" w:rsidRPr="003C0AA6" w:rsidRDefault="00251C5F" w:rsidP="003C0AA6">
            <w:pPr>
              <w:spacing w:line="240" w:lineRule="auto"/>
              <w:rPr>
                <w:rFonts w:ascii="Calibri" w:eastAsia="Times New Roman" w:hAnsi="Calibri" w:cs="Times New Roman"/>
                <w:color w:val="000000"/>
                <w:sz w:val="20"/>
                <w:szCs w:val="20"/>
                <w:lang w:val="en-US" w:eastAsia="da-DK"/>
              </w:rPr>
            </w:pPr>
          </w:p>
        </w:tc>
      </w:tr>
      <w:tr w:rsidR="00251C5F" w:rsidRPr="00694DE4" w14:paraId="7D30DAE0" w14:textId="77777777" w:rsidTr="003C0AA6">
        <w:trPr>
          <w:cantSplit/>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noWrap/>
            <w:vAlign w:val="center"/>
          </w:tcPr>
          <w:p w14:paraId="468AEABE" w14:textId="77777777" w:rsidR="00251C5F" w:rsidRPr="00C96165" w:rsidRDefault="00251C5F" w:rsidP="00316D31">
            <w:pPr>
              <w:spacing w:line="240" w:lineRule="auto"/>
              <w:jc w:val="center"/>
              <w:rPr>
                <w:rFonts w:ascii="Calibri" w:eastAsia="Times New Roman" w:hAnsi="Calibri" w:cs="Times New Roman"/>
                <w:b/>
                <w:bCs/>
                <w:color w:val="000000"/>
                <w:sz w:val="28"/>
                <w:szCs w:val="28"/>
                <w:lang w:val="en-US" w:eastAsia="da-DK"/>
              </w:rPr>
            </w:pPr>
          </w:p>
        </w:tc>
        <w:tc>
          <w:tcPr>
            <w:tcW w:w="4360" w:type="dxa"/>
            <w:tcBorders>
              <w:top w:val="nil"/>
              <w:left w:val="nil"/>
              <w:bottom w:val="single" w:sz="4" w:space="0" w:color="auto"/>
              <w:right w:val="single" w:sz="4" w:space="0" w:color="auto"/>
            </w:tcBorders>
            <w:shd w:val="clear" w:color="auto" w:fill="auto"/>
            <w:noWrap/>
            <w:vAlign w:val="center"/>
          </w:tcPr>
          <w:p w14:paraId="5A5C5696" w14:textId="7C0DA3EF"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Availability and competency of VTS</w:t>
            </w:r>
          </w:p>
        </w:tc>
        <w:tc>
          <w:tcPr>
            <w:tcW w:w="2926" w:type="dxa"/>
            <w:tcBorders>
              <w:top w:val="nil"/>
              <w:left w:val="nil"/>
              <w:bottom w:val="single" w:sz="4" w:space="0" w:color="auto"/>
              <w:right w:val="single" w:sz="4" w:space="0" w:color="auto"/>
            </w:tcBorders>
            <w:vAlign w:val="center"/>
          </w:tcPr>
          <w:p w14:paraId="237290FC" w14:textId="77777777" w:rsidR="00251C5F" w:rsidRPr="000971C0" w:rsidRDefault="00251C5F" w:rsidP="003C0AA6">
            <w:pPr>
              <w:spacing w:line="240" w:lineRule="auto"/>
              <w:rPr>
                <w:rFonts w:ascii="Calibri" w:eastAsia="Times New Roman" w:hAnsi="Calibri" w:cs="Times New Roman"/>
                <w:color w:val="000000"/>
                <w:sz w:val="20"/>
                <w:szCs w:val="20"/>
                <w:lang w:val="en-US" w:eastAsia="da-DK"/>
                <w:rPrChange w:id="200" w:author="Jakob Bang" w:date="2019-04-02T13:20:00Z">
                  <w:rPr>
                    <w:rFonts w:ascii="Calibri" w:eastAsia="Times New Roman" w:hAnsi="Calibri" w:cs="Times New Roman"/>
                    <w:color w:val="000000"/>
                    <w:sz w:val="20"/>
                    <w:szCs w:val="20"/>
                    <w:lang w:val="da-DK" w:eastAsia="da-DK"/>
                  </w:rPr>
                </w:rPrChange>
              </w:rPr>
            </w:pPr>
          </w:p>
        </w:tc>
      </w:tr>
      <w:tr w:rsidR="00251C5F" w:rsidRPr="00694DE4" w14:paraId="33BF8F46" w14:textId="77777777" w:rsidTr="003C0AA6">
        <w:trPr>
          <w:cantSplit/>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noWrap/>
            <w:vAlign w:val="center"/>
          </w:tcPr>
          <w:p w14:paraId="5649C094" w14:textId="77777777" w:rsidR="00251C5F" w:rsidRPr="00521726" w:rsidRDefault="00251C5F" w:rsidP="00316D31">
            <w:pPr>
              <w:spacing w:line="240" w:lineRule="auto"/>
              <w:jc w:val="center"/>
              <w:rPr>
                <w:rFonts w:ascii="Calibri" w:eastAsia="Times New Roman" w:hAnsi="Calibri" w:cs="Times New Roman"/>
                <w:b/>
                <w:bCs/>
                <w:color w:val="000000"/>
                <w:sz w:val="28"/>
                <w:szCs w:val="28"/>
                <w:lang w:val="en-US" w:eastAsia="da-DK"/>
              </w:rPr>
            </w:pPr>
          </w:p>
        </w:tc>
        <w:tc>
          <w:tcPr>
            <w:tcW w:w="4360" w:type="dxa"/>
            <w:tcBorders>
              <w:top w:val="nil"/>
              <w:left w:val="nil"/>
              <w:bottom w:val="single" w:sz="4" w:space="0" w:color="auto"/>
              <w:right w:val="single" w:sz="4" w:space="0" w:color="auto"/>
            </w:tcBorders>
            <w:shd w:val="clear" w:color="auto" w:fill="auto"/>
            <w:noWrap/>
            <w:vAlign w:val="center"/>
          </w:tcPr>
          <w:p w14:paraId="666DDBAF" w14:textId="77777777"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Other AtoN provider competency</w:t>
            </w:r>
          </w:p>
        </w:tc>
        <w:tc>
          <w:tcPr>
            <w:tcW w:w="2926" w:type="dxa"/>
            <w:tcBorders>
              <w:top w:val="nil"/>
              <w:left w:val="nil"/>
              <w:bottom w:val="single" w:sz="4" w:space="0" w:color="auto"/>
              <w:right w:val="single" w:sz="4" w:space="0" w:color="auto"/>
            </w:tcBorders>
            <w:vAlign w:val="center"/>
          </w:tcPr>
          <w:p w14:paraId="1F91B453" w14:textId="77777777" w:rsidR="00251C5F" w:rsidRPr="003C0AA6" w:rsidRDefault="00251C5F" w:rsidP="003C0AA6">
            <w:pPr>
              <w:spacing w:line="240" w:lineRule="auto"/>
              <w:rPr>
                <w:rFonts w:ascii="Calibri" w:eastAsia="Times New Roman" w:hAnsi="Calibri" w:cs="Times New Roman"/>
                <w:color w:val="000000"/>
                <w:sz w:val="20"/>
                <w:szCs w:val="20"/>
                <w:lang w:val="da-DK" w:eastAsia="da-DK"/>
              </w:rPr>
            </w:pPr>
          </w:p>
        </w:tc>
      </w:tr>
      <w:tr w:rsidR="00251C5F" w:rsidRPr="00694DE4" w14:paraId="6FF99FC6" w14:textId="77777777" w:rsidTr="003C0AA6">
        <w:trPr>
          <w:cantSplit/>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noWrap/>
            <w:vAlign w:val="center"/>
          </w:tcPr>
          <w:p w14:paraId="56E82FF8" w14:textId="77777777" w:rsidR="00251C5F" w:rsidRPr="00694DE4" w:rsidRDefault="00251C5F" w:rsidP="00316D31">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24851822" w14:textId="32571451"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Availability and competency of pilotage</w:t>
            </w:r>
          </w:p>
        </w:tc>
        <w:tc>
          <w:tcPr>
            <w:tcW w:w="2926" w:type="dxa"/>
            <w:tcBorders>
              <w:top w:val="nil"/>
              <w:left w:val="nil"/>
              <w:bottom w:val="single" w:sz="4" w:space="0" w:color="auto"/>
              <w:right w:val="single" w:sz="4" w:space="0" w:color="auto"/>
            </w:tcBorders>
            <w:vAlign w:val="center"/>
          </w:tcPr>
          <w:p w14:paraId="20FB9E6E" w14:textId="77777777" w:rsidR="00251C5F" w:rsidRPr="003C0AA6" w:rsidRDefault="00251C5F" w:rsidP="003C0AA6">
            <w:pPr>
              <w:spacing w:line="240" w:lineRule="auto"/>
              <w:rPr>
                <w:rFonts w:ascii="Calibri" w:eastAsia="Times New Roman" w:hAnsi="Calibri" w:cs="Times New Roman"/>
                <w:color w:val="000000"/>
                <w:sz w:val="20"/>
                <w:szCs w:val="20"/>
                <w:lang w:val="en-US" w:eastAsia="da-DK"/>
              </w:rPr>
            </w:pPr>
          </w:p>
        </w:tc>
      </w:tr>
      <w:tr w:rsidR="00251C5F" w:rsidRPr="00694DE4" w14:paraId="6EEB780E" w14:textId="77777777" w:rsidTr="003C0AA6">
        <w:trPr>
          <w:cantSplit/>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hideMark/>
          </w:tcPr>
          <w:p w14:paraId="56736983" w14:textId="77777777" w:rsidR="00251C5F" w:rsidRPr="00905D23" w:rsidRDefault="00251C5F" w:rsidP="00316D31">
            <w:pPr>
              <w:spacing w:line="240" w:lineRule="auto"/>
              <w:rPr>
                <w:rFonts w:ascii="Calibri" w:eastAsia="Times New Roman" w:hAnsi="Calibri" w:cs="Times New Roman"/>
                <w:b/>
                <w:bCs/>
                <w:color w:val="000000"/>
                <w:sz w:val="28"/>
                <w:szCs w:val="28"/>
                <w:lang w:eastAsia="da-DK"/>
              </w:rPr>
            </w:pPr>
          </w:p>
        </w:tc>
        <w:tc>
          <w:tcPr>
            <w:tcW w:w="4360" w:type="dxa"/>
            <w:tcBorders>
              <w:top w:val="nil"/>
              <w:left w:val="nil"/>
              <w:bottom w:val="single" w:sz="4" w:space="0" w:color="auto"/>
              <w:right w:val="single" w:sz="4" w:space="0" w:color="auto"/>
            </w:tcBorders>
            <w:shd w:val="clear" w:color="auto" w:fill="auto"/>
            <w:noWrap/>
            <w:vAlign w:val="center"/>
          </w:tcPr>
          <w:p w14:paraId="24A3A6BA" w14:textId="77777777"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Piracy/terrorism</w:t>
            </w:r>
          </w:p>
        </w:tc>
        <w:tc>
          <w:tcPr>
            <w:tcW w:w="2926" w:type="dxa"/>
            <w:tcBorders>
              <w:top w:val="nil"/>
              <w:left w:val="nil"/>
              <w:bottom w:val="single" w:sz="4" w:space="0" w:color="auto"/>
              <w:right w:val="single" w:sz="4" w:space="0" w:color="auto"/>
            </w:tcBorders>
            <w:vAlign w:val="center"/>
          </w:tcPr>
          <w:p w14:paraId="353FE2C5" w14:textId="77777777" w:rsidR="00251C5F" w:rsidRPr="003C0AA6" w:rsidRDefault="00251C5F" w:rsidP="003C0AA6">
            <w:pPr>
              <w:spacing w:line="240" w:lineRule="auto"/>
              <w:rPr>
                <w:rFonts w:ascii="Calibri" w:eastAsia="Times New Roman" w:hAnsi="Calibri" w:cs="Times New Roman"/>
                <w:color w:val="000000"/>
                <w:sz w:val="20"/>
                <w:szCs w:val="20"/>
                <w:lang w:val="da-DK" w:eastAsia="da-DK"/>
              </w:rPr>
            </w:pPr>
          </w:p>
        </w:tc>
      </w:tr>
      <w:tr w:rsidR="00251C5F" w:rsidRPr="00FC2BDE" w14:paraId="161C1FF7" w14:textId="77777777" w:rsidTr="003C0AA6">
        <w:trPr>
          <w:cantSplit/>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tcPr>
          <w:p w14:paraId="5A699EC8" w14:textId="77777777" w:rsidR="00251C5F" w:rsidRPr="00521726" w:rsidRDefault="00251C5F" w:rsidP="00316D31">
            <w:pPr>
              <w:spacing w:line="240" w:lineRule="auto"/>
              <w:rPr>
                <w:rFonts w:ascii="Calibri" w:eastAsia="Times New Roman" w:hAnsi="Calibri" w:cs="Times New Roman"/>
                <w:b/>
                <w:bCs/>
                <w:color w:val="000000"/>
                <w:sz w:val="28"/>
                <w:szCs w:val="28"/>
                <w:lang w:val="en-US" w:eastAsia="da-DK"/>
              </w:rPr>
            </w:pPr>
          </w:p>
        </w:tc>
        <w:tc>
          <w:tcPr>
            <w:tcW w:w="4360" w:type="dxa"/>
            <w:tcBorders>
              <w:top w:val="nil"/>
              <w:left w:val="nil"/>
              <w:bottom w:val="single" w:sz="4" w:space="0" w:color="auto"/>
              <w:right w:val="single" w:sz="4" w:space="0" w:color="auto"/>
            </w:tcBorders>
            <w:shd w:val="clear" w:color="auto" w:fill="auto"/>
            <w:noWrap/>
            <w:vAlign w:val="center"/>
          </w:tcPr>
          <w:p w14:paraId="20FD3580" w14:textId="5308ECDC"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Political issues</w:t>
            </w:r>
          </w:p>
        </w:tc>
        <w:tc>
          <w:tcPr>
            <w:tcW w:w="2926" w:type="dxa"/>
            <w:tcBorders>
              <w:top w:val="nil"/>
              <w:left w:val="nil"/>
              <w:bottom w:val="single" w:sz="4" w:space="0" w:color="auto"/>
              <w:right w:val="single" w:sz="4" w:space="0" w:color="auto"/>
            </w:tcBorders>
            <w:vAlign w:val="center"/>
          </w:tcPr>
          <w:p w14:paraId="2CFA36FC" w14:textId="77777777" w:rsidR="00251C5F" w:rsidRPr="003C0AA6" w:rsidRDefault="00251C5F" w:rsidP="003C0AA6">
            <w:pPr>
              <w:spacing w:line="240" w:lineRule="auto"/>
              <w:rPr>
                <w:rFonts w:ascii="Calibri" w:eastAsia="Times New Roman" w:hAnsi="Calibri" w:cs="Times New Roman"/>
                <w:color w:val="000000"/>
                <w:sz w:val="20"/>
                <w:szCs w:val="20"/>
                <w:lang w:val="da-DK" w:eastAsia="da-DK"/>
              </w:rPr>
            </w:pPr>
          </w:p>
        </w:tc>
      </w:tr>
      <w:tr w:rsidR="00251C5F" w:rsidRPr="00FC2BDE" w14:paraId="7531B677" w14:textId="77777777" w:rsidTr="003C0AA6">
        <w:trPr>
          <w:cantSplit/>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tcPr>
          <w:p w14:paraId="500305F8" w14:textId="77777777" w:rsidR="00251C5F" w:rsidRPr="00694DE4" w:rsidRDefault="00251C5F" w:rsidP="00316D31">
            <w:pPr>
              <w:spacing w:line="240" w:lineRule="auto"/>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1F08E0A0" w14:textId="77777777"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Culture and language issues</w:t>
            </w:r>
          </w:p>
        </w:tc>
        <w:tc>
          <w:tcPr>
            <w:tcW w:w="2926" w:type="dxa"/>
            <w:tcBorders>
              <w:top w:val="nil"/>
              <w:left w:val="nil"/>
              <w:bottom w:val="single" w:sz="4" w:space="0" w:color="auto"/>
              <w:right w:val="single" w:sz="4" w:space="0" w:color="auto"/>
            </w:tcBorders>
            <w:vAlign w:val="center"/>
          </w:tcPr>
          <w:p w14:paraId="329E1253" w14:textId="77777777" w:rsidR="00251C5F" w:rsidRPr="003C0AA6" w:rsidRDefault="00251C5F" w:rsidP="003C0AA6">
            <w:pPr>
              <w:spacing w:line="240" w:lineRule="auto"/>
              <w:rPr>
                <w:rFonts w:ascii="Calibri" w:eastAsia="Times New Roman" w:hAnsi="Calibri" w:cs="Times New Roman"/>
                <w:color w:val="000000"/>
                <w:sz w:val="20"/>
                <w:szCs w:val="20"/>
                <w:lang w:val="da-DK" w:eastAsia="da-DK"/>
              </w:rPr>
            </w:pPr>
          </w:p>
        </w:tc>
      </w:tr>
      <w:tr w:rsidR="00251C5F" w:rsidRPr="00271AFF" w14:paraId="75821BAE" w14:textId="77777777" w:rsidTr="003C0AA6">
        <w:trPr>
          <w:cantSplit/>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tcPr>
          <w:p w14:paraId="0F31FBE7" w14:textId="77777777" w:rsidR="00251C5F" w:rsidRPr="00FC2BDE" w:rsidRDefault="00251C5F" w:rsidP="00316D31">
            <w:pPr>
              <w:spacing w:line="240" w:lineRule="auto"/>
              <w:rPr>
                <w:rFonts w:ascii="Calibri" w:eastAsia="Times New Roman" w:hAnsi="Calibri" w:cs="Times New Roman"/>
                <w:b/>
                <w:bCs/>
                <w:color w:val="000000"/>
                <w:sz w:val="28"/>
                <w:szCs w:val="28"/>
                <w:lang w:val="en-US" w:eastAsia="da-DK"/>
              </w:rPr>
            </w:pPr>
          </w:p>
        </w:tc>
        <w:tc>
          <w:tcPr>
            <w:tcW w:w="4360" w:type="dxa"/>
            <w:tcBorders>
              <w:top w:val="nil"/>
              <w:left w:val="nil"/>
              <w:bottom w:val="single" w:sz="4" w:space="0" w:color="auto"/>
              <w:right w:val="single" w:sz="4" w:space="0" w:color="auto"/>
            </w:tcBorders>
            <w:shd w:val="clear" w:color="auto" w:fill="auto"/>
            <w:noWrap/>
            <w:vAlign w:val="center"/>
          </w:tcPr>
          <w:p w14:paraId="0B998C63" w14:textId="77777777"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Crew medical issues</w:t>
            </w:r>
          </w:p>
        </w:tc>
        <w:tc>
          <w:tcPr>
            <w:tcW w:w="2926" w:type="dxa"/>
            <w:tcBorders>
              <w:top w:val="nil"/>
              <w:left w:val="nil"/>
              <w:bottom w:val="single" w:sz="4" w:space="0" w:color="auto"/>
              <w:right w:val="single" w:sz="4" w:space="0" w:color="auto"/>
            </w:tcBorders>
            <w:vAlign w:val="center"/>
          </w:tcPr>
          <w:p w14:paraId="1CAB5FAC" w14:textId="77777777" w:rsidR="00251C5F" w:rsidRPr="003C0AA6" w:rsidRDefault="00251C5F" w:rsidP="003C0AA6">
            <w:pPr>
              <w:spacing w:line="240" w:lineRule="auto"/>
              <w:rPr>
                <w:rFonts w:ascii="Calibri" w:eastAsia="Times New Roman" w:hAnsi="Calibri" w:cs="Times New Roman"/>
                <w:color w:val="000000"/>
                <w:sz w:val="20"/>
                <w:szCs w:val="20"/>
                <w:lang w:val="da-DK" w:eastAsia="da-DK"/>
              </w:rPr>
            </w:pPr>
          </w:p>
        </w:tc>
      </w:tr>
      <w:tr w:rsidR="00251C5F" w:rsidRPr="00694DE4" w14:paraId="2393BAD3" w14:textId="77777777" w:rsidTr="003C0AA6">
        <w:trPr>
          <w:cantSplit/>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hideMark/>
          </w:tcPr>
          <w:p w14:paraId="1B6CC605" w14:textId="77777777" w:rsidR="00251C5F" w:rsidRPr="00694DE4" w:rsidRDefault="00251C5F" w:rsidP="00316D31">
            <w:pPr>
              <w:spacing w:line="240" w:lineRule="auto"/>
              <w:rPr>
                <w:rFonts w:ascii="Calibri" w:eastAsia="Times New Roman" w:hAnsi="Calibri" w:cs="Times New Roman"/>
                <w:b/>
                <w:bCs/>
                <w:color w:val="000000"/>
                <w:sz w:val="28"/>
                <w:szCs w:val="28"/>
                <w:lang w:val="en-US" w:eastAsia="da-DK"/>
              </w:rPr>
            </w:pPr>
          </w:p>
        </w:tc>
        <w:tc>
          <w:tcPr>
            <w:tcW w:w="4360" w:type="dxa"/>
            <w:tcBorders>
              <w:top w:val="nil"/>
              <w:left w:val="nil"/>
              <w:bottom w:val="single" w:sz="4" w:space="0" w:color="auto"/>
              <w:right w:val="single" w:sz="4" w:space="0" w:color="auto"/>
            </w:tcBorders>
            <w:shd w:val="clear" w:color="auto" w:fill="auto"/>
            <w:noWrap/>
            <w:vAlign w:val="center"/>
          </w:tcPr>
          <w:p w14:paraId="36F55F32" w14:textId="06151A89"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Crew distractions</w:t>
            </w:r>
          </w:p>
        </w:tc>
        <w:tc>
          <w:tcPr>
            <w:tcW w:w="2926" w:type="dxa"/>
            <w:tcBorders>
              <w:top w:val="nil"/>
              <w:left w:val="nil"/>
              <w:bottom w:val="single" w:sz="4" w:space="0" w:color="auto"/>
              <w:right w:val="single" w:sz="4" w:space="0" w:color="auto"/>
            </w:tcBorders>
            <w:vAlign w:val="center"/>
          </w:tcPr>
          <w:p w14:paraId="7E51CF89" w14:textId="77777777" w:rsidR="00251C5F" w:rsidRPr="003C0AA6" w:rsidRDefault="00251C5F" w:rsidP="003C0AA6">
            <w:pPr>
              <w:spacing w:line="240" w:lineRule="auto"/>
              <w:rPr>
                <w:rFonts w:ascii="Calibri" w:eastAsia="Times New Roman" w:hAnsi="Calibri" w:cs="Times New Roman"/>
                <w:color w:val="000000"/>
                <w:sz w:val="20"/>
                <w:szCs w:val="20"/>
                <w:lang w:val="da-DK" w:eastAsia="da-DK"/>
              </w:rPr>
            </w:pPr>
          </w:p>
        </w:tc>
      </w:tr>
      <w:tr w:rsidR="00251C5F" w:rsidRPr="00694DE4" w14:paraId="45D4C473" w14:textId="77777777" w:rsidTr="003C0AA6">
        <w:trPr>
          <w:cantSplit/>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hideMark/>
          </w:tcPr>
          <w:p w14:paraId="7572F476" w14:textId="77777777" w:rsidR="00251C5F" w:rsidRPr="00694DE4" w:rsidRDefault="00251C5F" w:rsidP="00316D31">
            <w:pPr>
              <w:spacing w:line="240" w:lineRule="auto"/>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56193B77" w14:textId="6DC3A81C" w:rsidR="00251C5F" w:rsidRPr="003C0AA6" w:rsidRDefault="00251C5F" w:rsidP="003C0AA6">
            <w:pPr>
              <w:spacing w:line="240" w:lineRule="auto"/>
              <w:rPr>
                <w:rFonts w:ascii="Calibri" w:eastAsia="Times New Roman" w:hAnsi="Calibri" w:cs="Times New Roman"/>
                <w:color w:val="000000"/>
                <w:sz w:val="20"/>
                <w:szCs w:val="20"/>
                <w:lang w:eastAsia="da-DK"/>
              </w:rPr>
            </w:pPr>
          </w:p>
        </w:tc>
        <w:tc>
          <w:tcPr>
            <w:tcW w:w="2926" w:type="dxa"/>
            <w:tcBorders>
              <w:top w:val="nil"/>
              <w:left w:val="nil"/>
              <w:bottom w:val="single" w:sz="4" w:space="0" w:color="auto"/>
              <w:right w:val="single" w:sz="4" w:space="0" w:color="auto"/>
            </w:tcBorders>
            <w:vAlign w:val="center"/>
          </w:tcPr>
          <w:p w14:paraId="210B33F3" w14:textId="77777777" w:rsidR="00251C5F" w:rsidRPr="003C0AA6" w:rsidRDefault="00251C5F" w:rsidP="003C0AA6">
            <w:pPr>
              <w:spacing w:line="240" w:lineRule="auto"/>
              <w:rPr>
                <w:rFonts w:ascii="Calibri" w:eastAsia="Times New Roman" w:hAnsi="Calibri" w:cs="Times New Roman"/>
                <w:color w:val="000000"/>
                <w:sz w:val="20"/>
                <w:szCs w:val="20"/>
                <w:lang w:val="en-US" w:eastAsia="da-DK"/>
              </w:rPr>
            </w:pPr>
          </w:p>
        </w:tc>
      </w:tr>
      <w:tr w:rsidR="00251C5F" w:rsidRPr="00694DE4" w14:paraId="2B61EE49" w14:textId="77777777" w:rsidTr="003C0AA6">
        <w:trPr>
          <w:cantSplit/>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hideMark/>
          </w:tcPr>
          <w:p w14:paraId="495CC51B" w14:textId="77777777" w:rsidR="00251C5F" w:rsidRPr="00694DE4" w:rsidRDefault="00251C5F" w:rsidP="00316D31">
            <w:pPr>
              <w:spacing w:line="240" w:lineRule="auto"/>
              <w:rPr>
                <w:rFonts w:ascii="Calibri" w:eastAsia="Times New Roman" w:hAnsi="Calibri" w:cs="Times New Roman"/>
                <w:b/>
                <w:bCs/>
                <w:color w:val="000000"/>
                <w:sz w:val="28"/>
                <w:szCs w:val="28"/>
                <w:lang w:val="en-US" w:eastAsia="da-DK"/>
              </w:rPr>
            </w:pPr>
          </w:p>
        </w:tc>
        <w:tc>
          <w:tcPr>
            <w:tcW w:w="4360" w:type="dxa"/>
            <w:tcBorders>
              <w:top w:val="nil"/>
              <w:left w:val="nil"/>
              <w:bottom w:val="single" w:sz="4" w:space="0" w:color="auto"/>
              <w:right w:val="single" w:sz="4" w:space="0" w:color="auto"/>
            </w:tcBorders>
            <w:shd w:val="clear" w:color="auto" w:fill="auto"/>
            <w:noWrap/>
            <w:vAlign w:val="center"/>
          </w:tcPr>
          <w:p w14:paraId="0702706F" w14:textId="77777777" w:rsidR="00251C5F" w:rsidRPr="003C0AA6" w:rsidRDefault="00251C5F" w:rsidP="003C0AA6">
            <w:pPr>
              <w:spacing w:line="240" w:lineRule="auto"/>
              <w:rPr>
                <w:rFonts w:ascii="Calibri" w:eastAsia="Times New Roman" w:hAnsi="Calibri" w:cs="Times New Roman"/>
                <w:color w:val="000000"/>
                <w:sz w:val="20"/>
                <w:szCs w:val="20"/>
                <w:lang w:eastAsia="da-DK"/>
              </w:rPr>
            </w:pPr>
          </w:p>
        </w:tc>
        <w:tc>
          <w:tcPr>
            <w:tcW w:w="2926" w:type="dxa"/>
            <w:tcBorders>
              <w:top w:val="nil"/>
              <w:left w:val="nil"/>
              <w:bottom w:val="single" w:sz="4" w:space="0" w:color="auto"/>
              <w:right w:val="single" w:sz="4" w:space="0" w:color="auto"/>
            </w:tcBorders>
            <w:vAlign w:val="center"/>
          </w:tcPr>
          <w:p w14:paraId="039FFAB7" w14:textId="77777777" w:rsidR="00251C5F" w:rsidRPr="003C0AA6" w:rsidRDefault="00251C5F" w:rsidP="003C0AA6">
            <w:pPr>
              <w:spacing w:line="240" w:lineRule="auto"/>
              <w:rPr>
                <w:rFonts w:ascii="Calibri" w:eastAsia="Times New Roman" w:hAnsi="Calibri" w:cs="Times New Roman"/>
                <w:color w:val="000000"/>
                <w:sz w:val="20"/>
                <w:szCs w:val="20"/>
                <w:lang w:val="da-DK" w:eastAsia="da-DK"/>
              </w:rPr>
            </w:pPr>
          </w:p>
        </w:tc>
      </w:tr>
      <w:tr w:rsidR="00251C5F" w:rsidRPr="00694DE4" w14:paraId="00C84BD3" w14:textId="77777777" w:rsidTr="003C0AA6">
        <w:trPr>
          <w:cantSplit/>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hideMark/>
          </w:tcPr>
          <w:p w14:paraId="42AC128E" w14:textId="77777777" w:rsidR="00251C5F" w:rsidRPr="00694DE4" w:rsidRDefault="00251C5F" w:rsidP="00316D31">
            <w:pPr>
              <w:spacing w:line="240" w:lineRule="auto"/>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center"/>
            <w:hideMark/>
          </w:tcPr>
          <w:p w14:paraId="5E50B158" w14:textId="77777777" w:rsidR="00251C5F" w:rsidRPr="003C0AA6" w:rsidRDefault="00251C5F" w:rsidP="003C0AA6">
            <w:pPr>
              <w:spacing w:line="240" w:lineRule="auto"/>
              <w:rPr>
                <w:rFonts w:ascii="Calibri" w:eastAsia="Times New Roman" w:hAnsi="Calibri" w:cs="Times New Roman"/>
                <w:color w:val="000000"/>
                <w:sz w:val="20"/>
                <w:szCs w:val="20"/>
                <w:lang w:eastAsia="da-DK"/>
              </w:rPr>
            </w:pPr>
          </w:p>
        </w:tc>
        <w:tc>
          <w:tcPr>
            <w:tcW w:w="2926" w:type="dxa"/>
            <w:tcBorders>
              <w:top w:val="nil"/>
              <w:left w:val="nil"/>
              <w:bottom w:val="single" w:sz="4" w:space="0" w:color="auto"/>
              <w:right w:val="single" w:sz="4" w:space="0" w:color="auto"/>
            </w:tcBorders>
            <w:vAlign w:val="center"/>
          </w:tcPr>
          <w:p w14:paraId="58B05C0D" w14:textId="77777777" w:rsidR="00251C5F" w:rsidRPr="003C0AA6" w:rsidRDefault="00251C5F" w:rsidP="003C0AA6">
            <w:pPr>
              <w:spacing w:line="240" w:lineRule="auto"/>
              <w:rPr>
                <w:rFonts w:ascii="Calibri" w:eastAsia="Times New Roman" w:hAnsi="Calibri" w:cs="Times New Roman"/>
                <w:color w:val="000000"/>
                <w:sz w:val="20"/>
                <w:szCs w:val="20"/>
                <w:lang w:val="da-DK" w:eastAsia="da-DK"/>
              </w:rPr>
            </w:pPr>
          </w:p>
        </w:tc>
      </w:tr>
      <w:tr w:rsidR="00251C5F" w:rsidRPr="00694DE4" w14:paraId="55BDDE5A" w14:textId="77777777" w:rsidTr="003C0AA6">
        <w:trPr>
          <w:cantSplit/>
          <w:trHeight w:val="300"/>
        </w:trPr>
        <w:tc>
          <w:tcPr>
            <w:tcW w:w="2860" w:type="dxa"/>
            <w:vMerge w:val="restart"/>
            <w:tcBorders>
              <w:top w:val="nil"/>
              <w:left w:val="single" w:sz="4" w:space="0" w:color="auto"/>
              <w:bottom w:val="single" w:sz="4" w:space="0" w:color="auto"/>
              <w:right w:val="single" w:sz="4" w:space="0" w:color="auto"/>
            </w:tcBorders>
            <w:shd w:val="clear" w:color="auto" w:fill="55CBFF" w:themeFill="accent2" w:themeFillTint="99"/>
            <w:vAlign w:val="center"/>
            <w:hideMark/>
          </w:tcPr>
          <w:p w14:paraId="1F117CC0" w14:textId="77777777" w:rsidR="00251C5F" w:rsidRPr="003C0AA6" w:rsidRDefault="00251C5F" w:rsidP="00316D31">
            <w:pPr>
              <w:spacing w:line="240" w:lineRule="auto"/>
              <w:jc w:val="center"/>
              <w:rPr>
                <w:rFonts w:ascii="Calibri" w:eastAsia="Times New Roman" w:hAnsi="Calibri" w:cs="Times New Roman"/>
                <w:b/>
                <w:bCs/>
                <w:color w:val="000000"/>
                <w:sz w:val="24"/>
                <w:szCs w:val="24"/>
                <w:lang w:val="da-DK" w:eastAsia="da-DK"/>
              </w:rPr>
            </w:pPr>
            <w:r w:rsidRPr="003C0AA6">
              <w:rPr>
                <w:rFonts w:ascii="Calibri" w:eastAsia="Times New Roman" w:hAnsi="Calibri" w:cs="Times New Roman"/>
                <w:b/>
                <w:bCs/>
                <w:color w:val="000000"/>
                <w:sz w:val="24"/>
                <w:szCs w:val="24"/>
                <w:lang w:val="da-DK" w:eastAsia="da-DK"/>
              </w:rPr>
              <w:t>Operational</w:t>
            </w:r>
          </w:p>
        </w:tc>
        <w:tc>
          <w:tcPr>
            <w:tcW w:w="4360" w:type="dxa"/>
            <w:tcBorders>
              <w:top w:val="nil"/>
              <w:left w:val="nil"/>
              <w:bottom w:val="single" w:sz="4" w:space="0" w:color="auto"/>
              <w:right w:val="single" w:sz="4" w:space="0" w:color="auto"/>
            </w:tcBorders>
            <w:shd w:val="clear" w:color="auto" w:fill="auto"/>
            <w:noWrap/>
            <w:vAlign w:val="center"/>
            <w:hideMark/>
          </w:tcPr>
          <w:p w14:paraId="7CEB93D6" w14:textId="626EBB4F"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Impact of smaller vessels</w:t>
            </w:r>
          </w:p>
        </w:tc>
        <w:tc>
          <w:tcPr>
            <w:tcW w:w="2926" w:type="dxa"/>
            <w:tcBorders>
              <w:top w:val="nil"/>
              <w:left w:val="nil"/>
              <w:bottom w:val="single" w:sz="4" w:space="0" w:color="auto"/>
              <w:right w:val="single" w:sz="4" w:space="0" w:color="auto"/>
            </w:tcBorders>
            <w:vAlign w:val="center"/>
          </w:tcPr>
          <w:p w14:paraId="74936606" w14:textId="77777777" w:rsidR="00251C5F" w:rsidRPr="003C0AA6" w:rsidRDefault="00251C5F" w:rsidP="003C0AA6">
            <w:pPr>
              <w:spacing w:line="240" w:lineRule="auto"/>
              <w:rPr>
                <w:rFonts w:ascii="Calibri" w:eastAsia="Times New Roman" w:hAnsi="Calibri" w:cs="Times New Roman"/>
                <w:color w:val="000000"/>
                <w:sz w:val="20"/>
                <w:szCs w:val="20"/>
                <w:lang w:val="en-US" w:eastAsia="da-DK"/>
              </w:rPr>
            </w:pPr>
          </w:p>
        </w:tc>
      </w:tr>
      <w:tr w:rsidR="00251C5F" w:rsidRPr="00694DE4" w14:paraId="61913A7F" w14:textId="77777777" w:rsidTr="003C0AA6">
        <w:trPr>
          <w:cantSplit/>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tcPr>
          <w:p w14:paraId="70080B5E" w14:textId="77777777" w:rsidR="00251C5F" w:rsidRPr="00110827" w:rsidRDefault="00251C5F" w:rsidP="00316D31">
            <w:pPr>
              <w:spacing w:line="240" w:lineRule="auto"/>
              <w:jc w:val="center"/>
              <w:rPr>
                <w:rFonts w:ascii="Calibri" w:eastAsia="Times New Roman" w:hAnsi="Calibri" w:cs="Times New Roman"/>
                <w:b/>
                <w:bCs/>
                <w:color w:val="000000"/>
                <w:sz w:val="28"/>
                <w:szCs w:val="28"/>
                <w:lang w:val="en-US" w:eastAsia="da-DK"/>
              </w:rPr>
            </w:pPr>
          </w:p>
        </w:tc>
        <w:tc>
          <w:tcPr>
            <w:tcW w:w="4360" w:type="dxa"/>
            <w:tcBorders>
              <w:top w:val="nil"/>
              <w:left w:val="nil"/>
              <w:bottom w:val="single" w:sz="4" w:space="0" w:color="auto"/>
              <w:right w:val="single" w:sz="4" w:space="0" w:color="auto"/>
            </w:tcBorders>
            <w:shd w:val="clear" w:color="auto" w:fill="auto"/>
            <w:noWrap/>
            <w:vAlign w:val="center"/>
          </w:tcPr>
          <w:p w14:paraId="7FA90BD5" w14:textId="77777777"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Fishing activities</w:t>
            </w:r>
          </w:p>
        </w:tc>
        <w:tc>
          <w:tcPr>
            <w:tcW w:w="2926" w:type="dxa"/>
            <w:tcBorders>
              <w:top w:val="nil"/>
              <w:left w:val="nil"/>
              <w:bottom w:val="single" w:sz="4" w:space="0" w:color="auto"/>
              <w:right w:val="single" w:sz="4" w:space="0" w:color="auto"/>
            </w:tcBorders>
            <w:vAlign w:val="center"/>
          </w:tcPr>
          <w:p w14:paraId="1337DFCB" w14:textId="77777777" w:rsidR="00251C5F" w:rsidRPr="003C0AA6" w:rsidRDefault="00251C5F" w:rsidP="003C0AA6">
            <w:pPr>
              <w:spacing w:line="240" w:lineRule="auto"/>
              <w:rPr>
                <w:rFonts w:ascii="Calibri" w:eastAsia="Times New Roman" w:hAnsi="Calibri" w:cs="Times New Roman"/>
                <w:color w:val="000000"/>
                <w:sz w:val="20"/>
                <w:szCs w:val="20"/>
                <w:lang w:val="en-US" w:eastAsia="da-DK"/>
              </w:rPr>
            </w:pPr>
          </w:p>
        </w:tc>
      </w:tr>
      <w:tr w:rsidR="00251C5F" w:rsidRPr="00694DE4" w14:paraId="4BC6C1CA" w14:textId="77777777" w:rsidTr="003C0AA6">
        <w:trPr>
          <w:cantSplit/>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tcPr>
          <w:p w14:paraId="1B7E0C7B" w14:textId="77777777" w:rsidR="00251C5F" w:rsidRPr="00110827" w:rsidRDefault="00251C5F" w:rsidP="00316D31">
            <w:pPr>
              <w:spacing w:line="240" w:lineRule="auto"/>
              <w:jc w:val="center"/>
              <w:rPr>
                <w:rFonts w:ascii="Calibri" w:eastAsia="Times New Roman" w:hAnsi="Calibri" w:cs="Times New Roman"/>
                <w:b/>
                <w:bCs/>
                <w:color w:val="000000"/>
                <w:sz w:val="28"/>
                <w:szCs w:val="28"/>
                <w:lang w:val="en-US" w:eastAsia="da-DK"/>
              </w:rPr>
            </w:pPr>
          </w:p>
        </w:tc>
        <w:tc>
          <w:tcPr>
            <w:tcW w:w="4360" w:type="dxa"/>
            <w:tcBorders>
              <w:top w:val="nil"/>
              <w:left w:val="nil"/>
              <w:bottom w:val="single" w:sz="4" w:space="0" w:color="auto"/>
              <w:right w:val="single" w:sz="4" w:space="0" w:color="auto"/>
            </w:tcBorders>
            <w:shd w:val="clear" w:color="auto" w:fill="auto"/>
            <w:noWrap/>
            <w:vAlign w:val="center"/>
          </w:tcPr>
          <w:p w14:paraId="4DB18534" w14:textId="77777777"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 xml:space="preserve">Seasonal activities </w:t>
            </w:r>
          </w:p>
        </w:tc>
        <w:tc>
          <w:tcPr>
            <w:tcW w:w="2926" w:type="dxa"/>
            <w:tcBorders>
              <w:top w:val="nil"/>
              <w:left w:val="nil"/>
              <w:bottom w:val="single" w:sz="4" w:space="0" w:color="auto"/>
              <w:right w:val="single" w:sz="4" w:space="0" w:color="auto"/>
            </w:tcBorders>
            <w:vAlign w:val="center"/>
          </w:tcPr>
          <w:p w14:paraId="2E4FF069" w14:textId="77777777" w:rsidR="00251C5F" w:rsidRPr="003C0AA6" w:rsidRDefault="00251C5F" w:rsidP="003C0AA6">
            <w:pPr>
              <w:spacing w:line="240" w:lineRule="auto"/>
              <w:rPr>
                <w:rFonts w:ascii="Calibri" w:eastAsia="Times New Roman" w:hAnsi="Calibri" w:cs="Times New Roman"/>
                <w:color w:val="000000"/>
                <w:sz w:val="20"/>
                <w:szCs w:val="20"/>
                <w:lang w:val="en-US" w:eastAsia="da-DK"/>
              </w:rPr>
            </w:pPr>
          </w:p>
        </w:tc>
      </w:tr>
      <w:tr w:rsidR="00251C5F" w:rsidRPr="00694DE4" w14:paraId="619538C4" w14:textId="77777777" w:rsidTr="003C0AA6">
        <w:trPr>
          <w:cantSplit/>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tcPr>
          <w:p w14:paraId="23052D77" w14:textId="77777777" w:rsidR="00251C5F" w:rsidRPr="00694DE4" w:rsidRDefault="00251C5F" w:rsidP="00316D31">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18ADE1DC" w14:textId="77777777"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Poor passage planning</w:t>
            </w:r>
          </w:p>
        </w:tc>
        <w:tc>
          <w:tcPr>
            <w:tcW w:w="2926" w:type="dxa"/>
            <w:tcBorders>
              <w:top w:val="nil"/>
              <w:left w:val="nil"/>
              <w:bottom w:val="single" w:sz="4" w:space="0" w:color="auto"/>
              <w:right w:val="single" w:sz="4" w:space="0" w:color="auto"/>
            </w:tcBorders>
            <w:vAlign w:val="center"/>
          </w:tcPr>
          <w:p w14:paraId="61BE6E2A" w14:textId="77777777" w:rsidR="00251C5F" w:rsidRPr="003C0AA6" w:rsidRDefault="00251C5F" w:rsidP="003C0AA6">
            <w:pPr>
              <w:spacing w:line="240" w:lineRule="auto"/>
              <w:rPr>
                <w:rFonts w:ascii="Calibri" w:eastAsia="Times New Roman" w:hAnsi="Calibri" w:cs="Times New Roman"/>
                <w:color w:val="000000"/>
                <w:sz w:val="20"/>
                <w:szCs w:val="20"/>
                <w:lang w:val="da-DK" w:eastAsia="da-DK"/>
              </w:rPr>
            </w:pPr>
          </w:p>
        </w:tc>
      </w:tr>
      <w:tr w:rsidR="00251C5F" w:rsidRPr="00694DE4" w14:paraId="5163A33B" w14:textId="77777777" w:rsidTr="003C0AA6">
        <w:trPr>
          <w:cantSplit/>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tcPr>
          <w:p w14:paraId="34AFAC8B" w14:textId="77777777" w:rsidR="00251C5F" w:rsidRPr="00694DE4" w:rsidRDefault="00251C5F" w:rsidP="00316D31">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527B1534" w14:textId="632986BF"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Inadequate routeing guidance</w:t>
            </w:r>
          </w:p>
        </w:tc>
        <w:tc>
          <w:tcPr>
            <w:tcW w:w="2926" w:type="dxa"/>
            <w:tcBorders>
              <w:top w:val="nil"/>
              <w:left w:val="nil"/>
              <w:bottom w:val="single" w:sz="4" w:space="0" w:color="auto"/>
              <w:right w:val="single" w:sz="4" w:space="0" w:color="auto"/>
            </w:tcBorders>
            <w:vAlign w:val="center"/>
          </w:tcPr>
          <w:p w14:paraId="56E95B62" w14:textId="77777777" w:rsidR="00251C5F" w:rsidRPr="003C0AA6" w:rsidRDefault="00251C5F" w:rsidP="003C0AA6">
            <w:pPr>
              <w:spacing w:line="240" w:lineRule="auto"/>
              <w:rPr>
                <w:rFonts w:ascii="Calibri" w:eastAsia="Times New Roman" w:hAnsi="Calibri" w:cs="Times New Roman"/>
                <w:color w:val="000000"/>
                <w:sz w:val="20"/>
                <w:szCs w:val="20"/>
                <w:lang w:val="da-DK" w:eastAsia="da-DK"/>
              </w:rPr>
            </w:pPr>
          </w:p>
        </w:tc>
      </w:tr>
      <w:tr w:rsidR="00251C5F" w:rsidRPr="00694DE4" w14:paraId="10408DBF" w14:textId="77777777" w:rsidTr="003C0AA6">
        <w:trPr>
          <w:cantSplit/>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hideMark/>
          </w:tcPr>
          <w:p w14:paraId="3F95A077" w14:textId="77777777" w:rsidR="00251C5F" w:rsidRPr="00694DE4" w:rsidRDefault="00251C5F" w:rsidP="00316D31">
            <w:pPr>
              <w:spacing w:line="240" w:lineRule="auto"/>
              <w:rPr>
                <w:rFonts w:ascii="Calibri" w:eastAsia="Times New Roman" w:hAnsi="Calibri" w:cs="Times New Roman"/>
                <w:b/>
                <w:bCs/>
                <w:color w:val="000000"/>
                <w:sz w:val="28"/>
                <w:szCs w:val="28"/>
                <w:lang w:val="en-US" w:eastAsia="da-DK"/>
              </w:rPr>
            </w:pPr>
          </w:p>
        </w:tc>
        <w:tc>
          <w:tcPr>
            <w:tcW w:w="4360" w:type="dxa"/>
            <w:tcBorders>
              <w:top w:val="nil"/>
              <w:left w:val="nil"/>
              <w:bottom w:val="single" w:sz="4" w:space="0" w:color="auto"/>
              <w:right w:val="single" w:sz="4" w:space="0" w:color="auto"/>
            </w:tcBorders>
            <w:shd w:val="clear" w:color="auto" w:fill="auto"/>
            <w:noWrap/>
            <w:vAlign w:val="center"/>
          </w:tcPr>
          <w:p w14:paraId="6A39D1FD" w14:textId="09125A42"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Poor route monitoring</w:t>
            </w:r>
          </w:p>
        </w:tc>
        <w:tc>
          <w:tcPr>
            <w:tcW w:w="2926" w:type="dxa"/>
            <w:tcBorders>
              <w:top w:val="nil"/>
              <w:left w:val="nil"/>
              <w:bottom w:val="single" w:sz="4" w:space="0" w:color="auto"/>
              <w:right w:val="single" w:sz="4" w:space="0" w:color="auto"/>
            </w:tcBorders>
            <w:vAlign w:val="center"/>
          </w:tcPr>
          <w:p w14:paraId="4739D22B" w14:textId="77777777" w:rsidR="00251C5F" w:rsidRPr="003C0AA6" w:rsidRDefault="00251C5F" w:rsidP="003C0AA6">
            <w:pPr>
              <w:spacing w:line="240" w:lineRule="auto"/>
              <w:rPr>
                <w:rFonts w:ascii="Calibri" w:eastAsia="Times New Roman" w:hAnsi="Calibri" w:cs="Times New Roman"/>
                <w:color w:val="000000"/>
                <w:sz w:val="20"/>
                <w:szCs w:val="20"/>
                <w:lang w:val="da-DK" w:eastAsia="da-DK"/>
              </w:rPr>
            </w:pPr>
          </w:p>
        </w:tc>
      </w:tr>
      <w:tr w:rsidR="00251C5F" w:rsidRPr="00694DE4" w14:paraId="303A2707" w14:textId="77777777" w:rsidTr="003C0AA6">
        <w:trPr>
          <w:cantSplit/>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hideMark/>
          </w:tcPr>
          <w:p w14:paraId="178A8EDD" w14:textId="77777777" w:rsidR="00251C5F" w:rsidRPr="00694DE4" w:rsidRDefault="00251C5F" w:rsidP="00407C6F">
            <w:pPr>
              <w:spacing w:line="240" w:lineRule="auto"/>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center"/>
            <w:hideMark/>
          </w:tcPr>
          <w:p w14:paraId="399769C9" w14:textId="74012882"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Poor promulgation of Maritime Safety Information (MSI)</w:t>
            </w:r>
          </w:p>
        </w:tc>
        <w:tc>
          <w:tcPr>
            <w:tcW w:w="2926" w:type="dxa"/>
            <w:tcBorders>
              <w:top w:val="nil"/>
              <w:left w:val="nil"/>
              <w:bottom w:val="single" w:sz="4" w:space="0" w:color="auto"/>
              <w:right w:val="single" w:sz="4" w:space="0" w:color="auto"/>
            </w:tcBorders>
            <w:vAlign w:val="center"/>
          </w:tcPr>
          <w:p w14:paraId="00C21206" w14:textId="77777777" w:rsidR="00251C5F" w:rsidRPr="000971C0" w:rsidRDefault="00251C5F" w:rsidP="003C0AA6">
            <w:pPr>
              <w:spacing w:line="240" w:lineRule="auto"/>
              <w:rPr>
                <w:rFonts w:ascii="Calibri" w:eastAsia="Times New Roman" w:hAnsi="Calibri" w:cs="Times New Roman"/>
                <w:color w:val="000000"/>
                <w:sz w:val="20"/>
                <w:szCs w:val="20"/>
                <w:lang w:val="en-US" w:eastAsia="da-DK"/>
                <w:rPrChange w:id="201" w:author="Jakob Bang" w:date="2019-04-02T13:21:00Z">
                  <w:rPr>
                    <w:rFonts w:ascii="Calibri" w:eastAsia="Times New Roman" w:hAnsi="Calibri" w:cs="Times New Roman"/>
                    <w:color w:val="000000"/>
                    <w:sz w:val="20"/>
                    <w:szCs w:val="20"/>
                    <w:lang w:val="da-DK" w:eastAsia="da-DK"/>
                  </w:rPr>
                </w:rPrChange>
              </w:rPr>
            </w:pPr>
          </w:p>
        </w:tc>
      </w:tr>
      <w:tr w:rsidR="00251C5F" w:rsidRPr="00694DE4" w14:paraId="41527D2B" w14:textId="77777777" w:rsidTr="003C0AA6">
        <w:trPr>
          <w:cantSplit/>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tcPr>
          <w:p w14:paraId="16810F68" w14:textId="77777777" w:rsidR="00251C5F" w:rsidRPr="000971C0" w:rsidRDefault="00251C5F" w:rsidP="00407C6F">
            <w:pPr>
              <w:spacing w:line="240" w:lineRule="auto"/>
              <w:rPr>
                <w:rFonts w:ascii="Calibri" w:eastAsia="Times New Roman" w:hAnsi="Calibri" w:cs="Times New Roman"/>
                <w:b/>
                <w:bCs/>
                <w:color w:val="000000"/>
                <w:sz w:val="28"/>
                <w:szCs w:val="28"/>
                <w:lang w:val="en-US" w:eastAsia="da-DK"/>
                <w:rPrChange w:id="202" w:author="Jakob Bang" w:date="2019-04-02T13:21:00Z">
                  <w:rPr>
                    <w:rFonts w:ascii="Calibri" w:eastAsia="Times New Roman" w:hAnsi="Calibri" w:cs="Times New Roman"/>
                    <w:b/>
                    <w:bCs/>
                    <w:color w:val="000000"/>
                    <w:sz w:val="28"/>
                    <w:szCs w:val="28"/>
                    <w:lang w:val="da-DK" w:eastAsia="da-DK"/>
                  </w:rPr>
                </w:rPrChange>
              </w:rPr>
            </w:pPr>
          </w:p>
        </w:tc>
        <w:tc>
          <w:tcPr>
            <w:tcW w:w="4360" w:type="dxa"/>
            <w:tcBorders>
              <w:top w:val="nil"/>
              <w:left w:val="nil"/>
              <w:bottom w:val="single" w:sz="4" w:space="0" w:color="auto"/>
              <w:right w:val="single" w:sz="4" w:space="0" w:color="auto"/>
            </w:tcBorders>
            <w:shd w:val="clear" w:color="auto" w:fill="auto"/>
            <w:noWrap/>
            <w:vAlign w:val="center"/>
          </w:tcPr>
          <w:p w14:paraId="7038D355" w14:textId="6B7BF02C"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Poor response to marking of new danger</w:t>
            </w:r>
          </w:p>
        </w:tc>
        <w:tc>
          <w:tcPr>
            <w:tcW w:w="2926" w:type="dxa"/>
            <w:tcBorders>
              <w:top w:val="nil"/>
              <w:left w:val="nil"/>
              <w:bottom w:val="single" w:sz="4" w:space="0" w:color="auto"/>
              <w:right w:val="single" w:sz="4" w:space="0" w:color="auto"/>
            </w:tcBorders>
            <w:vAlign w:val="center"/>
          </w:tcPr>
          <w:p w14:paraId="4F1059D1" w14:textId="77777777" w:rsidR="00251C5F" w:rsidRPr="000971C0" w:rsidRDefault="00251C5F" w:rsidP="003C0AA6">
            <w:pPr>
              <w:spacing w:line="240" w:lineRule="auto"/>
              <w:rPr>
                <w:rFonts w:ascii="Calibri" w:eastAsia="Times New Roman" w:hAnsi="Calibri" w:cs="Times New Roman"/>
                <w:color w:val="000000"/>
                <w:sz w:val="20"/>
                <w:szCs w:val="20"/>
                <w:lang w:val="en-US" w:eastAsia="da-DK"/>
                <w:rPrChange w:id="203" w:author="Jakob Bang" w:date="2019-04-02T13:21:00Z">
                  <w:rPr>
                    <w:rFonts w:ascii="Calibri" w:eastAsia="Times New Roman" w:hAnsi="Calibri" w:cs="Times New Roman"/>
                    <w:color w:val="000000"/>
                    <w:sz w:val="20"/>
                    <w:szCs w:val="20"/>
                    <w:lang w:val="da-DK" w:eastAsia="da-DK"/>
                  </w:rPr>
                </w:rPrChange>
              </w:rPr>
            </w:pPr>
          </w:p>
        </w:tc>
      </w:tr>
      <w:tr w:rsidR="00251C5F" w:rsidRPr="00694DE4" w14:paraId="5E80CD2C" w14:textId="77777777" w:rsidTr="003C0AA6">
        <w:trPr>
          <w:cantSplit/>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tcPr>
          <w:p w14:paraId="42D5E900" w14:textId="77777777" w:rsidR="00251C5F" w:rsidRPr="000971C0" w:rsidRDefault="00251C5F" w:rsidP="00407C6F">
            <w:pPr>
              <w:spacing w:line="240" w:lineRule="auto"/>
              <w:rPr>
                <w:rFonts w:ascii="Calibri" w:eastAsia="Times New Roman" w:hAnsi="Calibri" w:cs="Times New Roman"/>
                <w:b/>
                <w:bCs/>
                <w:color w:val="000000"/>
                <w:sz w:val="28"/>
                <w:szCs w:val="28"/>
                <w:lang w:val="en-US" w:eastAsia="da-DK"/>
                <w:rPrChange w:id="204" w:author="Jakob Bang" w:date="2019-04-02T13:21:00Z">
                  <w:rPr>
                    <w:rFonts w:ascii="Calibri" w:eastAsia="Times New Roman" w:hAnsi="Calibri" w:cs="Times New Roman"/>
                    <w:b/>
                    <w:bCs/>
                    <w:color w:val="000000"/>
                    <w:sz w:val="28"/>
                    <w:szCs w:val="28"/>
                    <w:lang w:val="da-DK" w:eastAsia="da-DK"/>
                  </w:rPr>
                </w:rPrChange>
              </w:rPr>
            </w:pPr>
          </w:p>
        </w:tc>
        <w:tc>
          <w:tcPr>
            <w:tcW w:w="4360" w:type="dxa"/>
            <w:tcBorders>
              <w:top w:val="nil"/>
              <w:left w:val="nil"/>
              <w:bottom w:val="single" w:sz="4" w:space="0" w:color="auto"/>
              <w:right w:val="single" w:sz="4" w:space="0" w:color="auto"/>
            </w:tcBorders>
            <w:shd w:val="clear" w:color="auto" w:fill="auto"/>
            <w:noWrap/>
            <w:vAlign w:val="center"/>
          </w:tcPr>
          <w:p w14:paraId="23588EF3" w14:textId="77777777" w:rsidR="00251C5F" w:rsidRPr="003C0AA6" w:rsidRDefault="00251C5F" w:rsidP="003C0AA6">
            <w:pPr>
              <w:spacing w:line="240" w:lineRule="auto"/>
              <w:rPr>
                <w:rFonts w:ascii="Calibri" w:eastAsia="Times New Roman" w:hAnsi="Calibri" w:cs="Times New Roman"/>
                <w:color w:val="000000"/>
                <w:sz w:val="20"/>
                <w:szCs w:val="20"/>
                <w:lang w:eastAsia="da-DK"/>
              </w:rPr>
            </w:pPr>
          </w:p>
        </w:tc>
        <w:tc>
          <w:tcPr>
            <w:tcW w:w="2926" w:type="dxa"/>
            <w:tcBorders>
              <w:top w:val="nil"/>
              <w:left w:val="nil"/>
              <w:bottom w:val="single" w:sz="4" w:space="0" w:color="auto"/>
              <w:right w:val="single" w:sz="4" w:space="0" w:color="auto"/>
            </w:tcBorders>
            <w:vAlign w:val="center"/>
          </w:tcPr>
          <w:p w14:paraId="1770D3FA" w14:textId="77777777" w:rsidR="00251C5F" w:rsidRPr="000971C0" w:rsidRDefault="00251C5F" w:rsidP="003C0AA6">
            <w:pPr>
              <w:spacing w:line="240" w:lineRule="auto"/>
              <w:rPr>
                <w:rFonts w:ascii="Calibri" w:eastAsia="Times New Roman" w:hAnsi="Calibri" w:cs="Times New Roman"/>
                <w:color w:val="000000"/>
                <w:sz w:val="20"/>
                <w:szCs w:val="20"/>
                <w:lang w:val="en-US" w:eastAsia="da-DK"/>
                <w:rPrChange w:id="205" w:author="Jakob Bang" w:date="2019-04-02T13:21:00Z">
                  <w:rPr>
                    <w:rFonts w:ascii="Calibri" w:eastAsia="Times New Roman" w:hAnsi="Calibri" w:cs="Times New Roman"/>
                    <w:color w:val="000000"/>
                    <w:sz w:val="20"/>
                    <w:szCs w:val="20"/>
                    <w:lang w:val="da-DK" w:eastAsia="da-DK"/>
                  </w:rPr>
                </w:rPrChange>
              </w:rPr>
            </w:pPr>
          </w:p>
        </w:tc>
      </w:tr>
      <w:tr w:rsidR="00251C5F" w:rsidRPr="00694DE4" w14:paraId="7AD84905" w14:textId="77777777" w:rsidTr="003C0AA6">
        <w:trPr>
          <w:cantSplit/>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tcPr>
          <w:p w14:paraId="2694C3FD" w14:textId="77777777" w:rsidR="00251C5F" w:rsidRPr="000971C0" w:rsidRDefault="00251C5F" w:rsidP="00407C6F">
            <w:pPr>
              <w:spacing w:line="240" w:lineRule="auto"/>
              <w:rPr>
                <w:rFonts w:ascii="Calibri" w:eastAsia="Times New Roman" w:hAnsi="Calibri" w:cs="Times New Roman"/>
                <w:b/>
                <w:bCs/>
                <w:color w:val="000000"/>
                <w:sz w:val="28"/>
                <w:szCs w:val="28"/>
                <w:lang w:val="en-US" w:eastAsia="da-DK"/>
                <w:rPrChange w:id="206" w:author="Jakob Bang" w:date="2019-04-02T13:21:00Z">
                  <w:rPr>
                    <w:rFonts w:ascii="Calibri" w:eastAsia="Times New Roman" w:hAnsi="Calibri" w:cs="Times New Roman"/>
                    <w:b/>
                    <w:bCs/>
                    <w:color w:val="000000"/>
                    <w:sz w:val="28"/>
                    <w:szCs w:val="28"/>
                    <w:lang w:val="da-DK" w:eastAsia="da-DK"/>
                  </w:rPr>
                </w:rPrChange>
              </w:rPr>
            </w:pPr>
          </w:p>
        </w:tc>
        <w:tc>
          <w:tcPr>
            <w:tcW w:w="4360" w:type="dxa"/>
            <w:tcBorders>
              <w:top w:val="nil"/>
              <w:left w:val="single" w:sz="4" w:space="0" w:color="auto"/>
              <w:bottom w:val="single" w:sz="4" w:space="0" w:color="auto"/>
              <w:right w:val="single" w:sz="4" w:space="0" w:color="auto"/>
            </w:tcBorders>
            <w:shd w:val="clear" w:color="auto" w:fill="auto"/>
            <w:noWrap/>
            <w:vAlign w:val="center"/>
          </w:tcPr>
          <w:p w14:paraId="342F8AB7" w14:textId="77777777" w:rsidR="00251C5F" w:rsidRPr="003C0AA6" w:rsidRDefault="00251C5F" w:rsidP="003C0AA6">
            <w:pPr>
              <w:spacing w:line="240" w:lineRule="auto"/>
              <w:rPr>
                <w:rFonts w:ascii="Calibri" w:eastAsia="Times New Roman" w:hAnsi="Calibri" w:cs="Times New Roman"/>
                <w:color w:val="000000"/>
                <w:sz w:val="20"/>
                <w:szCs w:val="20"/>
                <w:lang w:eastAsia="da-DK"/>
              </w:rPr>
            </w:pPr>
          </w:p>
        </w:tc>
        <w:tc>
          <w:tcPr>
            <w:tcW w:w="2926" w:type="dxa"/>
            <w:tcBorders>
              <w:top w:val="nil"/>
              <w:left w:val="single" w:sz="4" w:space="0" w:color="auto"/>
              <w:bottom w:val="single" w:sz="4" w:space="0" w:color="auto"/>
              <w:right w:val="single" w:sz="4" w:space="0" w:color="auto"/>
            </w:tcBorders>
            <w:vAlign w:val="center"/>
          </w:tcPr>
          <w:p w14:paraId="1EE9651A" w14:textId="77777777" w:rsidR="00251C5F" w:rsidRPr="000971C0" w:rsidRDefault="00251C5F" w:rsidP="003C0AA6">
            <w:pPr>
              <w:spacing w:line="240" w:lineRule="auto"/>
              <w:rPr>
                <w:rFonts w:ascii="Calibri" w:eastAsia="Times New Roman" w:hAnsi="Calibri" w:cs="Times New Roman"/>
                <w:color w:val="000000"/>
                <w:sz w:val="20"/>
                <w:szCs w:val="20"/>
                <w:lang w:val="en-US" w:eastAsia="da-DK"/>
                <w:rPrChange w:id="207" w:author="Jakob Bang" w:date="2019-04-02T13:21:00Z">
                  <w:rPr>
                    <w:rFonts w:ascii="Calibri" w:eastAsia="Times New Roman" w:hAnsi="Calibri" w:cs="Times New Roman"/>
                    <w:color w:val="000000"/>
                    <w:sz w:val="20"/>
                    <w:szCs w:val="20"/>
                    <w:lang w:val="da-DK" w:eastAsia="da-DK"/>
                  </w:rPr>
                </w:rPrChange>
              </w:rPr>
            </w:pPr>
          </w:p>
        </w:tc>
      </w:tr>
      <w:tr w:rsidR="00251C5F" w:rsidRPr="00694DE4" w14:paraId="36A0ECBE" w14:textId="77777777" w:rsidTr="003C0AA6">
        <w:trPr>
          <w:cantSplit/>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hideMark/>
          </w:tcPr>
          <w:p w14:paraId="41F80FE3" w14:textId="77777777" w:rsidR="00251C5F" w:rsidRPr="000971C0" w:rsidRDefault="00251C5F" w:rsidP="00407C6F">
            <w:pPr>
              <w:spacing w:line="240" w:lineRule="auto"/>
              <w:rPr>
                <w:rFonts w:ascii="Calibri" w:eastAsia="Times New Roman" w:hAnsi="Calibri" w:cs="Times New Roman"/>
                <w:b/>
                <w:bCs/>
                <w:color w:val="000000"/>
                <w:sz w:val="28"/>
                <w:szCs w:val="28"/>
                <w:lang w:val="en-US" w:eastAsia="da-DK"/>
                <w:rPrChange w:id="208" w:author="Jakob Bang" w:date="2019-04-02T13:21:00Z">
                  <w:rPr>
                    <w:rFonts w:ascii="Calibri" w:eastAsia="Times New Roman" w:hAnsi="Calibri" w:cs="Times New Roman"/>
                    <w:b/>
                    <w:bCs/>
                    <w:color w:val="000000"/>
                    <w:sz w:val="28"/>
                    <w:szCs w:val="28"/>
                    <w:lang w:val="da-DK" w:eastAsia="da-DK"/>
                  </w:rPr>
                </w:rPrChange>
              </w:rPr>
            </w:pPr>
          </w:p>
        </w:tc>
        <w:tc>
          <w:tcPr>
            <w:tcW w:w="4360" w:type="dxa"/>
            <w:tcBorders>
              <w:top w:val="nil"/>
              <w:left w:val="single" w:sz="4" w:space="0" w:color="auto"/>
              <w:bottom w:val="single" w:sz="4" w:space="0" w:color="auto"/>
              <w:right w:val="single" w:sz="4" w:space="0" w:color="auto"/>
            </w:tcBorders>
            <w:shd w:val="clear" w:color="auto" w:fill="auto"/>
            <w:noWrap/>
            <w:vAlign w:val="center"/>
            <w:hideMark/>
          </w:tcPr>
          <w:p w14:paraId="64863C5C" w14:textId="77777777" w:rsidR="00251C5F" w:rsidRPr="003C0AA6" w:rsidRDefault="00251C5F" w:rsidP="003C0AA6">
            <w:pPr>
              <w:spacing w:line="240" w:lineRule="auto"/>
              <w:rPr>
                <w:rFonts w:ascii="Calibri" w:eastAsia="Times New Roman" w:hAnsi="Calibri" w:cs="Times New Roman"/>
                <w:color w:val="000000"/>
                <w:sz w:val="20"/>
                <w:szCs w:val="20"/>
                <w:lang w:eastAsia="da-DK"/>
              </w:rPr>
            </w:pPr>
          </w:p>
        </w:tc>
        <w:tc>
          <w:tcPr>
            <w:tcW w:w="2926" w:type="dxa"/>
            <w:tcBorders>
              <w:top w:val="nil"/>
              <w:left w:val="single" w:sz="4" w:space="0" w:color="auto"/>
              <w:bottom w:val="single" w:sz="4" w:space="0" w:color="auto"/>
              <w:right w:val="single" w:sz="4" w:space="0" w:color="auto"/>
            </w:tcBorders>
            <w:vAlign w:val="center"/>
          </w:tcPr>
          <w:p w14:paraId="0CC6831F" w14:textId="77777777" w:rsidR="00251C5F" w:rsidRPr="000971C0" w:rsidRDefault="00251C5F" w:rsidP="003C0AA6">
            <w:pPr>
              <w:spacing w:line="240" w:lineRule="auto"/>
              <w:rPr>
                <w:rFonts w:ascii="Calibri" w:eastAsia="Times New Roman" w:hAnsi="Calibri" w:cs="Times New Roman"/>
                <w:color w:val="000000"/>
                <w:sz w:val="20"/>
                <w:szCs w:val="20"/>
                <w:lang w:val="en-US" w:eastAsia="da-DK"/>
                <w:rPrChange w:id="209" w:author="Jakob Bang" w:date="2019-04-02T13:21:00Z">
                  <w:rPr>
                    <w:rFonts w:ascii="Calibri" w:eastAsia="Times New Roman" w:hAnsi="Calibri" w:cs="Times New Roman"/>
                    <w:color w:val="000000"/>
                    <w:sz w:val="20"/>
                    <w:szCs w:val="20"/>
                    <w:lang w:val="da-DK" w:eastAsia="da-DK"/>
                  </w:rPr>
                </w:rPrChange>
              </w:rPr>
            </w:pPr>
          </w:p>
        </w:tc>
      </w:tr>
      <w:tr w:rsidR="00251C5F" w:rsidRPr="00694DE4" w14:paraId="7F2B6C3C" w14:textId="77777777" w:rsidTr="003C0AA6">
        <w:trPr>
          <w:cantSplit/>
          <w:trHeight w:val="372"/>
        </w:trPr>
        <w:tc>
          <w:tcPr>
            <w:tcW w:w="2860" w:type="dxa"/>
            <w:vMerge w:val="restart"/>
            <w:tcBorders>
              <w:top w:val="single" w:sz="4" w:space="0" w:color="auto"/>
              <w:left w:val="single" w:sz="4" w:space="0" w:color="auto"/>
              <w:bottom w:val="single" w:sz="4" w:space="0" w:color="auto"/>
              <w:right w:val="nil"/>
            </w:tcBorders>
            <w:shd w:val="clear" w:color="auto" w:fill="55CBFF" w:themeFill="accent2" w:themeFillTint="99"/>
            <w:noWrap/>
            <w:vAlign w:val="center"/>
            <w:hideMark/>
          </w:tcPr>
          <w:p w14:paraId="56A6FC81" w14:textId="77777777" w:rsidR="00251C5F" w:rsidRPr="003C0AA6" w:rsidRDefault="00251C5F" w:rsidP="00407C6F">
            <w:pPr>
              <w:spacing w:line="240" w:lineRule="auto"/>
              <w:jc w:val="center"/>
              <w:rPr>
                <w:rFonts w:ascii="Calibri" w:eastAsia="Times New Roman" w:hAnsi="Calibri" w:cs="Times New Roman"/>
                <w:b/>
                <w:bCs/>
                <w:color w:val="000000"/>
                <w:sz w:val="24"/>
                <w:szCs w:val="24"/>
                <w:lang w:val="da-DK" w:eastAsia="da-DK"/>
              </w:rPr>
            </w:pPr>
            <w:r w:rsidRPr="003C0AA6">
              <w:rPr>
                <w:rFonts w:ascii="Calibri" w:eastAsia="Times New Roman" w:hAnsi="Calibri" w:cs="Times New Roman"/>
                <w:b/>
                <w:bCs/>
                <w:color w:val="000000"/>
                <w:sz w:val="24"/>
                <w:szCs w:val="24"/>
                <w:lang w:val="da-DK" w:eastAsia="da-DK"/>
              </w:rPr>
              <w:t>Maritime Space</w:t>
            </w:r>
          </w:p>
        </w:tc>
        <w:tc>
          <w:tcPr>
            <w:tcW w:w="4360" w:type="dxa"/>
            <w:tcBorders>
              <w:top w:val="nil"/>
              <w:left w:val="single" w:sz="4" w:space="0" w:color="auto"/>
              <w:bottom w:val="single" w:sz="4" w:space="0" w:color="auto"/>
              <w:right w:val="single" w:sz="4" w:space="0" w:color="auto"/>
            </w:tcBorders>
            <w:shd w:val="clear" w:color="auto" w:fill="auto"/>
            <w:noWrap/>
            <w:vAlign w:val="center"/>
            <w:hideMark/>
          </w:tcPr>
          <w:p w14:paraId="5F31C5A4" w14:textId="77777777"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The existence of wrecks and new dangers</w:t>
            </w:r>
          </w:p>
        </w:tc>
        <w:tc>
          <w:tcPr>
            <w:tcW w:w="2926" w:type="dxa"/>
            <w:tcBorders>
              <w:top w:val="nil"/>
              <w:left w:val="single" w:sz="4" w:space="0" w:color="auto"/>
              <w:bottom w:val="single" w:sz="4" w:space="0" w:color="auto"/>
              <w:right w:val="single" w:sz="4" w:space="0" w:color="auto"/>
            </w:tcBorders>
            <w:vAlign w:val="center"/>
          </w:tcPr>
          <w:p w14:paraId="13780A2F" w14:textId="77777777" w:rsidR="00251C5F" w:rsidRPr="003C0AA6" w:rsidRDefault="00251C5F" w:rsidP="003C0AA6">
            <w:pPr>
              <w:spacing w:line="240" w:lineRule="auto"/>
              <w:rPr>
                <w:rFonts w:ascii="Calibri" w:eastAsia="Times New Roman" w:hAnsi="Calibri" w:cs="Times New Roman"/>
                <w:color w:val="000000"/>
                <w:sz w:val="20"/>
                <w:szCs w:val="20"/>
                <w:lang w:val="en-US" w:eastAsia="da-DK"/>
              </w:rPr>
            </w:pPr>
          </w:p>
        </w:tc>
      </w:tr>
      <w:tr w:rsidR="00251C5F" w:rsidRPr="00694DE4" w14:paraId="5D46EE27" w14:textId="77777777" w:rsidTr="003C0AA6">
        <w:trPr>
          <w:cantSplit/>
          <w:trHeight w:val="372"/>
        </w:trPr>
        <w:tc>
          <w:tcPr>
            <w:tcW w:w="2860" w:type="dxa"/>
            <w:vMerge/>
            <w:tcBorders>
              <w:top w:val="single" w:sz="4" w:space="0" w:color="auto"/>
              <w:left w:val="single" w:sz="4" w:space="0" w:color="auto"/>
              <w:bottom w:val="single" w:sz="4" w:space="0" w:color="auto"/>
              <w:right w:val="nil"/>
            </w:tcBorders>
            <w:shd w:val="clear" w:color="auto" w:fill="55CBFF" w:themeFill="accent2" w:themeFillTint="99"/>
            <w:noWrap/>
            <w:vAlign w:val="center"/>
          </w:tcPr>
          <w:p w14:paraId="3FE43EB8" w14:textId="77777777" w:rsidR="00251C5F" w:rsidRPr="00B25561" w:rsidRDefault="00251C5F" w:rsidP="00407C6F">
            <w:pPr>
              <w:spacing w:line="240" w:lineRule="auto"/>
              <w:jc w:val="center"/>
              <w:rPr>
                <w:rFonts w:ascii="Calibri" w:eastAsia="Times New Roman" w:hAnsi="Calibri" w:cs="Times New Roman"/>
                <w:b/>
                <w:bCs/>
                <w:color w:val="000000"/>
                <w:sz w:val="28"/>
                <w:szCs w:val="28"/>
                <w:lang w:val="en-US" w:eastAsia="da-DK"/>
              </w:rPr>
            </w:pPr>
          </w:p>
        </w:tc>
        <w:tc>
          <w:tcPr>
            <w:tcW w:w="4360" w:type="dxa"/>
            <w:tcBorders>
              <w:top w:val="nil"/>
              <w:left w:val="single" w:sz="4" w:space="0" w:color="auto"/>
              <w:bottom w:val="single" w:sz="4" w:space="0" w:color="auto"/>
              <w:right w:val="single" w:sz="4" w:space="0" w:color="auto"/>
            </w:tcBorders>
            <w:shd w:val="clear" w:color="auto" w:fill="auto"/>
            <w:noWrap/>
            <w:vAlign w:val="center"/>
          </w:tcPr>
          <w:p w14:paraId="3246FBAD" w14:textId="77777777"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Crowded waterway issues</w:t>
            </w:r>
          </w:p>
        </w:tc>
        <w:tc>
          <w:tcPr>
            <w:tcW w:w="2926" w:type="dxa"/>
            <w:tcBorders>
              <w:top w:val="nil"/>
              <w:left w:val="single" w:sz="4" w:space="0" w:color="auto"/>
              <w:bottom w:val="single" w:sz="4" w:space="0" w:color="auto"/>
              <w:right w:val="single" w:sz="4" w:space="0" w:color="auto"/>
            </w:tcBorders>
            <w:vAlign w:val="center"/>
          </w:tcPr>
          <w:p w14:paraId="6831E5BA" w14:textId="77777777" w:rsidR="00251C5F" w:rsidRPr="003C0AA6" w:rsidRDefault="00251C5F" w:rsidP="003C0AA6">
            <w:pPr>
              <w:spacing w:line="240" w:lineRule="auto"/>
              <w:rPr>
                <w:rFonts w:ascii="Calibri" w:eastAsia="Times New Roman" w:hAnsi="Calibri" w:cs="Times New Roman"/>
                <w:color w:val="000000"/>
                <w:sz w:val="20"/>
                <w:szCs w:val="20"/>
                <w:lang w:val="da-DK" w:eastAsia="da-DK"/>
              </w:rPr>
            </w:pPr>
          </w:p>
        </w:tc>
      </w:tr>
      <w:tr w:rsidR="00251C5F" w:rsidRPr="00694DE4" w14:paraId="6C7F2588" w14:textId="77777777" w:rsidTr="003C0AA6">
        <w:trPr>
          <w:cantSplit/>
          <w:trHeight w:val="372"/>
        </w:trPr>
        <w:tc>
          <w:tcPr>
            <w:tcW w:w="2860" w:type="dxa"/>
            <w:vMerge/>
            <w:tcBorders>
              <w:top w:val="single" w:sz="4" w:space="0" w:color="auto"/>
              <w:left w:val="single" w:sz="4" w:space="0" w:color="auto"/>
              <w:bottom w:val="single" w:sz="4" w:space="0" w:color="auto"/>
              <w:right w:val="nil"/>
            </w:tcBorders>
            <w:shd w:val="clear" w:color="auto" w:fill="55CBFF" w:themeFill="accent2" w:themeFillTint="99"/>
            <w:noWrap/>
            <w:vAlign w:val="center"/>
          </w:tcPr>
          <w:p w14:paraId="052B495B" w14:textId="77777777" w:rsidR="00251C5F" w:rsidRPr="00694DE4" w:rsidRDefault="00251C5F" w:rsidP="00407C6F">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nil"/>
              <w:left w:val="single" w:sz="4" w:space="0" w:color="auto"/>
              <w:bottom w:val="single" w:sz="4" w:space="0" w:color="auto"/>
              <w:right w:val="single" w:sz="4" w:space="0" w:color="auto"/>
            </w:tcBorders>
            <w:shd w:val="clear" w:color="auto" w:fill="auto"/>
            <w:noWrap/>
            <w:vAlign w:val="center"/>
          </w:tcPr>
          <w:p w14:paraId="68A9CCD9" w14:textId="77777777"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The existence of restricted areas</w:t>
            </w:r>
          </w:p>
          <w:p w14:paraId="552481CA" w14:textId="77777777"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(e.g. ammunition, fish farms).</w:t>
            </w:r>
          </w:p>
        </w:tc>
        <w:tc>
          <w:tcPr>
            <w:tcW w:w="2926" w:type="dxa"/>
            <w:tcBorders>
              <w:top w:val="nil"/>
              <w:left w:val="single" w:sz="4" w:space="0" w:color="auto"/>
              <w:bottom w:val="single" w:sz="4" w:space="0" w:color="auto"/>
              <w:right w:val="single" w:sz="4" w:space="0" w:color="auto"/>
            </w:tcBorders>
            <w:vAlign w:val="center"/>
          </w:tcPr>
          <w:p w14:paraId="7493FDDE" w14:textId="77777777" w:rsidR="00251C5F" w:rsidRPr="003C0AA6" w:rsidRDefault="00251C5F" w:rsidP="003C0AA6">
            <w:pPr>
              <w:spacing w:line="240" w:lineRule="auto"/>
              <w:rPr>
                <w:rFonts w:ascii="Calibri" w:eastAsia="Times New Roman" w:hAnsi="Calibri" w:cs="Times New Roman"/>
                <w:color w:val="000000"/>
                <w:sz w:val="20"/>
                <w:szCs w:val="20"/>
                <w:lang w:val="en-US" w:eastAsia="da-DK"/>
              </w:rPr>
            </w:pPr>
          </w:p>
        </w:tc>
      </w:tr>
      <w:tr w:rsidR="00251C5F" w:rsidRPr="00694DE4" w14:paraId="3A4DA71F" w14:textId="77777777" w:rsidTr="003C0AA6">
        <w:trPr>
          <w:cantSplit/>
          <w:trHeight w:val="372"/>
        </w:trPr>
        <w:tc>
          <w:tcPr>
            <w:tcW w:w="2860" w:type="dxa"/>
            <w:vMerge/>
            <w:tcBorders>
              <w:top w:val="single" w:sz="4" w:space="0" w:color="auto"/>
              <w:left w:val="single" w:sz="4" w:space="0" w:color="auto"/>
              <w:bottom w:val="single" w:sz="4" w:space="0" w:color="auto"/>
              <w:right w:val="nil"/>
            </w:tcBorders>
            <w:shd w:val="clear" w:color="auto" w:fill="55CBFF" w:themeFill="accent2" w:themeFillTint="99"/>
            <w:noWrap/>
            <w:vAlign w:val="center"/>
          </w:tcPr>
          <w:p w14:paraId="57E6CD69" w14:textId="77777777" w:rsidR="00251C5F" w:rsidRPr="000971C0" w:rsidRDefault="00251C5F" w:rsidP="00407C6F">
            <w:pPr>
              <w:spacing w:line="240" w:lineRule="auto"/>
              <w:jc w:val="center"/>
              <w:rPr>
                <w:rFonts w:ascii="Calibri" w:eastAsia="Times New Roman" w:hAnsi="Calibri" w:cs="Times New Roman"/>
                <w:b/>
                <w:bCs/>
                <w:color w:val="000000"/>
                <w:sz w:val="28"/>
                <w:szCs w:val="28"/>
                <w:lang w:val="en-US" w:eastAsia="da-DK"/>
                <w:rPrChange w:id="210" w:author="Jakob Bang" w:date="2019-04-02T13:21:00Z">
                  <w:rPr>
                    <w:rFonts w:ascii="Calibri" w:eastAsia="Times New Roman" w:hAnsi="Calibri" w:cs="Times New Roman"/>
                    <w:b/>
                    <w:bCs/>
                    <w:color w:val="000000"/>
                    <w:sz w:val="28"/>
                    <w:szCs w:val="28"/>
                    <w:lang w:val="da-DK" w:eastAsia="da-DK"/>
                  </w:rPr>
                </w:rPrChange>
              </w:rPr>
            </w:pPr>
          </w:p>
        </w:tc>
        <w:tc>
          <w:tcPr>
            <w:tcW w:w="4360" w:type="dxa"/>
            <w:tcBorders>
              <w:top w:val="nil"/>
              <w:left w:val="single" w:sz="4" w:space="0" w:color="auto"/>
              <w:bottom w:val="single" w:sz="4" w:space="0" w:color="auto"/>
              <w:right w:val="single" w:sz="4" w:space="0" w:color="auto"/>
            </w:tcBorders>
            <w:shd w:val="clear" w:color="auto" w:fill="auto"/>
            <w:noWrap/>
            <w:vAlign w:val="center"/>
          </w:tcPr>
          <w:p w14:paraId="4C6328C2" w14:textId="77777777" w:rsidR="00251C5F" w:rsidRPr="003C0AA6" w:rsidRDefault="00251C5F" w:rsidP="003C0AA6">
            <w:pPr>
              <w:spacing w:line="240" w:lineRule="auto"/>
              <w:rPr>
                <w:rFonts w:ascii="Calibri" w:eastAsia="Times New Roman" w:hAnsi="Calibri" w:cs="Times New Roman"/>
                <w:color w:val="000000"/>
                <w:sz w:val="20"/>
                <w:szCs w:val="20"/>
                <w:lang w:eastAsia="da-DK"/>
              </w:rPr>
            </w:pPr>
          </w:p>
        </w:tc>
        <w:tc>
          <w:tcPr>
            <w:tcW w:w="2926" w:type="dxa"/>
            <w:tcBorders>
              <w:top w:val="nil"/>
              <w:left w:val="single" w:sz="4" w:space="0" w:color="auto"/>
              <w:bottom w:val="single" w:sz="4" w:space="0" w:color="auto"/>
              <w:right w:val="single" w:sz="4" w:space="0" w:color="auto"/>
            </w:tcBorders>
            <w:vAlign w:val="center"/>
          </w:tcPr>
          <w:p w14:paraId="131F7EBC" w14:textId="77777777" w:rsidR="00251C5F" w:rsidRPr="000971C0" w:rsidRDefault="00251C5F" w:rsidP="003C0AA6">
            <w:pPr>
              <w:spacing w:line="240" w:lineRule="auto"/>
              <w:rPr>
                <w:rFonts w:ascii="Calibri" w:eastAsia="Times New Roman" w:hAnsi="Calibri" w:cs="Times New Roman"/>
                <w:color w:val="000000"/>
                <w:sz w:val="20"/>
                <w:szCs w:val="20"/>
                <w:lang w:val="en-US" w:eastAsia="da-DK"/>
                <w:rPrChange w:id="211" w:author="Jakob Bang" w:date="2019-04-02T13:21:00Z">
                  <w:rPr>
                    <w:rFonts w:ascii="Calibri" w:eastAsia="Times New Roman" w:hAnsi="Calibri" w:cs="Times New Roman"/>
                    <w:color w:val="000000"/>
                    <w:sz w:val="20"/>
                    <w:szCs w:val="20"/>
                    <w:lang w:val="da-DK" w:eastAsia="da-DK"/>
                  </w:rPr>
                </w:rPrChange>
              </w:rPr>
            </w:pPr>
          </w:p>
        </w:tc>
      </w:tr>
      <w:tr w:rsidR="00251C5F" w:rsidRPr="00694DE4" w14:paraId="1A7A73FE" w14:textId="77777777" w:rsidTr="003C0AA6">
        <w:trPr>
          <w:cantSplit/>
          <w:trHeight w:val="372"/>
        </w:trPr>
        <w:tc>
          <w:tcPr>
            <w:tcW w:w="2860" w:type="dxa"/>
            <w:vMerge/>
            <w:tcBorders>
              <w:top w:val="nil"/>
              <w:left w:val="single" w:sz="4" w:space="0" w:color="auto"/>
              <w:bottom w:val="single" w:sz="4" w:space="0" w:color="auto"/>
              <w:right w:val="nil"/>
            </w:tcBorders>
            <w:shd w:val="clear" w:color="auto" w:fill="55CBFF" w:themeFill="accent2" w:themeFillTint="99"/>
            <w:noWrap/>
            <w:vAlign w:val="center"/>
          </w:tcPr>
          <w:p w14:paraId="50112C46" w14:textId="77777777" w:rsidR="00251C5F" w:rsidRPr="000971C0" w:rsidRDefault="00251C5F" w:rsidP="00407C6F">
            <w:pPr>
              <w:spacing w:line="240" w:lineRule="auto"/>
              <w:jc w:val="center"/>
              <w:rPr>
                <w:rFonts w:ascii="Calibri" w:eastAsia="Times New Roman" w:hAnsi="Calibri" w:cs="Times New Roman"/>
                <w:b/>
                <w:bCs/>
                <w:color w:val="000000"/>
                <w:sz w:val="28"/>
                <w:szCs w:val="28"/>
                <w:lang w:val="en-US" w:eastAsia="da-DK"/>
                <w:rPrChange w:id="212" w:author="Jakob Bang" w:date="2019-04-02T13:21:00Z">
                  <w:rPr>
                    <w:rFonts w:ascii="Calibri" w:eastAsia="Times New Roman" w:hAnsi="Calibri" w:cs="Times New Roman"/>
                    <w:b/>
                    <w:bCs/>
                    <w:color w:val="000000"/>
                    <w:sz w:val="28"/>
                    <w:szCs w:val="28"/>
                    <w:lang w:val="da-DK" w:eastAsia="da-DK"/>
                  </w:rPr>
                </w:rPrChange>
              </w:rPr>
            </w:pPr>
          </w:p>
        </w:tc>
        <w:tc>
          <w:tcPr>
            <w:tcW w:w="4360" w:type="dxa"/>
            <w:tcBorders>
              <w:top w:val="nil"/>
              <w:left w:val="single" w:sz="4" w:space="0" w:color="auto"/>
              <w:bottom w:val="single" w:sz="4" w:space="0" w:color="auto"/>
              <w:right w:val="single" w:sz="4" w:space="0" w:color="auto"/>
            </w:tcBorders>
            <w:shd w:val="clear" w:color="auto" w:fill="auto"/>
            <w:noWrap/>
            <w:vAlign w:val="center"/>
          </w:tcPr>
          <w:p w14:paraId="3DDC555E" w14:textId="77777777" w:rsidR="00251C5F" w:rsidRPr="003C0AA6" w:rsidRDefault="00251C5F" w:rsidP="003C0AA6">
            <w:pPr>
              <w:spacing w:line="240" w:lineRule="auto"/>
              <w:rPr>
                <w:rFonts w:ascii="Calibri" w:eastAsia="Times New Roman" w:hAnsi="Calibri" w:cs="Times New Roman"/>
                <w:color w:val="000000"/>
                <w:sz w:val="20"/>
                <w:szCs w:val="20"/>
                <w:lang w:eastAsia="da-DK"/>
              </w:rPr>
            </w:pPr>
          </w:p>
        </w:tc>
        <w:tc>
          <w:tcPr>
            <w:tcW w:w="2926" w:type="dxa"/>
            <w:tcBorders>
              <w:top w:val="nil"/>
              <w:left w:val="single" w:sz="4" w:space="0" w:color="auto"/>
              <w:bottom w:val="single" w:sz="4" w:space="0" w:color="auto"/>
              <w:right w:val="single" w:sz="4" w:space="0" w:color="auto"/>
            </w:tcBorders>
            <w:vAlign w:val="center"/>
          </w:tcPr>
          <w:p w14:paraId="48C3CC1E" w14:textId="77777777" w:rsidR="00251C5F" w:rsidRPr="000971C0" w:rsidRDefault="00251C5F" w:rsidP="003C0AA6">
            <w:pPr>
              <w:spacing w:line="240" w:lineRule="auto"/>
              <w:rPr>
                <w:rFonts w:ascii="Calibri" w:eastAsia="Times New Roman" w:hAnsi="Calibri" w:cs="Times New Roman"/>
                <w:color w:val="000000"/>
                <w:sz w:val="20"/>
                <w:szCs w:val="20"/>
                <w:lang w:val="en-US" w:eastAsia="da-DK"/>
                <w:rPrChange w:id="213" w:author="Jakob Bang" w:date="2019-04-02T13:21:00Z">
                  <w:rPr>
                    <w:rFonts w:ascii="Calibri" w:eastAsia="Times New Roman" w:hAnsi="Calibri" w:cs="Times New Roman"/>
                    <w:color w:val="000000"/>
                    <w:sz w:val="20"/>
                    <w:szCs w:val="20"/>
                    <w:lang w:val="da-DK" w:eastAsia="da-DK"/>
                  </w:rPr>
                </w:rPrChange>
              </w:rPr>
            </w:pPr>
          </w:p>
        </w:tc>
      </w:tr>
      <w:tr w:rsidR="00251C5F" w:rsidRPr="00694DE4" w14:paraId="6F1D3E4E" w14:textId="77777777" w:rsidTr="003C0AA6">
        <w:trPr>
          <w:cantSplit/>
          <w:trHeight w:val="372"/>
        </w:trPr>
        <w:tc>
          <w:tcPr>
            <w:tcW w:w="2860" w:type="dxa"/>
            <w:vMerge/>
            <w:tcBorders>
              <w:top w:val="nil"/>
              <w:left w:val="single" w:sz="4" w:space="0" w:color="auto"/>
              <w:bottom w:val="single" w:sz="4" w:space="0" w:color="auto"/>
              <w:right w:val="nil"/>
            </w:tcBorders>
            <w:shd w:val="clear" w:color="auto" w:fill="55CBFF" w:themeFill="accent2" w:themeFillTint="99"/>
            <w:vAlign w:val="center"/>
            <w:hideMark/>
          </w:tcPr>
          <w:p w14:paraId="66C089A0" w14:textId="77777777" w:rsidR="00251C5F" w:rsidRPr="000971C0" w:rsidRDefault="00251C5F" w:rsidP="00407C6F">
            <w:pPr>
              <w:spacing w:line="240" w:lineRule="auto"/>
              <w:rPr>
                <w:rFonts w:ascii="Calibri" w:eastAsia="Times New Roman" w:hAnsi="Calibri" w:cs="Times New Roman"/>
                <w:b/>
                <w:bCs/>
                <w:color w:val="000000"/>
                <w:sz w:val="28"/>
                <w:szCs w:val="28"/>
                <w:lang w:val="en-US" w:eastAsia="da-DK"/>
                <w:rPrChange w:id="214" w:author="Jakob Bang" w:date="2019-04-02T13:21:00Z">
                  <w:rPr>
                    <w:rFonts w:ascii="Calibri" w:eastAsia="Times New Roman" w:hAnsi="Calibri" w:cs="Times New Roman"/>
                    <w:b/>
                    <w:bCs/>
                    <w:color w:val="000000"/>
                    <w:sz w:val="28"/>
                    <w:szCs w:val="28"/>
                    <w:lang w:val="da-DK" w:eastAsia="da-DK"/>
                  </w:rPr>
                </w:rPrChange>
              </w:rPr>
            </w:pPr>
          </w:p>
        </w:tc>
        <w:tc>
          <w:tcPr>
            <w:tcW w:w="4360" w:type="dxa"/>
            <w:tcBorders>
              <w:top w:val="nil"/>
              <w:left w:val="single" w:sz="4" w:space="0" w:color="auto"/>
              <w:bottom w:val="single" w:sz="4" w:space="0" w:color="auto"/>
              <w:right w:val="single" w:sz="4" w:space="0" w:color="auto"/>
            </w:tcBorders>
            <w:shd w:val="clear" w:color="auto" w:fill="auto"/>
            <w:noWrap/>
            <w:vAlign w:val="center"/>
          </w:tcPr>
          <w:p w14:paraId="036C9B5E" w14:textId="77777777" w:rsidR="00251C5F" w:rsidRPr="003C0AA6" w:rsidRDefault="00251C5F" w:rsidP="003C0AA6">
            <w:pPr>
              <w:spacing w:line="240" w:lineRule="auto"/>
              <w:rPr>
                <w:rFonts w:ascii="Calibri" w:eastAsia="Times New Roman" w:hAnsi="Calibri" w:cs="Times New Roman"/>
                <w:color w:val="000000"/>
                <w:sz w:val="20"/>
                <w:szCs w:val="20"/>
                <w:lang w:eastAsia="da-DK"/>
              </w:rPr>
            </w:pPr>
          </w:p>
        </w:tc>
        <w:tc>
          <w:tcPr>
            <w:tcW w:w="2926" w:type="dxa"/>
            <w:tcBorders>
              <w:top w:val="nil"/>
              <w:left w:val="single" w:sz="4" w:space="0" w:color="auto"/>
              <w:bottom w:val="single" w:sz="4" w:space="0" w:color="auto"/>
              <w:right w:val="single" w:sz="4" w:space="0" w:color="auto"/>
            </w:tcBorders>
            <w:vAlign w:val="center"/>
          </w:tcPr>
          <w:p w14:paraId="78910943" w14:textId="77777777" w:rsidR="00251C5F" w:rsidRPr="000971C0" w:rsidRDefault="00251C5F" w:rsidP="003C0AA6">
            <w:pPr>
              <w:spacing w:line="240" w:lineRule="auto"/>
              <w:rPr>
                <w:rFonts w:ascii="Calibri" w:eastAsia="Times New Roman" w:hAnsi="Calibri" w:cs="Times New Roman"/>
                <w:color w:val="000000"/>
                <w:sz w:val="20"/>
                <w:szCs w:val="20"/>
                <w:lang w:val="en-US" w:eastAsia="da-DK"/>
                <w:rPrChange w:id="215" w:author="Jakob Bang" w:date="2019-04-02T13:21:00Z">
                  <w:rPr>
                    <w:rFonts w:ascii="Calibri" w:eastAsia="Times New Roman" w:hAnsi="Calibri" w:cs="Times New Roman"/>
                    <w:color w:val="000000"/>
                    <w:sz w:val="20"/>
                    <w:szCs w:val="20"/>
                    <w:lang w:val="da-DK" w:eastAsia="da-DK"/>
                  </w:rPr>
                </w:rPrChange>
              </w:rPr>
            </w:pPr>
          </w:p>
        </w:tc>
      </w:tr>
      <w:tr w:rsidR="003C0AA6" w:rsidRPr="00694DE4" w14:paraId="5E346767" w14:textId="77777777" w:rsidTr="003C0AA6">
        <w:trPr>
          <w:cantSplit/>
          <w:trHeight w:val="372"/>
        </w:trPr>
        <w:tc>
          <w:tcPr>
            <w:tcW w:w="2860" w:type="dxa"/>
            <w:vMerge w:val="restart"/>
            <w:tcBorders>
              <w:top w:val="single" w:sz="4" w:space="0" w:color="auto"/>
              <w:left w:val="single" w:sz="4" w:space="0" w:color="auto"/>
              <w:right w:val="nil"/>
            </w:tcBorders>
            <w:shd w:val="clear" w:color="auto" w:fill="55CBFF" w:themeFill="accent2" w:themeFillTint="99"/>
            <w:noWrap/>
            <w:vAlign w:val="center"/>
            <w:hideMark/>
          </w:tcPr>
          <w:p w14:paraId="4FEC36FD" w14:textId="77777777" w:rsidR="003C0AA6" w:rsidRPr="003C0AA6" w:rsidRDefault="003C0AA6" w:rsidP="00407C6F">
            <w:pPr>
              <w:spacing w:line="240" w:lineRule="auto"/>
              <w:jc w:val="center"/>
              <w:rPr>
                <w:rFonts w:ascii="Calibri" w:eastAsia="Times New Roman" w:hAnsi="Calibri" w:cs="Times New Roman"/>
                <w:b/>
                <w:bCs/>
                <w:color w:val="000000"/>
                <w:sz w:val="24"/>
                <w:szCs w:val="24"/>
                <w:lang w:val="da-DK" w:eastAsia="da-DK"/>
              </w:rPr>
            </w:pPr>
            <w:r w:rsidRPr="003C0AA6">
              <w:rPr>
                <w:rFonts w:ascii="Calibri" w:eastAsia="Times New Roman" w:hAnsi="Calibri" w:cs="Times New Roman"/>
                <w:b/>
                <w:bCs/>
                <w:color w:val="000000"/>
                <w:sz w:val="24"/>
                <w:szCs w:val="24"/>
                <w:lang w:val="da-DK" w:eastAsia="da-DK"/>
              </w:rPr>
              <w:t>Waterway complexity</w:t>
            </w:r>
          </w:p>
        </w:tc>
        <w:tc>
          <w:tcPr>
            <w:tcW w:w="4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065D1B" w14:textId="77777777" w:rsidR="003C0AA6" w:rsidRPr="003C0AA6" w:rsidRDefault="003C0AA6"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Sharp bends</w:t>
            </w:r>
          </w:p>
        </w:tc>
        <w:tc>
          <w:tcPr>
            <w:tcW w:w="2926" w:type="dxa"/>
            <w:tcBorders>
              <w:top w:val="single" w:sz="4" w:space="0" w:color="auto"/>
              <w:left w:val="single" w:sz="4" w:space="0" w:color="auto"/>
              <w:bottom w:val="single" w:sz="4" w:space="0" w:color="auto"/>
              <w:right w:val="single" w:sz="4" w:space="0" w:color="auto"/>
            </w:tcBorders>
            <w:vAlign w:val="center"/>
          </w:tcPr>
          <w:p w14:paraId="732E9C70" w14:textId="77777777" w:rsidR="003C0AA6" w:rsidRPr="003C0AA6" w:rsidRDefault="003C0AA6" w:rsidP="003C0AA6">
            <w:pPr>
              <w:spacing w:line="240" w:lineRule="auto"/>
              <w:rPr>
                <w:rFonts w:ascii="Calibri" w:eastAsia="Times New Roman" w:hAnsi="Calibri" w:cs="Times New Roman"/>
                <w:color w:val="000000"/>
                <w:sz w:val="20"/>
                <w:szCs w:val="20"/>
                <w:lang w:val="da-DK" w:eastAsia="da-DK"/>
              </w:rPr>
            </w:pPr>
          </w:p>
        </w:tc>
      </w:tr>
      <w:tr w:rsidR="003C0AA6" w:rsidRPr="00D85A83" w14:paraId="6CE45A9F" w14:textId="77777777" w:rsidTr="003C0AA6">
        <w:trPr>
          <w:cantSplit/>
          <w:trHeight w:val="372"/>
        </w:trPr>
        <w:tc>
          <w:tcPr>
            <w:tcW w:w="2860" w:type="dxa"/>
            <w:vMerge/>
            <w:tcBorders>
              <w:left w:val="single" w:sz="4" w:space="0" w:color="auto"/>
              <w:right w:val="nil"/>
            </w:tcBorders>
            <w:shd w:val="clear" w:color="auto" w:fill="55CBFF" w:themeFill="accent2" w:themeFillTint="99"/>
            <w:noWrap/>
            <w:vAlign w:val="center"/>
          </w:tcPr>
          <w:p w14:paraId="1B6FB7DB" w14:textId="77777777" w:rsidR="003C0AA6" w:rsidRDefault="003C0AA6" w:rsidP="00407C6F">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7ED1371" w14:textId="77777777" w:rsidR="003C0AA6" w:rsidRPr="003C0AA6" w:rsidRDefault="003C0AA6"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Narrow fairway</w:t>
            </w:r>
          </w:p>
        </w:tc>
        <w:tc>
          <w:tcPr>
            <w:tcW w:w="2926" w:type="dxa"/>
            <w:tcBorders>
              <w:top w:val="single" w:sz="4" w:space="0" w:color="auto"/>
              <w:left w:val="single" w:sz="4" w:space="0" w:color="auto"/>
              <w:bottom w:val="single" w:sz="4" w:space="0" w:color="auto"/>
              <w:right w:val="single" w:sz="4" w:space="0" w:color="auto"/>
            </w:tcBorders>
            <w:vAlign w:val="center"/>
          </w:tcPr>
          <w:p w14:paraId="4D0FA972" w14:textId="77777777" w:rsidR="003C0AA6" w:rsidRPr="003C0AA6" w:rsidRDefault="003C0AA6" w:rsidP="003C0AA6">
            <w:pPr>
              <w:spacing w:line="240" w:lineRule="auto"/>
              <w:rPr>
                <w:rFonts w:ascii="Calibri" w:eastAsia="Times New Roman" w:hAnsi="Calibri" w:cs="Times New Roman"/>
                <w:color w:val="000000"/>
                <w:sz w:val="20"/>
                <w:szCs w:val="20"/>
                <w:lang w:val="en-US" w:eastAsia="da-DK"/>
              </w:rPr>
            </w:pPr>
          </w:p>
        </w:tc>
      </w:tr>
      <w:tr w:rsidR="003C0AA6" w:rsidRPr="00D85A83" w14:paraId="46F12B05" w14:textId="77777777" w:rsidTr="003C0AA6">
        <w:trPr>
          <w:cantSplit/>
          <w:trHeight w:val="372"/>
        </w:trPr>
        <w:tc>
          <w:tcPr>
            <w:tcW w:w="2860" w:type="dxa"/>
            <w:vMerge/>
            <w:tcBorders>
              <w:left w:val="single" w:sz="4" w:space="0" w:color="auto"/>
              <w:right w:val="nil"/>
            </w:tcBorders>
            <w:shd w:val="clear" w:color="auto" w:fill="55CBFF" w:themeFill="accent2" w:themeFillTint="99"/>
            <w:noWrap/>
            <w:vAlign w:val="center"/>
          </w:tcPr>
          <w:p w14:paraId="0F75684C" w14:textId="77777777" w:rsidR="003C0AA6" w:rsidRDefault="003C0AA6" w:rsidP="00407C6F">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62ED9B1" w14:textId="77777777" w:rsidR="003C0AA6" w:rsidRPr="003C0AA6" w:rsidRDefault="003C0AA6"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Manoeuvring space</w:t>
            </w:r>
          </w:p>
        </w:tc>
        <w:tc>
          <w:tcPr>
            <w:tcW w:w="2926" w:type="dxa"/>
            <w:tcBorders>
              <w:top w:val="single" w:sz="4" w:space="0" w:color="auto"/>
              <w:left w:val="single" w:sz="4" w:space="0" w:color="auto"/>
              <w:bottom w:val="single" w:sz="4" w:space="0" w:color="auto"/>
              <w:right w:val="single" w:sz="4" w:space="0" w:color="auto"/>
            </w:tcBorders>
            <w:vAlign w:val="center"/>
          </w:tcPr>
          <w:p w14:paraId="6E6229F9" w14:textId="77777777" w:rsidR="003C0AA6" w:rsidRPr="003C0AA6" w:rsidRDefault="003C0AA6" w:rsidP="003C0AA6">
            <w:pPr>
              <w:spacing w:line="240" w:lineRule="auto"/>
              <w:rPr>
                <w:rFonts w:ascii="Calibri" w:eastAsia="Times New Roman" w:hAnsi="Calibri" w:cs="Times New Roman"/>
                <w:color w:val="000000"/>
                <w:sz w:val="20"/>
                <w:szCs w:val="20"/>
                <w:lang w:val="en-US" w:eastAsia="da-DK"/>
              </w:rPr>
            </w:pPr>
          </w:p>
        </w:tc>
      </w:tr>
      <w:tr w:rsidR="003C0AA6" w:rsidRPr="00D85A83" w14:paraId="4F8CF67A" w14:textId="77777777" w:rsidTr="003C0AA6">
        <w:trPr>
          <w:cantSplit/>
          <w:trHeight w:val="372"/>
        </w:trPr>
        <w:tc>
          <w:tcPr>
            <w:tcW w:w="2860" w:type="dxa"/>
            <w:vMerge/>
            <w:tcBorders>
              <w:left w:val="single" w:sz="4" w:space="0" w:color="auto"/>
              <w:right w:val="nil"/>
            </w:tcBorders>
            <w:shd w:val="clear" w:color="auto" w:fill="55CBFF" w:themeFill="accent2" w:themeFillTint="99"/>
            <w:noWrap/>
            <w:vAlign w:val="center"/>
          </w:tcPr>
          <w:p w14:paraId="2D0C3882" w14:textId="77777777" w:rsidR="003C0AA6" w:rsidRDefault="003C0AA6" w:rsidP="00407C6F">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8E096F6" w14:textId="77777777" w:rsidR="003C0AA6" w:rsidRPr="003C0AA6" w:rsidRDefault="003C0AA6"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Traffic considerations</w:t>
            </w:r>
          </w:p>
        </w:tc>
        <w:tc>
          <w:tcPr>
            <w:tcW w:w="2926" w:type="dxa"/>
            <w:tcBorders>
              <w:top w:val="single" w:sz="4" w:space="0" w:color="auto"/>
              <w:left w:val="single" w:sz="4" w:space="0" w:color="auto"/>
              <w:bottom w:val="single" w:sz="4" w:space="0" w:color="auto"/>
              <w:right w:val="single" w:sz="4" w:space="0" w:color="auto"/>
            </w:tcBorders>
            <w:vAlign w:val="center"/>
          </w:tcPr>
          <w:p w14:paraId="6B0C3CFF" w14:textId="77777777" w:rsidR="003C0AA6" w:rsidRPr="003C0AA6" w:rsidRDefault="003C0AA6" w:rsidP="003C0AA6">
            <w:pPr>
              <w:spacing w:line="240" w:lineRule="auto"/>
              <w:rPr>
                <w:rFonts w:ascii="Calibri" w:eastAsia="Times New Roman" w:hAnsi="Calibri" w:cs="Times New Roman"/>
                <w:color w:val="000000"/>
                <w:sz w:val="20"/>
                <w:szCs w:val="20"/>
                <w:lang w:val="en-US" w:eastAsia="da-DK"/>
              </w:rPr>
            </w:pPr>
          </w:p>
        </w:tc>
      </w:tr>
      <w:tr w:rsidR="003C0AA6" w:rsidRPr="00D85A83" w14:paraId="7DEBB17C" w14:textId="77777777" w:rsidTr="003C0AA6">
        <w:trPr>
          <w:cantSplit/>
          <w:trHeight w:val="372"/>
        </w:trPr>
        <w:tc>
          <w:tcPr>
            <w:tcW w:w="2860" w:type="dxa"/>
            <w:vMerge/>
            <w:tcBorders>
              <w:left w:val="single" w:sz="4" w:space="0" w:color="auto"/>
              <w:right w:val="nil"/>
            </w:tcBorders>
            <w:shd w:val="clear" w:color="auto" w:fill="55CBFF" w:themeFill="accent2" w:themeFillTint="99"/>
            <w:noWrap/>
            <w:vAlign w:val="center"/>
          </w:tcPr>
          <w:p w14:paraId="6DD87943" w14:textId="77777777" w:rsidR="003C0AA6" w:rsidRDefault="003C0AA6" w:rsidP="00407C6F">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4B10277" w14:textId="62ECECCF" w:rsidR="003C0AA6" w:rsidRPr="003C0AA6" w:rsidRDefault="003C0AA6"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 xml:space="preserve">Limited available depth of water </w:t>
            </w:r>
          </w:p>
        </w:tc>
        <w:tc>
          <w:tcPr>
            <w:tcW w:w="2926" w:type="dxa"/>
            <w:tcBorders>
              <w:top w:val="single" w:sz="4" w:space="0" w:color="auto"/>
              <w:left w:val="single" w:sz="4" w:space="0" w:color="auto"/>
              <w:bottom w:val="single" w:sz="4" w:space="0" w:color="auto"/>
              <w:right w:val="single" w:sz="4" w:space="0" w:color="auto"/>
            </w:tcBorders>
            <w:vAlign w:val="center"/>
          </w:tcPr>
          <w:p w14:paraId="35B86446" w14:textId="77777777" w:rsidR="003C0AA6" w:rsidRPr="003C0AA6" w:rsidRDefault="003C0AA6" w:rsidP="003C0AA6">
            <w:pPr>
              <w:spacing w:line="240" w:lineRule="auto"/>
              <w:rPr>
                <w:rFonts w:ascii="Calibri" w:eastAsia="Times New Roman" w:hAnsi="Calibri" w:cs="Times New Roman"/>
                <w:color w:val="000000"/>
                <w:sz w:val="20"/>
                <w:szCs w:val="20"/>
                <w:lang w:val="en-US" w:eastAsia="da-DK"/>
              </w:rPr>
            </w:pPr>
          </w:p>
        </w:tc>
      </w:tr>
      <w:tr w:rsidR="003C0AA6" w:rsidRPr="00D85A83" w14:paraId="5730228C" w14:textId="77777777" w:rsidTr="003C0AA6">
        <w:trPr>
          <w:cantSplit/>
          <w:trHeight w:val="372"/>
        </w:trPr>
        <w:tc>
          <w:tcPr>
            <w:tcW w:w="2860" w:type="dxa"/>
            <w:vMerge/>
            <w:tcBorders>
              <w:left w:val="single" w:sz="4" w:space="0" w:color="auto"/>
              <w:right w:val="nil"/>
            </w:tcBorders>
            <w:shd w:val="clear" w:color="auto" w:fill="55CBFF" w:themeFill="accent2" w:themeFillTint="99"/>
            <w:noWrap/>
            <w:vAlign w:val="center"/>
          </w:tcPr>
          <w:p w14:paraId="5604DD01" w14:textId="77777777" w:rsidR="003C0AA6" w:rsidRPr="00287032" w:rsidRDefault="003C0AA6" w:rsidP="00407C6F">
            <w:pPr>
              <w:spacing w:line="240" w:lineRule="auto"/>
              <w:jc w:val="center"/>
              <w:rPr>
                <w:rFonts w:ascii="Calibri" w:eastAsia="Times New Roman" w:hAnsi="Calibri" w:cs="Times New Roman"/>
                <w:b/>
                <w:bCs/>
                <w:color w:val="000000"/>
                <w:sz w:val="28"/>
                <w:szCs w:val="28"/>
                <w:lang w:val="en-US" w:eastAsia="da-DK"/>
              </w:rPr>
            </w:pPr>
          </w:p>
        </w:tc>
        <w:tc>
          <w:tcPr>
            <w:tcW w:w="43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39F4C0D" w14:textId="77777777" w:rsidR="003C0AA6" w:rsidRPr="003C0AA6" w:rsidRDefault="003C0AA6"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New or existing obstructions</w:t>
            </w:r>
          </w:p>
        </w:tc>
        <w:tc>
          <w:tcPr>
            <w:tcW w:w="2926" w:type="dxa"/>
            <w:tcBorders>
              <w:top w:val="single" w:sz="4" w:space="0" w:color="auto"/>
              <w:left w:val="single" w:sz="4" w:space="0" w:color="auto"/>
              <w:bottom w:val="single" w:sz="4" w:space="0" w:color="auto"/>
              <w:right w:val="single" w:sz="4" w:space="0" w:color="auto"/>
            </w:tcBorders>
            <w:vAlign w:val="center"/>
          </w:tcPr>
          <w:p w14:paraId="61355CA5" w14:textId="77777777" w:rsidR="003C0AA6" w:rsidRPr="003C0AA6" w:rsidRDefault="003C0AA6" w:rsidP="003C0AA6">
            <w:pPr>
              <w:spacing w:line="240" w:lineRule="auto"/>
              <w:rPr>
                <w:rFonts w:ascii="Calibri" w:eastAsia="Times New Roman" w:hAnsi="Calibri" w:cs="Times New Roman"/>
                <w:color w:val="000000"/>
                <w:sz w:val="20"/>
                <w:szCs w:val="20"/>
                <w:lang w:val="en-US" w:eastAsia="da-DK"/>
              </w:rPr>
            </w:pPr>
          </w:p>
        </w:tc>
      </w:tr>
      <w:tr w:rsidR="003C0AA6" w:rsidRPr="00D85A83" w14:paraId="3EF6D410" w14:textId="77777777" w:rsidTr="003C0AA6">
        <w:trPr>
          <w:cantSplit/>
          <w:trHeight w:val="372"/>
        </w:trPr>
        <w:tc>
          <w:tcPr>
            <w:tcW w:w="2860" w:type="dxa"/>
            <w:vMerge/>
            <w:tcBorders>
              <w:left w:val="single" w:sz="4" w:space="0" w:color="auto"/>
              <w:right w:val="nil"/>
            </w:tcBorders>
            <w:shd w:val="clear" w:color="auto" w:fill="55CBFF" w:themeFill="accent2" w:themeFillTint="99"/>
            <w:noWrap/>
            <w:vAlign w:val="center"/>
          </w:tcPr>
          <w:p w14:paraId="6CAA3152" w14:textId="77777777" w:rsidR="003C0AA6" w:rsidRDefault="003C0AA6" w:rsidP="00407C6F">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832F62C" w14:textId="77777777" w:rsidR="003C0AA6" w:rsidRPr="003C0AA6" w:rsidRDefault="003C0AA6"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Mobile seabed</w:t>
            </w:r>
          </w:p>
        </w:tc>
        <w:tc>
          <w:tcPr>
            <w:tcW w:w="2926" w:type="dxa"/>
            <w:tcBorders>
              <w:top w:val="single" w:sz="4" w:space="0" w:color="auto"/>
              <w:left w:val="single" w:sz="4" w:space="0" w:color="auto"/>
              <w:bottom w:val="single" w:sz="4" w:space="0" w:color="auto"/>
              <w:right w:val="single" w:sz="4" w:space="0" w:color="auto"/>
            </w:tcBorders>
            <w:vAlign w:val="center"/>
          </w:tcPr>
          <w:p w14:paraId="361AD8AA" w14:textId="77777777" w:rsidR="003C0AA6" w:rsidRPr="003C0AA6" w:rsidRDefault="003C0AA6" w:rsidP="003C0AA6">
            <w:pPr>
              <w:spacing w:line="240" w:lineRule="auto"/>
              <w:rPr>
                <w:rFonts w:ascii="Calibri" w:eastAsia="Times New Roman" w:hAnsi="Calibri" w:cs="Times New Roman"/>
                <w:color w:val="000000"/>
                <w:sz w:val="20"/>
                <w:szCs w:val="20"/>
                <w:lang w:val="en-US" w:eastAsia="da-DK"/>
              </w:rPr>
            </w:pPr>
          </w:p>
        </w:tc>
      </w:tr>
      <w:tr w:rsidR="003C0AA6" w:rsidRPr="00D85A83" w14:paraId="585A264E" w14:textId="77777777" w:rsidTr="003C0AA6">
        <w:trPr>
          <w:cantSplit/>
          <w:trHeight w:val="372"/>
        </w:trPr>
        <w:tc>
          <w:tcPr>
            <w:tcW w:w="2860" w:type="dxa"/>
            <w:vMerge/>
            <w:tcBorders>
              <w:left w:val="single" w:sz="4" w:space="0" w:color="auto"/>
              <w:right w:val="nil"/>
            </w:tcBorders>
            <w:shd w:val="clear" w:color="auto" w:fill="55CBFF" w:themeFill="accent2" w:themeFillTint="99"/>
            <w:noWrap/>
            <w:vAlign w:val="center"/>
          </w:tcPr>
          <w:p w14:paraId="1E324FA4" w14:textId="77777777" w:rsidR="003C0AA6" w:rsidRDefault="003C0AA6" w:rsidP="00407C6F">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B261AA7" w14:textId="77777777" w:rsidR="003C0AA6" w:rsidRPr="003C0AA6" w:rsidRDefault="003C0AA6"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Channel siltation</w:t>
            </w:r>
          </w:p>
        </w:tc>
        <w:tc>
          <w:tcPr>
            <w:tcW w:w="2926" w:type="dxa"/>
            <w:tcBorders>
              <w:top w:val="single" w:sz="4" w:space="0" w:color="auto"/>
              <w:left w:val="single" w:sz="4" w:space="0" w:color="auto"/>
              <w:bottom w:val="single" w:sz="4" w:space="0" w:color="auto"/>
              <w:right w:val="single" w:sz="4" w:space="0" w:color="auto"/>
            </w:tcBorders>
            <w:vAlign w:val="center"/>
          </w:tcPr>
          <w:p w14:paraId="4FD92480" w14:textId="77777777" w:rsidR="003C0AA6" w:rsidRPr="003C0AA6" w:rsidRDefault="003C0AA6" w:rsidP="003C0AA6">
            <w:pPr>
              <w:spacing w:line="240" w:lineRule="auto"/>
              <w:rPr>
                <w:rFonts w:ascii="Calibri" w:eastAsia="Times New Roman" w:hAnsi="Calibri" w:cs="Times New Roman"/>
                <w:color w:val="000000"/>
                <w:sz w:val="20"/>
                <w:szCs w:val="20"/>
                <w:lang w:val="en-US" w:eastAsia="da-DK"/>
              </w:rPr>
            </w:pPr>
          </w:p>
        </w:tc>
      </w:tr>
      <w:tr w:rsidR="003C0AA6" w:rsidRPr="00D85A83" w14:paraId="533C56CD" w14:textId="77777777" w:rsidTr="003C0AA6">
        <w:trPr>
          <w:cantSplit/>
          <w:trHeight w:val="372"/>
        </w:trPr>
        <w:tc>
          <w:tcPr>
            <w:tcW w:w="2860" w:type="dxa"/>
            <w:vMerge/>
            <w:tcBorders>
              <w:left w:val="single" w:sz="4" w:space="0" w:color="auto"/>
              <w:right w:val="nil"/>
            </w:tcBorders>
            <w:shd w:val="clear" w:color="auto" w:fill="55CBFF" w:themeFill="accent2" w:themeFillTint="99"/>
            <w:noWrap/>
            <w:vAlign w:val="center"/>
          </w:tcPr>
          <w:p w14:paraId="157C5614" w14:textId="77777777" w:rsidR="003C0AA6" w:rsidRDefault="003C0AA6" w:rsidP="00407C6F">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DFF0BA4" w14:textId="7965F6CF" w:rsidR="003C0AA6" w:rsidRPr="003C0AA6" w:rsidRDefault="003C0AA6" w:rsidP="003C0AA6">
            <w:pPr>
              <w:spacing w:line="240" w:lineRule="auto"/>
              <w:rPr>
                <w:rFonts w:ascii="Calibri" w:eastAsia="Times New Roman" w:hAnsi="Calibri" w:cs="Times New Roman"/>
                <w:color w:val="000000"/>
                <w:sz w:val="20"/>
                <w:szCs w:val="20"/>
                <w:lang w:val="en-US" w:eastAsia="da-DK"/>
              </w:rPr>
            </w:pPr>
          </w:p>
        </w:tc>
        <w:tc>
          <w:tcPr>
            <w:tcW w:w="2926" w:type="dxa"/>
            <w:tcBorders>
              <w:top w:val="single" w:sz="4" w:space="0" w:color="auto"/>
              <w:left w:val="single" w:sz="4" w:space="0" w:color="auto"/>
              <w:bottom w:val="single" w:sz="4" w:space="0" w:color="auto"/>
              <w:right w:val="single" w:sz="4" w:space="0" w:color="auto"/>
            </w:tcBorders>
            <w:vAlign w:val="center"/>
          </w:tcPr>
          <w:p w14:paraId="1C6E6C45" w14:textId="77777777" w:rsidR="003C0AA6" w:rsidRPr="003C0AA6" w:rsidRDefault="003C0AA6" w:rsidP="003C0AA6">
            <w:pPr>
              <w:spacing w:line="240" w:lineRule="auto"/>
              <w:rPr>
                <w:rFonts w:ascii="Calibri" w:eastAsia="Times New Roman" w:hAnsi="Calibri" w:cs="Times New Roman"/>
                <w:color w:val="000000"/>
                <w:sz w:val="20"/>
                <w:szCs w:val="20"/>
                <w:lang w:val="en-US" w:eastAsia="da-DK"/>
              </w:rPr>
            </w:pPr>
          </w:p>
        </w:tc>
      </w:tr>
      <w:tr w:rsidR="003C0AA6" w:rsidRPr="00D85A83" w14:paraId="40D5690F" w14:textId="77777777" w:rsidTr="003C0AA6">
        <w:trPr>
          <w:cantSplit/>
          <w:trHeight w:val="372"/>
        </w:trPr>
        <w:tc>
          <w:tcPr>
            <w:tcW w:w="2860" w:type="dxa"/>
            <w:vMerge/>
            <w:tcBorders>
              <w:left w:val="single" w:sz="4" w:space="0" w:color="auto"/>
              <w:right w:val="nil"/>
            </w:tcBorders>
            <w:shd w:val="clear" w:color="auto" w:fill="55CBFF" w:themeFill="accent2" w:themeFillTint="99"/>
            <w:noWrap/>
            <w:vAlign w:val="center"/>
          </w:tcPr>
          <w:p w14:paraId="1E571764" w14:textId="77777777" w:rsidR="003C0AA6" w:rsidRDefault="003C0AA6" w:rsidP="00407C6F">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E291419" w14:textId="77777777" w:rsidR="003C0AA6" w:rsidRPr="003C0AA6" w:rsidRDefault="003C0AA6" w:rsidP="003C0AA6">
            <w:pPr>
              <w:spacing w:line="240" w:lineRule="auto"/>
              <w:rPr>
                <w:rFonts w:ascii="Calibri" w:eastAsia="Times New Roman" w:hAnsi="Calibri" w:cs="Times New Roman"/>
                <w:color w:val="000000"/>
                <w:sz w:val="20"/>
                <w:szCs w:val="20"/>
                <w:lang w:val="en-US" w:eastAsia="da-DK"/>
              </w:rPr>
            </w:pPr>
          </w:p>
        </w:tc>
        <w:tc>
          <w:tcPr>
            <w:tcW w:w="2926" w:type="dxa"/>
            <w:tcBorders>
              <w:top w:val="single" w:sz="4" w:space="0" w:color="auto"/>
              <w:left w:val="single" w:sz="4" w:space="0" w:color="auto"/>
              <w:bottom w:val="single" w:sz="4" w:space="0" w:color="auto"/>
              <w:right w:val="single" w:sz="4" w:space="0" w:color="auto"/>
            </w:tcBorders>
            <w:vAlign w:val="center"/>
          </w:tcPr>
          <w:p w14:paraId="58F4C278" w14:textId="77777777" w:rsidR="003C0AA6" w:rsidRPr="003C0AA6" w:rsidRDefault="003C0AA6" w:rsidP="003C0AA6">
            <w:pPr>
              <w:spacing w:line="240" w:lineRule="auto"/>
              <w:rPr>
                <w:rFonts w:ascii="Calibri" w:eastAsia="Times New Roman" w:hAnsi="Calibri" w:cs="Times New Roman"/>
                <w:color w:val="000000"/>
                <w:sz w:val="20"/>
                <w:szCs w:val="20"/>
                <w:lang w:val="en-US" w:eastAsia="da-DK"/>
              </w:rPr>
            </w:pPr>
          </w:p>
        </w:tc>
      </w:tr>
      <w:tr w:rsidR="003C0AA6" w:rsidRPr="00D85A83" w14:paraId="12226241" w14:textId="77777777" w:rsidTr="003C0AA6">
        <w:trPr>
          <w:cantSplit/>
          <w:trHeight w:val="372"/>
        </w:trPr>
        <w:tc>
          <w:tcPr>
            <w:tcW w:w="2860" w:type="dxa"/>
            <w:vMerge/>
            <w:tcBorders>
              <w:left w:val="single" w:sz="4" w:space="0" w:color="auto"/>
              <w:bottom w:val="single" w:sz="4" w:space="0" w:color="auto"/>
              <w:right w:val="nil"/>
            </w:tcBorders>
            <w:shd w:val="clear" w:color="auto" w:fill="55CBFF" w:themeFill="accent2" w:themeFillTint="99"/>
            <w:noWrap/>
            <w:vAlign w:val="center"/>
          </w:tcPr>
          <w:p w14:paraId="4CDAD81B" w14:textId="77777777" w:rsidR="003C0AA6" w:rsidRDefault="003C0AA6" w:rsidP="00407C6F">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2A1514A" w14:textId="77777777" w:rsidR="003C0AA6" w:rsidRPr="003C0AA6" w:rsidRDefault="003C0AA6" w:rsidP="003C0AA6">
            <w:pPr>
              <w:spacing w:line="240" w:lineRule="auto"/>
              <w:rPr>
                <w:rFonts w:ascii="Calibri" w:eastAsia="Times New Roman" w:hAnsi="Calibri" w:cs="Times New Roman"/>
                <w:color w:val="000000"/>
                <w:sz w:val="20"/>
                <w:szCs w:val="20"/>
                <w:lang w:val="en-US" w:eastAsia="da-DK"/>
              </w:rPr>
            </w:pPr>
          </w:p>
        </w:tc>
        <w:tc>
          <w:tcPr>
            <w:tcW w:w="2926" w:type="dxa"/>
            <w:tcBorders>
              <w:top w:val="single" w:sz="4" w:space="0" w:color="auto"/>
              <w:left w:val="single" w:sz="4" w:space="0" w:color="auto"/>
              <w:bottom w:val="single" w:sz="4" w:space="0" w:color="auto"/>
              <w:right w:val="single" w:sz="4" w:space="0" w:color="auto"/>
            </w:tcBorders>
            <w:vAlign w:val="center"/>
          </w:tcPr>
          <w:p w14:paraId="01B83052" w14:textId="77777777" w:rsidR="003C0AA6" w:rsidRPr="003C0AA6" w:rsidRDefault="003C0AA6" w:rsidP="003C0AA6">
            <w:pPr>
              <w:spacing w:line="240" w:lineRule="auto"/>
              <w:rPr>
                <w:rFonts w:ascii="Calibri" w:eastAsia="Times New Roman" w:hAnsi="Calibri" w:cs="Times New Roman"/>
                <w:color w:val="000000"/>
                <w:sz w:val="20"/>
                <w:szCs w:val="20"/>
                <w:lang w:val="en-US" w:eastAsia="da-DK"/>
              </w:rPr>
            </w:pPr>
          </w:p>
        </w:tc>
      </w:tr>
    </w:tbl>
    <w:p w14:paraId="1CEF2DA1" w14:textId="77777777" w:rsidR="00267CBD" w:rsidRDefault="00267CBD">
      <w:pPr>
        <w:spacing w:after="200" w:line="276" w:lineRule="auto"/>
        <w:rPr>
          <w:b/>
          <w:i/>
          <w:color w:val="407EC9"/>
          <w:sz w:val="28"/>
          <w:u w:val="single"/>
        </w:rPr>
      </w:pPr>
      <w:r>
        <w:rPr>
          <w:caps/>
        </w:rPr>
        <w:br w:type="page"/>
      </w:r>
    </w:p>
    <w:p w14:paraId="2B246EB3" w14:textId="3F0AD08B" w:rsidR="00DD1F00" w:rsidRDefault="00DD1F00" w:rsidP="00DD1F00">
      <w:pPr>
        <w:pStyle w:val="Annex"/>
        <w:rPr>
          <w:caps w:val="0"/>
        </w:rPr>
      </w:pPr>
      <w:bookmarkStart w:id="216" w:name="_Toc499907916"/>
      <w:r>
        <w:rPr>
          <w:caps w:val="0"/>
        </w:rPr>
        <w:lastRenderedPageBreak/>
        <w:t>SCENARIO EXAMPLES</w:t>
      </w:r>
      <w:bookmarkEnd w:id="216"/>
    </w:p>
    <w:tbl>
      <w:tblPr>
        <w:tblW w:w="10146" w:type="dxa"/>
        <w:tblInd w:w="55" w:type="dxa"/>
        <w:tblCellMar>
          <w:left w:w="70" w:type="dxa"/>
          <w:right w:w="70" w:type="dxa"/>
        </w:tblCellMar>
        <w:tblLook w:val="04A0" w:firstRow="1" w:lastRow="0" w:firstColumn="1" w:lastColumn="0" w:noHBand="0" w:noVBand="1"/>
      </w:tblPr>
      <w:tblGrid>
        <w:gridCol w:w="2860"/>
        <w:gridCol w:w="4360"/>
        <w:gridCol w:w="2926"/>
      </w:tblGrid>
      <w:tr w:rsidR="0023121B" w:rsidRPr="003C0AA6" w14:paraId="0884C2CA" w14:textId="381C3006" w:rsidTr="003C0AA6">
        <w:trPr>
          <w:trHeight w:val="372"/>
        </w:trPr>
        <w:tc>
          <w:tcPr>
            <w:tcW w:w="7220" w:type="dxa"/>
            <w:gridSpan w:val="2"/>
            <w:tcBorders>
              <w:top w:val="single" w:sz="4" w:space="0" w:color="auto"/>
              <w:left w:val="single" w:sz="4" w:space="0" w:color="auto"/>
              <w:bottom w:val="single" w:sz="4" w:space="0" w:color="auto"/>
              <w:right w:val="single" w:sz="4" w:space="0" w:color="auto"/>
            </w:tcBorders>
            <w:shd w:val="clear" w:color="auto" w:fill="55CBFF" w:themeFill="accent2" w:themeFillTint="99"/>
            <w:noWrap/>
            <w:vAlign w:val="center"/>
            <w:hideMark/>
          </w:tcPr>
          <w:p w14:paraId="464CB9E8" w14:textId="0A166812" w:rsidR="0023121B" w:rsidRPr="003C0AA6" w:rsidRDefault="0023121B" w:rsidP="003C0AA6">
            <w:pPr>
              <w:spacing w:line="240" w:lineRule="auto"/>
              <w:jc w:val="center"/>
              <w:rPr>
                <w:rFonts w:ascii="Calibri" w:eastAsia="Times New Roman" w:hAnsi="Calibri" w:cs="Times New Roman"/>
                <w:b/>
                <w:bCs/>
                <w:color w:val="000000"/>
                <w:sz w:val="24"/>
                <w:szCs w:val="24"/>
                <w:lang w:val="da-DK" w:eastAsia="da-DK"/>
              </w:rPr>
            </w:pPr>
            <w:r w:rsidRPr="003C0AA6">
              <w:rPr>
                <w:rFonts w:ascii="Calibri" w:eastAsia="Times New Roman" w:hAnsi="Calibri" w:cs="Times New Roman"/>
                <w:b/>
                <w:bCs/>
                <w:color w:val="000000"/>
                <w:sz w:val="24"/>
                <w:szCs w:val="24"/>
                <w:lang w:val="da-DK" w:eastAsia="da-DK"/>
              </w:rPr>
              <w:t>S</w:t>
            </w:r>
            <w:r w:rsidR="00461C72" w:rsidRPr="003C0AA6">
              <w:rPr>
                <w:rFonts w:ascii="Calibri" w:eastAsia="Times New Roman" w:hAnsi="Calibri" w:cs="Times New Roman"/>
                <w:b/>
                <w:bCs/>
                <w:color w:val="000000"/>
                <w:sz w:val="24"/>
                <w:szCs w:val="24"/>
                <w:lang w:val="da-DK" w:eastAsia="da-DK"/>
              </w:rPr>
              <w:t>CENARIOS</w:t>
            </w:r>
          </w:p>
        </w:tc>
        <w:tc>
          <w:tcPr>
            <w:tcW w:w="2926" w:type="dxa"/>
            <w:tcBorders>
              <w:top w:val="single" w:sz="4" w:space="0" w:color="auto"/>
              <w:left w:val="single" w:sz="4" w:space="0" w:color="auto"/>
              <w:bottom w:val="single" w:sz="4" w:space="0" w:color="auto"/>
              <w:right w:val="single" w:sz="4" w:space="0" w:color="auto"/>
            </w:tcBorders>
            <w:shd w:val="clear" w:color="auto" w:fill="55CBFF" w:themeFill="accent2" w:themeFillTint="99"/>
            <w:vAlign w:val="center"/>
          </w:tcPr>
          <w:p w14:paraId="2C6B17F8" w14:textId="0DE814F8" w:rsidR="0023121B" w:rsidRPr="003C0AA6" w:rsidRDefault="0023121B" w:rsidP="003C0AA6">
            <w:pPr>
              <w:spacing w:line="240" w:lineRule="auto"/>
              <w:jc w:val="center"/>
              <w:rPr>
                <w:rFonts w:ascii="Calibri" w:eastAsia="Times New Roman" w:hAnsi="Calibri" w:cs="Times New Roman"/>
                <w:b/>
                <w:bCs/>
                <w:color w:val="000000"/>
                <w:sz w:val="24"/>
                <w:szCs w:val="24"/>
                <w:lang w:val="da-DK" w:eastAsia="da-DK"/>
              </w:rPr>
            </w:pPr>
            <w:r w:rsidRPr="003C0AA6">
              <w:rPr>
                <w:rFonts w:ascii="Calibri" w:eastAsia="Times New Roman" w:hAnsi="Calibri" w:cs="Times New Roman"/>
                <w:b/>
                <w:bCs/>
                <w:color w:val="000000"/>
                <w:sz w:val="24"/>
                <w:szCs w:val="24"/>
                <w:lang w:val="da-DK" w:eastAsia="da-DK"/>
              </w:rPr>
              <w:t>Remarks</w:t>
            </w:r>
          </w:p>
        </w:tc>
      </w:tr>
      <w:tr w:rsidR="00267CBD" w:rsidRPr="000045B6" w14:paraId="33428EFE" w14:textId="23834B01" w:rsidTr="00392206">
        <w:trPr>
          <w:trHeight w:val="194"/>
        </w:trPr>
        <w:tc>
          <w:tcPr>
            <w:tcW w:w="2860" w:type="dxa"/>
            <w:vMerge w:val="restart"/>
            <w:tcBorders>
              <w:top w:val="nil"/>
              <w:left w:val="single" w:sz="4" w:space="0" w:color="auto"/>
              <w:right w:val="single" w:sz="4" w:space="0" w:color="auto"/>
            </w:tcBorders>
            <w:shd w:val="clear" w:color="auto" w:fill="55CBFF" w:themeFill="accent2" w:themeFillTint="99"/>
            <w:noWrap/>
            <w:vAlign w:val="center"/>
            <w:hideMark/>
          </w:tcPr>
          <w:p w14:paraId="68318597" w14:textId="6577F7A1" w:rsidR="00267CBD" w:rsidRPr="00392206" w:rsidRDefault="00267CBD" w:rsidP="00392206">
            <w:pPr>
              <w:spacing w:line="240" w:lineRule="auto"/>
              <w:jc w:val="center"/>
              <w:rPr>
                <w:rFonts w:ascii="Calibri" w:eastAsia="Times New Roman" w:hAnsi="Calibri" w:cs="Times New Roman"/>
                <w:b/>
                <w:bCs/>
                <w:color w:val="000000"/>
                <w:sz w:val="24"/>
                <w:szCs w:val="24"/>
                <w:lang w:val="da-DK" w:eastAsia="da-DK"/>
              </w:rPr>
            </w:pPr>
            <w:r w:rsidRPr="00392206">
              <w:rPr>
                <w:rFonts w:ascii="Calibri" w:eastAsia="Times New Roman" w:hAnsi="Calibri" w:cs="Times New Roman"/>
                <w:b/>
                <w:bCs/>
                <w:color w:val="000000"/>
                <w:sz w:val="24"/>
                <w:szCs w:val="24"/>
                <w:lang w:val="da-DK" w:eastAsia="da-DK"/>
              </w:rPr>
              <w:t>Collisions</w:t>
            </w:r>
          </w:p>
        </w:tc>
        <w:tc>
          <w:tcPr>
            <w:tcW w:w="4360" w:type="dxa"/>
            <w:tcBorders>
              <w:top w:val="nil"/>
              <w:left w:val="nil"/>
              <w:bottom w:val="single" w:sz="4" w:space="0" w:color="auto"/>
              <w:right w:val="single" w:sz="4" w:space="0" w:color="auto"/>
            </w:tcBorders>
            <w:shd w:val="clear" w:color="auto" w:fill="auto"/>
            <w:noWrap/>
            <w:vAlign w:val="center"/>
            <w:hideMark/>
          </w:tcPr>
          <w:p w14:paraId="5B27B2D4" w14:textId="63559306" w:rsidR="00267CBD" w:rsidRPr="00392206" w:rsidRDefault="00267CBD" w:rsidP="00392206">
            <w:pPr>
              <w:spacing w:line="240" w:lineRule="auto"/>
              <w:rPr>
                <w:rFonts w:eastAsia="Times New Roman" w:cs="Times New Roman"/>
                <w:color w:val="000000"/>
                <w:sz w:val="20"/>
                <w:szCs w:val="20"/>
                <w:lang w:val="en-US" w:eastAsia="da-DK"/>
              </w:rPr>
            </w:pPr>
            <w:r w:rsidRPr="00392206">
              <w:rPr>
                <w:rFonts w:eastAsia="Times New Roman" w:cs="Times New Roman"/>
                <w:color w:val="000000"/>
                <w:sz w:val="20"/>
                <w:szCs w:val="20"/>
                <w:lang w:val="en-US" w:eastAsia="da-DK"/>
              </w:rPr>
              <w:t>Head-on</w:t>
            </w:r>
          </w:p>
        </w:tc>
        <w:tc>
          <w:tcPr>
            <w:tcW w:w="2926" w:type="dxa"/>
            <w:tcBorders>
              <w:top w:val="nil"/>
              <w:left w:val="nil"/>
              <w:bottom w:val="single" w:sz="4" w:space="0" w:color="auto"/>
              <w:right w:val="single" w:sz="4" w:space="0" w:color="auto"/>
            </w:tcBorders>
            <w:shd w:val="clear" w:color="auto" w:fill="auto"/>
            <w:vAlign w:val="center"/>
          </w:tcPr>
          <w:p w14:paraId="7EE12AE5" w14:textId="77777777" w:rsidR="00267CBD" w:rsidRPr="00392206" w:rsidRDefault="00267CBD" w:rsidP="00392206">
            <w:pPr>
              <w:spacing w:line="240" w:lineRule="auto"/>
              <w:rPr>
                <w:rFonts w:eastAsia="Times New Roman" w:cs="Times New Roman"/>
                <w:color w:val="000000"/>
                <w:sz w:val="20"/>
                <w:szCs w:val="20"/>
                <w:lang w:val="en-US" w:eastAsia="da-DK"/>
              </w:rPr>
            </w:pPr>
          </w:p>
        </w:tc>
      </w:tr>
      <w:tr w:rsidR="00267CBD" w:rsidRPr="000045B6" w14:paraId="31DBB069" w14:textId="77777777" w:rsidTr="00392206">
        <w:trPr>
          <w:trHeight w:val="191"/>
        </w:trPr>
        <w:tc>
          <w:tcPr>
            <w:tcW w:w="2860" w:type="dxa"/>
            <w:vMerge/>
            <w:tcBorders>
              <w:left w:val="single" w:sz="4" w:space="0" w:color="auto"/>
              <w:right w:val="single" w:sz="4" w:space="0" w:color="auto"/>
            </w:tcBorders>
            <w:shd w:val="clear" w:color="auto" w:fill="55CBFF" w:themeFill="accent2" w:themeFillTint="99"/>
            <w:noWrap/>
            <w:vAlign w:val="center"/>
          </w:tcPr>
          <w:p w14:paraId="308B880C" w14:textId="77777777" w:rsidR="00267CBD" w:rsidRPr="00392206" w:rsidRDefault="00267CBD" w:rsidP="00392206">
            <w:pPr>
              <w:spacing w:line="240" w:lineRule="auto"/>
              <w:jc w:val="center"/>
              <w:rPr>
                <w:rFonts w:ascii="Calibri" w:eastAsia="Times New Roman" w:hAnsi="Calibri" w:cs="Times New Roman"/>
                <w:b/>
                <w:bCs/>
                <w:color w:val="000000"/>
                <w:sz w:val="24"/>
                <w:szCs w:val="24"/>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213BFFDA" w14:textId="4DC47D11" w:rsidR="00267CBD" w:rsidRPr="00392206" w:rsidRDefault="00267CBD" w:rsidP="00392206">
            <w:pPr>
              <w:spacing w:line="240" w:lineRule="auto"/>
              <w:rPr>
                <w:rFonts w:eastAsia="Times New Roman" w:cs="Times New Roman"/>
                <w:color w:val="000000"/>
                <w:sz w:val="20"/>
                <w:szCs w:val="20"/>
                <w:lang w:val="en-US" w:eastAsia="da-DK"/>
              </w:rPr>
            </w:pPr>
            <w:r w:rsidRPr="00392206">
              <w:rPr>
                <w:rFonts w:eastAsia="Times New Roman" w:cs="Times New Roman"/>
                <w:color w:val="000000"/>
                <w:sz w:val="20"/>
                <w:szCs w:val="20"/>
                <w:lang w:val="en-US" w:eastAsia="da-DK"/>
              </w:rPr>
              <w:t>Overtaking</w:t>
            </w:r>
          </w:p>
        </w:tc>
        <w:tc>
          <w:tcPr>
            <w:tcW w:w="2926" w:type="dxa"/>
            <w:tcBorders>
              <w:top w:val="nil"/>
              <w:left w:val="nil"/>
              <w:bottom w:val="single" w:sz="4" w:space="0" w:color="auto"/>
              <w:right w:val="single" w:sz="4" w:space="0" w:color="auto"/>
            </w:tcBorders>
            <w:shd w:val="clear" w:color="auto" w:fill="auto"/>
            <w:vAlign w:val="center"/>
          </w:tcPr>
          <w:p w14:paraId="73EEF937" w14:textId="1E7FA079" w:rsidR="00267CBD" w:rsidRPr="00392206" w:rsidRDefault="00267CBD" w:rsidP="00392206">
            <w:pPr>
              <w:spacing w:line="240" w:lineRule="auto"/>
              <w:rPr>
                <w:rFonts w:eastAsia="Times New Roman" w:cs="Times New Roman"/>
                <w:color w:val="000000"/>
                <w:sz w:val="20"/>
                <w:szCs w:val="20"/>
                <w:lang w:val="en-US" w:eastAsia="da-DK"/>
              </w:rPr>
            </w:pPr>
          </w:p>
        </w:tc>
      </w:tr>
      <w:tr w:rsidR="00267CBD" w:rsidRPr="000045B6" w14:paraId="39B6AFCC" w14:textId="77777777" w:rsidTr="00392206">
        <w:trPr>
          <w:trHeight w:val="191"/>
        </w:trPr>
        <w:tc>
          <w:tcPr>
            <w:tcW w:w="2860" w:type="dxa"/>
            <w:vMerge/>
            <w:tcBorders>
              <w:left w:val="single" w:sz="4" w:space="0" w:color="auto"/>
              <w:right w:val="single" w:sz="4" w:space="0" w:color="auto"/>
            </w:tcBorders>
            <w:shd w:val="clear" w:color="auto" w:fill="55CBFF" w:themeFill="accent2" w:themeFillTint="99"/>
            <w:noWrap/>
            <w:vAlign w:val="center"/>
          </w:tcPr>
          <w:p w14:paraId="540B88AE" w14:textId="77777777" w:rsidR="00267CBD" w:rsidRPr="00392206" w:rsidRDefault="00267CBD" w:rsidP="00392206">
            <w:pPr>
              <w:spacing w:line="240" w:lineRule="auto"/>
              <w:jc w:val="center"/>
              <w:rPr>
                <w:rFonts w:ascii="Calibri" w:eastAsia="Times New Roman" w:hAnsi="Calibri" w:cs="Times New Roman"/>
                <w:b/>
                <w:bCs/>
                <w:color w:val="000000"/>
                <w:sz w:val="24"/>
                <w:szCs w:val="24"/>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39737C98" w14:textId="4D33E745" w:rsidR="00267CBD" w:rsidRPr="00392206" w:rsidRDefault="00267CBD" w:rsidP="00392206">
            <w:pPr>
              <w:spacing w:line="240" w:lineRule="auto"/>
              <w:rPr>
                <w:rFonts w:eastAsia="Times New Roman" w:cs="Times New Roman"/>
                <w:color w:val="000000"/>
                <w:sz w:val="20"/>
                <w:szCs w:val="20"/>
                <w:lang w:val="en-US" w:eastAsia="da-DK"/>
              </w:rPr>
            </w:pPr>
            <w:r w:rsidRPr="00392206">
              <w:rPr>
                <w:rFonts w:eastAsia="Times New Roman" w:cs="Times New Roman"/>
                <w:color w:val="000000"/>
                <w:sz w:val="20"/>
                <w:szCs w:val="20"/>
                <w:lang w:val="en-US" w:eastAsia="da-DK"/>
              </w:rPr>
              <w:t>Bend</w:t>
            </w:r>
          </w:p>
        </w:tc>
        <w:tc>
          <w:tcPr>
            <w:tcW w:w="2926" w:type="dxa"/>
            <w:tcBorders>
              <w:top w:val="nil"/>
              <w:left w:val="nil"/>
              <w:bottom w:val="single" w:sz="4" w:space="0" w:color="auto"/>
              <w:right w:val="single" w:sz="4" w:space="0" w:color="auto"/>
            </w:tcBorders>
            <w:shd w:val="clear" w:color="auto" w:fill="auto"/>
            <w:vAlign w:val="center"/>
          </w:tcPr>
          <w:p w14:paraId="59876190" w14:textId="36B0D8A1" w:rsidR="00267CBD" w:rsidRPr="00392206" w:rsidRDefault="00267CBD" w:rsidP="00392206">
            <w:pPr>
              <w:spacing w:line="240" w:lineRule="auto"/>
              <w:rPr>
                <w:rFonts w:eastAsia="Times New Roman" w:cs="Times New Roman"/>
                <w:color w:val="000000"/>
                <w:sz w:val="20"/>
                <w:szCs w:val="20"/>
                <w:lang w:val="en-US" w:eastAsia="da-DK"/>
              </w:rPr>
            </w:pPr>
          </w:p>
        </w:tc>
      </w:tr>
      <w:tr w:rsidR="00267CBD" w:rsidRPr="000045B6" w14:paraId="5E1577EF" w14:textId="77777777" w:rsidTr="00392206">
        <w:trPr>
          <w:trHeight w:val="191"/>
        </w:trPr>
        <w:tc>
          <w:tcPr>
            <w:tcW w:w="2860" w:type="dxa"/>
            <w:vMerge/>
            <w:tcBorders>
              <w:left w:val="single" w:sz="4" w:space="0" w:color="auto"/>
              <w:right w:val="single" w:sz="4" w:space="0" w:color="auto"/>
            </w:tcBorders>
            <w:shd w:val="clear" w:color="auto" w:fill="55CBFF" w:themeFill="accent2" w:themeFillTint="99"/>
            <w:noWrap/>
            <w:vAlign w:val="center"/>
          </w:tcPr>
          <w:p w14:paraId="308300D3" w14:textId="77777777" w:rsidR="00267CBD" w:rsidRPr="00392206" w:rsidRDefault="00267CBD" w:rsidP="00392206">
            <w:pPr>
              <w:spacing w:line="240" w:lineRule="auto"/>
              <w:jc w:val="center"/>
              <w:rPr>
                <w:rFonts w:ascii="Calibri" w:eastAsia="Times New Roman" w:hAnsi="Calibri" w:cs="Times New Roman"/>
                <w:b/>
                <w:bCs/>
                <w:color w:val="000000"/>
                <w:sz w:val="24"/>
                <w:szCs w:val="24"/>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3EBEBEF7" w14:textId="05A30F86" w:rsidR="00267CBD" w:rsidRPr="00392206" w:rsidRDefault="00267CBD" w:rsidP="00392206">
            <w:pPr>
              <w:spacing w:line="240" w:lineRule="auto"/>
              <w:rPr>
                <w:rFonts w:eastAsia="Times New Roman" w:cs="Times New Roman"/>
                <w:color w:val="000000"/>
                <w:sz w:val="20"/>
                <w:szCs w:val="20"/>
                <w:lang w:val="en-US" w:eastAsia="da-DK"/>
              </w:rPr>
            </w:pPr>
            <w:r w:rsidRPr="00392206">
              <w:rPr>
                <w:rFonts w:eastAsia="Times New Roman" w:cs="Times New Roman"/>
                <w:color w:val="000000"/>
                <w:sz w:val="20"/>
                <w:szCs w:val="20"/>
                <w:lang w:val="en-US" w:eastAsia="da-DK"/>
              </w:rPr>
              <w:t>Crossing</w:t>
            </w:r>
          </w:p>
        </w:tc>
        <w:tc>
          <w:tcPr>
            <w:tcW w:w="2926" w:type="dxa"/>
            <w:tcBorders>
              <w:top w:val="nil"/>
              <w:left w:val="nil"/>
              <w:bottom w:val="single" w:sz="4" w:space="0" w:color="auto"/>
              <w:right w:val="single" w:sz="4" w:space="0" w:color="auto"/>
            </w:tcBorders>
            <w:shd w:val="clear" w:color="auto" w:fill="auto"/>
            <w:vAlign w:val="center"/>
          </w:tcPr>
          <w:p w14:paraId="2CC35EB8" w14:textId="681D1515" w:rsidR="00267CBD" w:rsidRPr="00392206" w:rsidRDefault="00267CBD" w:rsidP="00392206">
            <w:pPr>
              <w:spacing w:line="240" w:lineRule="auto"/>
              <w:rPr>
                <w:rFonts w:eastAsia="Times New Roman" w:cs="Times New Roman"/>
                <w:color w:val="000000"/>
                <w:sz w:val="20"/>
                <w:szCs w:val="20"/>
                <w:lang w:val="en-US" w:eastAsia="da-DK"/>
              </w:rPr>
            </w:pPr>
          </w:p>
        </w:tc>
      </w:tr>
      <w:tr w:rsidR="00267CBD" w:rsidRPr="000045B6" w14:paraId="0802F8A2" w14:textId="77777777" w:rsidTr="00392206">
        <w:trPr>
          <w:trHeight w:val="191"/>
        </w:trPr>
        <w:tc>
          <w:tcPr>
            <w:tcW w:w="2860" w:type="dxa"/>
            <w:vMerge/>
            <w:tcBorders>
              <w:left w:val="single" w:sz="4" w:space="0" w:color="auto"/>
              <w:right w:val="single" w:sz="4" w:space="0" w:color="auto"/>
            </w:tcBorders>
            <w:shd w:val="clear" w:color="auto" w:fill="55CBFF" w:themeFill="accent2" w:themeFillTint="99"/>
            <w:noWrap/>
            <w:vAlign w:val="center"/>
          </w:tcPr>
          <w:p w14:paraId="78A6E36A" w14:textId="77777777" w:rsidR="00267CBD" w:rsidRPr="00392206" w:rsidRDefault="00267CBD" w:rsidP="00392206">
            <w:pPr>
              <w:spacing w:line="240" w:lineRule="auto"/>
              <w:jc w:val="center"/>
              <w:rPr>
                <w:rFonts w:ascii="Calibri" w:eastAsia="Times New Roman" w:hAnsi="Calibri" w:cs="Times New Roman"/>
                <w:b/>
                <w:bCs/>
                <w:color w:val="000000"/>
                <w:sz w:val="24"/>
                <w:szCs w:val="24"/>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4FB4DA07" w14:textId="129AED65" w:rsidR="00267CBD" w:rsidRPr="00392206" w:rsidRDefault="00267CBD" w:rsidP="00392206">
            <w:pPr>
              <w:spacing w:line="240" w:lineRule="auto"/>
              <w:rPr>
                <w:rFonts w:eastAsia="Times New Roman" w:cs="Times New Roman"/>
                <w:color w:val="000000"/>
                <w:sz w:val="20"/>
                <w:szCs w:val="20"/>
                <w:lang w:val="en-US" w:eastAsia="da-DK"/>
              </w:rPr>
            </w:pPr>
            <w:r w:rsidRPr="00392206">
              <w:rPr>
                <w:rFonts w:eastAsia="Times New Roman" w:cs="Times New Roman"/>
                <w:color w:val="000000"/>
                <w:sz w:val="20"/>
                <w:szCs w:val="20"/>
                <w:lang w:val="en-US" w:eastAsia="da-DK"/>
              </w:rPr>
              <w:t>Merging</w:t>
            </w:r>
          </w:p>
        </w:tc>
        <w:tc>
          <w:tcPr>
            <w:tcW w:w="2926" w:type="dxa"/>
            <w:tcBorders>
              <w:top w:val="nil"/>
              <w:left w:val="nil"/>
              <w:bottom w:val="single" w:sz="4" w:space="0" w:color="auto"/>
              <w:right w:val="single" w:sz="4" w:space="0" w:color="auto"/>
            </w:tcBorders>
            <w:shd w:val="clear" w:color="auto" w:fill="auto"/>
            <w:vAlign w:val="center"/>
          </w:tcPr>
          <w:p w14:paraId="356F404F" w14:textId="14C7CA9E" w:rsidR="00267CBD" w:rsidRPr="00392206" w:rsidRDefault="00267CBD" w:rsidP="00392206">
            <w:pPr>
              <w:spacing w:line="240" w:lineRule="auto"/>
              <w:rPr>
                <w:rFonts w:eastAsia="Times New Roman" w:cs="Times New Roman"/>
                <w:color w:val="000000"/>
                <w:sz w:val="20"/>
                <w:szCs w:val="20"/>
                <w:lang w:val="en-US" w:eastAsia="da-DK"/>
              </w:rPr>
            </w:pPr>
          </w:p>
        </w:tc>
      </w:tr>
      <w:tr w:rsidR="00267CBD" w:rsidRPr="000045B6" w14:paraId="68179444" w14:textId="77777777" w:rsidTr="00392206">
        <w:trPr>
          <w:trHeight w:val="191"/>
        </w:trPr>
        <w:tc>
          <w:tcPr>
            <w:tcW w:w="2860" w:type="dxa"/>
            <w:vMerge/>
            <w:tcBorders>
              <w:left w:val="single" w:sz="4" w:space="0" w:color="auto"/>
              <w:right w:val="single" w:sz="4" w:space="0" w:color="auto"/>
            </w:tcBorders>
            <w:shd w:val="clear" w:color="auto" w:fill="55CBFF" w:themeFill="accent2" w:themeFillTint="99"/>
            <w:noWrap/>
            <w:vAlign w:val="center"/>
          </w:tcPr>
          <w:p w14:paraId="750921D6" w14:textId="77777777" w:rsidR="00267CBD" w:rsidRPr="00392206" w:rsidRDefault="00267CBD" w:rsidP="00392206">
            <w:pPr>
              <w:spacing w:line="240" w:lineRule="auto"/>
              <w:jc w:val="center"/>
              <w:rPr>
                <w:rFonts w:ascii="Calibri" w:eastAsia="Times New Roman" w:hAnsi="Calibri" w:cs="Times New Roman"/>
                <w:b/>
                <w:bCs/>
                <w:color w:val="000000"/>
                <w:sz w:val="24"/>
                <w:szCs w:val="24"/>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1C44C1B4" w14:textId="77777777" w:rsidR="00267CBD" w:rsidRPr="00392206" w:rsidRDefault="00267CBD" w:rsidP="00392206">
            <w:pPr>
              <w:spacing w:line="240" w:lineRule="auto"/>
              <w:rPr>
                <w:rFonts w:eastAsia="Times New Roman" w:cs="Times New Roman"/>
                <w:color w:val="000000"/>
                <w:sz w:val="20"/>
                <w:szCs w:val="20"/>
                <w:lang w:val="en-US" w:eastAsia="da-DK"/>
              </w:rPr>
            </w:pPr>
          </w:p>
        </w:tc>
        <w:tc>
          <w:tcPr>
            <w:tcW w:w="2926" w:type="dxa"/>
            <w:tcBorders>
              <w:top w:val="nil"/>
              <w:left w:val="nil"/>
              <w:bottom w:val="single" w:sz="4" w:space="0" w:color="auto"/>
              <w:right w:val="single" w:sz="4" w:space="0" w:color="auto"/>
            </w:tcBorders>
            <w:shd w:val="clear" w:color="auto" w:fill="auto"/>
            <w:vAlign w:val="center"/>
          </w:tcPr>
          <w:p w14:paraId="7A63F76A" w14:textId="6284D0A2" w:rsidR="00267CBD" w:rsidRPr="00392206" w:rsidRDefault="00267CBD" w:rsidP="00392206">
            <w:pPr>
              <w:spacing w:line="240" w:lineRule="auto"/>
              <w:rPr>
                <w:rFonts w:eastAsia="Times New Roman" w:cs="Times New Roman"/>
                <w:color w:val="000000"/>
                <w:sz w:val="20"/>
                <w:szCs w:val="20"/>
                <w:lang w:val="en-US" w:eastAsia="da-DK"/>
              </w:rPr>
            </w:pPr>
          </w:p>
        </w:tc>
      </w:tr>
      <w:tr w:rsidR="00267CBD" w:rsidRPr="000045B6" w14:paraId="25927080" w14:textId="77777777" w:rsidTr="00392206">
        <w:trPr>
          <w:trHeight w:val="191"/>
        </w:trPr>
        <w:tc>
          <w:tcPr>
            <w:tcW w:w="2860" w:type="dxa"/>
            <w:vMerge/>
            <w:tcBorders>
              <w:left w:val="single" w:sz="4" w:space="0" w:color="auto"/>
              <w:bottom w:val="single" w:sz="4" w:space="0" w:color="auto"/>
              <w:right w:val="single" w:sz="4" w:space="0" w:color="auto"/>
            </w:tcBorders>
            <w:shd w:val="clear" w:color="auto" w:fill="55CBFF" w:themeFill="accent2" w:themeFillTint="99"/>
            <w:noWrap/>
            <w:vAlign w:val="center"/>
          </w:tcPr>
          <w:p w14:paraId="6B9FF128" w14:textId="77777777" w:rsidR="00267CBD" w:rsidRPr="00392206" w:rsidRDefault="00267CBD" w:rsidP="00392206">
            <w:pPr>
              <w:spacing w:line="240" w:lineRule="auto"/>
              <w:jc w:val="center"/>
              <w:rPr>
                <w:rFonts w:ascii="Calibri" w:eastAsia="Times New Roman" w:hAnsi="Calibri" w:cs="Times New Roman"/>
                <w:b/>
                <w:bCs/>
                <w:color w:val="000000"/>
                <w:sz w:val="24"/>
                <w:szCs w:val="24"/>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5653A8F0" w14:textId="77777777" w:rsidR="00267CBD" w:rsidRPr="00392206" w:rsidRDefault="00267CBD" w:rsidP="00392206">
            <w:pPr>
              <w:spacing w:line="240" w:lineRule="auto"/>
              <w:rPr>
                <w:rFonts w:eastAsia="Times New Roman" w:cs="Times New Roman"/>
                <w:color w:val="000000"/>
                <w:sz w:val="20"/>
                <w:szCs w:val="20"/>
                <w:lang w:val="en-US" w:eastAsia="da-DK"/>
              </w:rPr>
            </w:pPr>
          </w:p>
        </w:tc>
        <w:tc>
          <w:tcPr>
            <w:tcW w:w="2926" w:type="dxa"/>
            <w:tcBorders>
              <w:top w:val="nil"/>
              <w:left w:val="nil"/>
              <w:bottom w:val="single" w:sz="4" w:space="0" w:color="auto"/>
              <w:right w:val="single" w:sz="4" w:space="0" w:color="auto"/>
            </w:tcBorders>
            <w:shd w:val="clear" w:color="auto" w:fill="auto"/>
            <w:vAlign w:val="center"/>
          </w:tcPr>
          <w:p w14:paraId="71F3806B" w14:textId="1207F521" w:rsidR="00267CBD" w:rsidRPr="00392206" w:rsidRDefault="00267CBD" w:rsidP="00392206">
            <w:pPr>
              <w:spacing w:line="240" w:lineRule="auto"/>
              <w:rPr>
                <w:rFonts w:eastAsia="Times New Roman" w:cs="Times New Roman"/>
                <w:color w:val="000000"/>
                <w:sz w:val="20"/>
                <w:szCs w:val="20"/>
                <w:lang w:val="en-US" w:eastAsia="da-DK"/>
              </w:rPr>
            </w:pPr>
          </w:p>
        </w:tc>
      </w:tr>
      <w:tr w:rsidR="00267CBD" w:rsidRPr="000045B6" w14:paraId="22D5B799" w14:textId="1F37829D" w:rsidTr="00392206">
        <w:trPr>
          <w:trHeight w:val="227"/>
        </w:trPr>
        <w:tc>
          <w:tcPr>
            <w:tcW w:w="2860" w:type="dxa"/>
            <w:vMerge w:val="restart"/>
            <w:tcBorders>
              <w:top w:val="nil"/>
              <w:left w:val="single" w:sz="4" w:space="0" w:color="auto"/>
              <w:right w:val="single" w:sz="4" w:space="0" w:color="auto"/>
            </w:tcBorders>
            <w:shd w:val="clear" w:color="auto" w:fill="55CBFF" w:themeFill="accent2" w:themeFillTint="99"/>
            <w:noWrap/>
            <w:vAlign w:val="center"/>
            <w:hideMark/>
          </w:tcPr>
          <w:p w14:paraId="1B747E77" w14:textId="77777777" w:rsidR="00267CBD" w:rsidRPr="00392206" w:rsidRDefault="00267CBD" w:rsidP="00392206">
            <w:pPr>
              <w:spacing w:line="240" w:lineRule="auto"/>
              <w:jc w:val="center"/>
              <w:rPr>
                <w:rFonts w:ascii="Calibri" w:eastAsia="Times New Roman" w:hAnsi="Calibri" w:cs="Times New Roman"/>
                <w:b/>
                <w:bCs/>
                <w:color w:val="000000"/>
                <w:sz w:val="24"/>
                <w:szCs w:val="24"/>
                <w:lang w:val="da-DK" w:eastAsia="da-DK"/>
              </w:rPr>
            </w:pPr>
            <w:r w:rsidRPr="00392206">
              <w:rPr>
                <w:rFonts w:ascii="Calibri" w:eastAsia="Times New Roman" w:hAnsi="Calibri" w:cs="Times New Roman"/>
                <w:b/>
                <w:bCs/>
                <w:color w:val="000000"/>
                <w:sz w:val="24"/>
                <w:szCs w:val="24"/>
                <w:lang w:val="da-DK" w:eastAsia="da-DK"/>
              </w:rPr>
              <w:t>Groundings</w:t>
            </w:r>
          </w:p>
        </w:tc>
        <w:tc>
          <w:tcPr>
            <w:tcW w:w="4360" w:type="dxa"/>
            <w:tcBorders>
              <w:top w:val="nil"/>
              <w:left w:val="nil"/>
              <w:bottom w:val="single" w:sz="4" w:space="0" w:color="auto"/>
              <w:right w:val="single" w:sz="4" w:space="0" w:color="auto"/>
            </w:tcBorders>
            <w:shd w:val="clear" w:color="auto" w:fill="auto"/>
            <w:noWrap/>
            <w:vAlign w:val="center"/>
            <w:hideMark/>
          </w:tcPr>
          <w:p w14:paraId="63B9332D" w14:textId="43F469BC" w:rsidR="00267CBD" w:rsidRPr="00392206" w:rsidRDefault="00267CBD" w:rsidP="00392206">
            <w:pPr>
              <w:spacing w:line="240" w:lineRule="auto"/>
              <w:rPr>
                <w:rFonts w:eastAsia="Times New Roman" w:cs="Times New Roman"/>
                <w:color w:val="000000"/>
                <w:sz w:val="20"/>
                <w:szCs w:val="20"/>
                <w:lang w:val="en-US" w:eastAsia="da-DK"/>
              </w:rPr>
            </w:pPr>
            <w:r w:rsidRPr="00392206">
              <w:rPr>
                <w:rFonts w:eastAsia="Times New Roman" w:cs="Times New Roman"/>
                <w:color w:val="000000"/>
                <w:sz w:val="20"/>
                <w:szCs w:val="20"/>
                <w:lang w:val="en-US" w:eastAsia="da-DK"/>
              </w:rPr>
              <w:t>Grounding on rock</w:t>
            </w:r>
          </w:p>
        </w:tc>
        <w:tc>
          <w:tcPr>
            <w:tcW w:w="2926" w:type="dxa"/>
            <w:tcBorders>
              <w:top w:val="nil"/>
              <w:left w:val="nil"/>
              <w:bottom w:val="single" w:sz="4" w:space="0" w:color="auto"/>
              <w:right w:val="single" w:sz="4" w:space="0" w:color="auto"/>
            </w:tcBorders>
            <w:shd w:val="clear" w:color="auto" w:fill="auto"/>
            <w:vAlign w:val="center"/>
          </w:tcPr>
          <w:p w14:paraId="2F9A7869" w14:textId="77777777" w:rsidR="00267CBD" w:rsidRPr="00392206" w:rsidRDefault="00267CBD" w:rsidP="00392206">
            <w:pPr>
              <w:spacing w:line="240" w:lineRule="auto"/>
              <w:rPr>
                <w:rFonts w:eastAsia="Times New Roman" w:cs="Times New Roman"/>
                <w:color w:val="000000"/>
                <w:sz w:val="20"/>
                <w:szCs w:val="20"/>
                <w:lang w:val="en-US" w:eastAsia="da-DK"/>
              </w:rPr>
            </w:pPr>
          </w:p>
        </w:tc>
      </w:tr>
      <w:tr w:rsidR="00267CBD" w:rsidRPr="000045B6" w14:paraId="6972C375" w14:textId="77777777" w:rsidTr="00392206">
        <w:trPr>
          <w:trHeight w:val="225"/>
        </w:trPr>
        <w:tc>
          <w:tcPr>
            <w:tcW w:w="2860" w:type="dxa"/>
            <w:vMerge/>
            <w:tcBorders>
              <w:left w:val="single" w:sz="4" w:space="0" w:color="auto"/>
              <w:right w:val="single" w:sz="4" w:space="0" w:color="auto"/>
            </w:tcBorders>
            <w:shd w:val="clear" w:color="auto" w:fill="55CBFF" w:themeFill="accent2" w:themeFillTint="99"/>
            <w:noWrap/>
            <w:vAlign w:val="center"/>
          </w:tcPr>
          <w:p w14:paraId="63480EF3" w14:textId="77777777" w:rsidR="00267CBD" w:rsidRPr="00392206" w:rsidRDefault="00267CBD" w:rsidP="00392206">
            <w:pPr>
              <w:spacing w:line="240" w:lineRule="auto"/>
              <w:jc w:val="center"/>
              <w:rPr>
                <w:rFonts w:ascii="Calibri" w:eastAsia="Times New Roman" w:hAnsi="Calibri" w:cs="Times New Roman"/>
                <w:b/>
                <w:bCs/>
                <w:color w:val="000000"/>
                <w:sz w:val="24"/>
                <w:szCs w:val="24"/>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2D88278E" w14:textId="2AAF63CB" w:rsidR="00267CBD" w:rsidRPr="00392206" w:rsidRDefault="00267CBD" w:rsidP="00392206">
            <w:pPr>
              <w:spacing w:line="240" w:lineRule="auto"/>
              <w:rPr>
                <w:rFonts w:eastAsia="Times New Roman" w:cs="Times New Roman"/>
                <w:color w:val="000000"/>
                <w:sz w:val="20"/>
                <w:szCs w:val="20"/>
                <w:lang w:val="en-US" w:eastAsia="da-DK"/>
              </w:rPr>
            </w:pPr>
            <w:r w:rsidRPr="00392206">
              <w:rPr>
                <w:rFonts w:eastAsia="Times New Roman" w:cs="Times New Roman"/>
                <w:color w:val="000000"/>
                <w:sz w:val="20"/>
                <w:szCs w:val="20"/>
                <w:lang w:val="en-US" w:eastAsia="da-DK"/>
              </w:rPr>
              <w:t>Grounding on soft bottom</w:t>
            </w:r>
          </w:p>
        </w:tc>
        <w:tc>
          <w:tcPr>
            <w:tcW w:w="2926" w:type="dxa"/>
            <w:tcBorders>
              <w:top w:val="nil"/>
              <w:left w:val="nil"/>
              <w:bottom w:val="single" w:sz="4" w:space="0" w:color="auto"/>
              <w:right w:val="single" w:sz="4" w:space="0" w:color="auto"/>
            </w:tcBorders>
            <w:shd w:val="clear" w:color="auto" w:fill="auto"/>
            <w:vAlign w:val="center"/>
          </w:tcPr>
          <w:p w14:paraId="5E727EAE" w14:textId="58A42E11" w:rsidR="00267CBD" w:rsidRPr="00392206" w:rsidRDefault="00267CBD" w:rsidP="00392206">
            <w:pPr>
              <w:spacing w:line="240" w:lineRule="auto"/>
              <w:rPr>
                <w:rFonts w:eastAsia="Times New Roman" w:cs="Times New Roman"/>
                <w:color w:val="000000"/>
                <w:sz w:val="20"/>
                <w:szCs w:val="20"/>
                <w:lang w:val="en-US" w:eastAsia="da-DK"/>
              </w:rPr>
            </w:pPr>
          </w:p>
        </w:tc>
      </w:tr>
      <w:tr w:rsidR="00267CBD" w:rsidRPr="000045B6" w14:paraId="034C7F44" w14:textId="77777777" w:rsidTr="00392206">
        <w:trPr>
          <w:trHeight w:val="225"/>
        </w:trPr>
        <w:tc>
          <w:tcPr>
            <w:tcW w:w="2860" w:type="dxa"/>
            <w:vMerge/>
            <w:tcBorders>
              <w:left w:val="single" w:sz="4" w:space="0" w:color="auto"/>
              <w:right w:val="single" w:sz="4" w:space="0" w:color="auto"/>
            </w:tcBorders>
            <w:shd w:val="clear" w:color="auto" w:fill="55CBFF" w:themeFill="accent2" w:themeFillTint="99"/>
            <w:noWrap/>
            <w:vAlign w:val="center"/>
          </w:tcPr>
          <w:p w14:paraId="72C14F12" w14:textId="77777777" w:rsidR="00267CBD" w:rsidRPr="00392206" w:rsidRDefault="00267CBD" w:rsidP="00392206">
            <w:pPr>
              <w:spacing w:line="240" w:lineRule="auto"/>
              <w:jc w:val="center"/>
              <w:rPr>
                <w:rFonts w:ascii="Calibri" w:eastAsia="Times New Roman" w:hAnsi="Calibri" w:cs="Times New Roman"/>
                <w:b/>
                <w:bCs/>
                <w:color w:val="000000"/>
                <w:sz w:val="24"/>
                <w:szCs w:val="24"/>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0A9A3306" w14:textId="493323AA" w:rsidR="00267CBD" w:rsidRPr="00392206" w:rsidRDefault="00267CBD" w:rsidP="00392206">
            <w:pPr>
              <w:spacing w:line="240" w:lineRule="auto"/>
              <w:rPr>
                <w:rFonts w:eastAsia="Times New Roman" w:cs="Times New Roman"/>
                <w:color w:val="000000"/>
                <w:sz w:val="20"/>
                <w:szCs w:val="20"/>
                <w:lang w:val="en-US" w:eastAsia="da-DK"/>
              </w:rPr>
            </w:pPr>
            <w:r w:rsidRPr="00392206">
              <w:rPr>
                <w:rFonts w:eastAsia="Times New Roman" w:cs="Times New Roman"/>
                <w:color w:val="000000"/>
                <w:sz w:val="20"/>
                <w:szCs w:val="20"/>
                <w:lang w:val="en-US" w:eastAsia="da-DK"/>
              </w:rPr>
              <w:t>Grounding on wrecks</w:t>
            </w:r>
          </w:p>
        </w:tc>
        <w:tc>
          <w:tcPr>
            <w:tcW w:w="2926" w:type="dxa"/>
            <w:tcBorders>
              <w:top w:val="nil"/>
              <w:left w:val="nil"/>
              <w:bottom w:val="single" w:sz="4" w:space="0" w:color="auto"/>
              <w:right w:val="single" w:sz="4" w:space="0" w:color="auto"/>
            </w:tcBorders>
            <w:shd w:val="clear" w:color="auto" w:fill="auto"/>
            <w:vAlign w:val="center"/>
          </w:tcPr>
          <w:p w14:paraId="7D035122" w14:textId="22E01BE0" w:rsidR="00267CBD" w:rsidRPr="00392206" w:rsidRDefault="00267CBD" w:rsidP="00392206">
            <w:pPr>
              <w:spacing w:line="240" w:lineRule="auto"/>
              <w:rPr>
                <w:rFonts w:eastAsia="Times New Roman" w:cs="Times New Roman"/>
                <w:color w:val="000000"/>
                <w:sz w:val="20"/>
                <w:szCs w:val="20"/>
                <w:lang w:val="en-US" w:eastAsia="da-DK"/>
              </w:rPr>
            </w:pPr>
          </w:p>
        </w:tc>
      </w:tr>
      <w:tr w:rsidR="00FF40CE" w:rsidRPr="000045B6" w14:paraId="31A18447" w14:textId="77777777" w:rsidTr="00392206">
        <w:trPr>
          <w:trHeight w:val="225"/>
        </w:trPr>
        <w:tc>
          <w:tcPr>
            <w:tcW w:w="2860" w:type="dxa"/>
            <w:vMerge/>
            <w:tcBorders>
              <w:left w:val="single" w:sz="4" w:space="0" w:color="auto"/>
              <w:right w:val="single" w:sz="4" w:space="0" w:color="auto"/>
            </w:tcBorders>
            <w:shd w:val="clear" w:color="auto" w:fill="55CBFF" w:themeFill="accent2" w:themeFillTint="99"/>
            <w:noWrap/>
            <w:vAlign w:val="center"/>
          </w:tcPr>
          <w:p w14:paraId="438DD031" w14:textId="77777777" w:rsidR="00FF40CE" w:rsidRPr="00392206" w:rsidRDefault="00FF40CE" w:rsidP="00392206">
            <w:pPr>
              <w:spacing w:line="240" w:lineRule="auto"/>
              <w:jc w:val="center"/>
              <w:rPr>
                <w:rFonts w:ascii="Calibri" w:eastAsia="Times New Roman" w:hAnsi="Calibri" w:cs="Times New Roman"/>
                <w:b/>
                <w:bCs/>
                <w:color w:val="000000"/>
                <w:sz w:val="24"/>
                <w:szCs w:val="24"/>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3278B6ED" w14:textId="77777777" w:rsidR="00FF40CE" w:rsidRPr="00392206" w:rsidRDefault="00FF40CE" w:rsidP="00392206">
            <w:pPr>
              <w:spacing w:line="240" w:lineRule="auto"/>
              <w:rPr>
                <w:rFonts w:eastAsia="Times New Roman" w:cs="Times New Roman"/>
                <w:color w:val="000000"/>
                <w:sz w:val="20"/>
                <w:szCs w:val="20"/>
                <w:lang w:val="en-US" w:eastAsia="da-DK"/>
              </w:rPr>
            </w:pPr>
          </w:p>
        </w:tc>
        <w:tc>
          <w:tcPr>
            <w:tcW w:w="2926" w:type="dxa"/>
            <w:tcBorders>
              <w:top w:val="nil"/>
              <w:left w:val="nil"/>
              <w:bottom w:val="single" w:sz="4" w:space="0" w:color="auto"/>
              <w:right w:val="single" w:sz="4" w:space="0" w:color="auto"/>
            </w:tcBorders>
            <w:shd w:val="clear" w:color="auto" w:fill="auto"/>
            <w:vAlign w:val="center"/>
          </w:tcPr>
          <w:p w14:paraId="5C0E74BE" w14:textId="77777777" w:rsidR="00FF40CE" w:rsidRPr="00392206" w:rsidRDefault="00FF40CE" w:rsidP="00392206">
            <w:pPr>
              <w:spacing w:line="240" w:lineRule="auto"/>
              <w:rPr>
                <w:rFonts w:eastAsia="Times New Roman" w:cs="Times New Roman"/>
                <w:color w:val="000000"/>
                <w:sz w:val="20"/>
                <w:szCs w:val="20"/>
                <w:lang w:val="en-US" w:eastAsia="da-DK"/>
              </w:rPr>
            </w:pPr>
          </w:p>
        </w:tc>
      </w:tr>
      <w:tr w:rsidR="00267CBD" w:rsidRPr="000045B6" w14:paraId="4448F73C" w14:textId="77777777" w:rsidTr="00392206">
        <w:trPr>
          <w:trHeight w:val="225"/>
        </w:trPr>
        <w:tc>
          <w:tcPr>
            <w:tcW w:w="2860" w:type="dxa"/>
            <w:vMerge/>
            <w:tcBorders>
              <w:left w:val="single" w:sz="4" w:space="0" w:color="auto"/>
              <w:bottom w:val="single" w:sz="4" w:space="0" w:color="auto"/>
              <w:right w:val="single" w:sz="4" w:space="0" w:color="auto"/>
            </w:tcBorders>
            <w:shd w:val="clear" w:color="auto" w:fill="55CBFF" w:themeFill="accent2" w:themeFillTint="99"/>
            <w:noWrap/>
            <w:vAlign w:val="center"/>
          </w:tcPr>
          <w:p w14:paraId="28BAF533" w14:textId="77777777" w:rsidR="00267CBD" w:rsidRPr="00392206" w:rsidRDefault="00267CBD" w:rsidP="00392206">
            <w:pPr>
              <w:spacing w:line="240" w:lineRule="auto"/>
              <w:jc w:val="center"/>
              <w:rPr>
                <w:rFonts w:ascii="Calibri" w:eastAsia="Times New Roman" w:hAnsi="Calibri" w:cs="Times New Roman"/>
                <w:b/>
                <w:bCs/>
                <w:color w:val="000000"/>
                <w:sz w:val="24"/>
                <w:szCs w:val="24"/>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781042D0" w14:textId="77777777" w:rsidR="00267CBD" w:rsidRPr="00392206" w:rsidRDefault="00267CBD" w:rsidP="00392206">
            <w:pPr>
              <w:spacing w:line="240" w:lineRule="auto"/>
              <w:rPr>
                <w:rFonts w:eastAsia="Times New Roman" w:cs="Times New Roman"/>
                <w:color w:val="000000"/>
                <w:sz w:val="20"/>
                <w:szCs w:val="20"/>
                <w:lang w:val="en-US" w:eastAsia="da-DK"/>
              </w:rPr>
            </w:pPr>
          </w:p>
        </w:tc>
        <w:tc>
          <w:tcPr>
            <w:tcW w:w="2926" w:type="dxa"/>
            <w:tcBorders>
              <w:top w:val="nil"/>
              <w:left w:val="nil"/>
              <w:bottom w:val="single" w:sz="4" w:space="0" w:color="auto"/>
              <w:right w:val="single" w:sz="4" w:space="0" w:color="auto"/>
            </w:tcBorders>
            <w:shd w:val="clear" w:color="auto" w:fill="auto"/>
            <w:vAlign w:val="center"/>
          </w:tcPr>
          <w:p w14:paraId="275D606D" w14:textId="1ED8A3CA" w:rsidR="00267CBD" w:rsidRPr="00392206" w:rsidRDefault="00267CBD" w:rsidP="00392206">
            <w:pPr>
              <w:spacing w:line="240" w:lineRule="auto"/>
              <w:rPr>
                <w:rFonts w:eastAsia="Times New Roman" w:cs="Times New Roman"/>
                <w:color w:val="000000"/>
                <w:sz w:val="20"/>
                <w:szCs w:val="20"/>
                <w:lang w:val="en-US" w:eastAsia="da-DK"/>
              </w:rPr>
            </w:pPr>
          </w:p>
        </w:tc>
      </w:tr>
      <w:tr w:rsidR="00267CBD" w:rsidRPr="000045B6" w14:paraId="1AB1A1C1" w14:textId="540A1089" w:rsidTr="00392206">
        <w:trPr>
          <w:trHeight w:val="268"/>
        </w:trPr>
        <w:tc>
          <w:tcPr>
            <w:tcW w:w="2860" w:type="dxa"/>
            <w:vMerge w:val="restart"/>
            <w:tcBorders>
              <w:top w:val="nil"/>
              <w:left w:val="single" w:sz="4" w:space="0" w:color="auto"/>
              <w:right w:val="single" w:sz="4" w:space="0" w:color="auto"/>
            </w:tcBorders>
            <w:shd w:val="clear" w:color="auto" w:fill="55CBFF" w:themeFill="accent2" w:themeFillTint="99"/>
            <w:noWrap/>
            <w:vAlign w:val="center"/>
            <w:hideMark/>
          </w:tcPr>
          <w:p w14:paraId="7BF1318F" w14:textId="77777777" w:rsidR="00267CBD" w:rsidRPr="00392206" w:rsidRDefault="00267CBD" w:rsidP="00392206">
            <w:pPr>
              <w:spacing w:line="240" w:lineRule="auto"/>
              <w:jc w:val="center"/>
              <w:rPr>
                <w:rFonts w:ascii="Calibri" w:eastAsia="Times New Roman" w:hAnsi="Calibri" w:cs="Times New Roman"/>
                <w:b/>
                <w:bCs/>
                <w:color w:val="000000"/>
                <w:sz w:val="24"/>
                <w:szCs w:val="24"/>
                <w:lang w:val="da-DK" w:eastAsia="da-DK"/>
              </w:rPr>
            </w:pPr>
            <w:r w:rsidRPr="00392206">
              <w:rPr>
                <w:rFonts w:ascii="Calibri" w:eastAsia="Times New Roman" w:hAnsi="Calibri" w:cs="Times New Roman"/>
                <w:b/>
                <w:bCs/>
                <w:color w:val="000000"/>
                <w:sz w:val="24"/>
                <w:szCs w:val="24"/>
                <w:lang w:val="da-DK" w:eastAsia="da-DK"/>
              </w:rPr>
              <w:t>Allisions</w:t>
            </w:r>
          </w:p>
        </w:tc>
        <w:tc>
          <w:tcPr>
            <w:tcW w:w="4360" w:type="dxa"/>
            <w:tcBorders>
              <w:top w:val="nil"/>
              <w:left w:val="nil"/>
              <w:bottom w:val="single" w:sz="4" w:space="0" w:color="auto"/>
              <w:right w:val="single" w:sz="4" w:space="0" w:color="auto"/>
            </w:tcBorders>
            <w:shd w:val="clear" w:color="auto" w:fill="auto"/>
            <w:noWrap/>
            <w:vAlign w:val="center"/>
            <w:hideMark/>
          </w:tcPr>
          <w:p w14:paraId="2D1A37DE" w14:textId="7FC8D9E7" w:rsidR="00267CBD" w:rsidRPr="00392206" w:rsidRDefault="00267CBD" w:rsidP="00392206">
            <w:pPr>
              <w:spacing w:line="240" w:lineRule="auto"/>
              <w:rPr>
                <w:rFonts w:eastAsia="Times New Roman" w:cs="Times New Roman"/>
                <w:color w:val="000000"/>
                <w:sz w:val="20"/>
                <w:szCs w:val="20"/>
                <w:lang w:val="en-US" w:eastAsia="da-DK"/>
              </w:rPr>
            </w:pPr>
            <w:r w:rsidRPr="00392206">
              <w:rPr>
                <w:rFonts w:eastAsia="Times New Roman" w:cs="Times New Roman"/>
                <w:color w:val="000000"/>
                <w:sz w:val="20"/>
                <w:szCs w:val="20"/>
                <w:lang w:val="en-US" w:eastAsia="da-DK"/>
              </w:rPr>
              <w:t>Windfarms</w:t>
            </w:r>
          </w:p>
        </w:tc>
        <w:tc>
          <w:tcPr>
            <w:tcW w:w="2926" w:type="dxa"/>
            <w:tcBorders>
              <w:top w:val="nil"/>
              <w:left w:val="nil"/>
              <w:bottom w:val="single" w:sz="4" w:space="0" w:color="auto"/>
              <w:right w:val="single" w:sz="4" w:space="0" w:color="auto"/>
            </w:tcBorders>
            <w:shd w:val="clear" w:color="auto" w:fill="auto"/>
            <w:vAlign w:val="center"/>
          </w:tcPr>
          <w:p w14:paraId="2129410C" w14:textId="77777777" w:rsidR="00267CBD" w:rsidRPr="00392206" w:rsidRDefault="00267CBD" w:rsidP="00392206">
            <w:pPr>
              <w:spacing w:line="240" w:lineRule="auto"/>
              <w:rPr>
                <w:rFonts w:eastAsia="Times New Roman" w:cs="Times New Roman"/>
                <w:color w:val="000000"/>
                <w:sz w:val="20"/>
                <w:szCs w:val="20"/>
                <w:lang w:val="en-US" w:eastAsia="da-DK"/>
              </w:rPr>
            </w:pPr>
          </w:p>
        </w:tc>
      </w:tr>
      <w:tr w:rsidR="00267CBD" w:rsidRPr="000045B6" w14:paraId="0363827C" w14:textId="77777777" w:rsidTr="00392206">
        <w:trPr>
          <w:trHeight w:val="268"/>
        </w:trPr>
        <w:tc>
          <w:tcPr>
            <w:tcW w:w="2860" w:type="dxa"/>
            <w:vMerge/>
            <w:tcBorders>
              <w:left w:val="single" w:sz="4" w:space="0" w:color="auto"/>
              <w:right w:val="single" w:sz="4" w:space="0" w:color="auto"/>
            </w:tcBorders>
            <w:shd w:val="clear" w:color="auto" w:fill="55CBFF" w:themeFill="accent2" w:themeFillTint="99"/>
            <w:noWrap/>
            <w:vAlign w:val="center"/>
          </w:tcPr>
          <w:p w14:paraId="3CAC5DC4" w14:textId="77777777" w:rsidR="00267CBD" w:rsidRPr="00392206" w:rsidRDefault="00267CBD" w:rsidP="00392206">
            <w:pPr>
              <w:spacing w:line="240" w:lineRule="auto"/>
              <w:jc w:val="center"/>
              <w:rPr>
                <w:rFonts w:ascii="Calibri" w:eastAsia="Times New Roman" w:hAnsi="Calibri" w:cs="Times New Roman"/>
                <w:b/>
                <w:bCs/>
                <w:color w:val="000000"/>
                <w:sz w:val="24"/>
                <w:szCs w:val="24"/>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17BFD9A3" w14:textId="2CCA60AC" w:rsidR="00267CBD" w:rsidRPr="00392206" w:rsidRDefault="00267CBD" w:rsidP="00392206">
            <w:pPr>
              <w:spacing w:line="240" w:lineRule="auto"/>
              <w:rPr>
                <w:rFonts w:eastAsia="Times New Roman" w:cs="Times New Roman"/>
                <w:color w:val="000000"/>
                <w:sz w:val="20"/>
                <w:szCs w:val="20"/>
                <w:lang w:val="en-US" w:eastAsia="da-DK"/>
              </w:rPr>
            </w:pPr>
            <w:r w:rsidRPr="00392206">
              <w:rPr>
                <w:rFonts w:eastAsia="Times New Roman" w:cs="Times New Roman"/>
                <w:color w:val="000000"/>
                <w:sz w:val="20"/>
                <w:szCs w:val="20"/>
                <w:lang w:val="en-US" w:eastAsia="da-DK"/>
              </w:rPr>
              <w:t>Oil rigs</w:t>
            </w:r>
          </w:p>
        </w:tc>
        <w:tc>
          <w:tcPr>
            <w:tcW w:w="2926" w:type="dxa"/>
            <w:tcBorders>
              <w:top w:val="nil"/>
              <w:left w:val="nil"/>
              <w:bottom w:val="single" w:sz="4" w:space="0" w:color="auto"/>
              <w:right w:val="single" w:sz="4" w:space="0" w:color="auto"/>
            </w:tcBorders>
            <w:shd w:val="clear" w:color="auto" w:fill="auto"/>
            <w:vAlign w:val="center"/>
          </w:tcPr>
          <w:p w14:paraId="3B95F84D" w14:textId="23589103" w:rsidR="00267CBD" w:rsidRPr="00392206" w:rsidRDefault="00267CBD" w:rsidP="00392206">
            <w:pPr>
              <w:spacing w:line="240" w:lineRule="auto"/>
              <w:rPr>
                <w:rFonts w:eastAsia="Times New Roman" w:cs="Times New Roman"/>
                <w:color w:val="000000"/>
                <w:sz w:val="20"/>
                <w:szCs w:val="20"/>
                <w:lang w:val="en-US" w:eastAsia="da-DK"/>
              </w:rPr>
            </w:pPr>
          </w:p>
        </w:tc>
      </w:tr>
      <w:tr w:rsidR="00267CBD" w:rsidRPr="000045B6" w14:paraId="11D108B6" w14:textId="77777777" w:rsidTr="00392206">
        <w:trPr>
          <w:trHeight w:val="268"/>
        </w:trPr>
        <w:tc>
          <w:tcPr>
            <w:tcW w:w="2860" w:type="dxa"/>
            <w:vMerge/>
            <w:tcBorders>
              <w:left w:val="single" w:sz="4" w:space="0" w:color="auto"/>
              <w:right w:val="single" w:sz="4" w:space="0" w:color="auto"/>
            </w:tcBorders>
            <w:shd w:val="clear" w:color="auto" w:fill="55CBFF" w:themeFill="accent2" w:themeFillTint="99"/>
            <w:noWrap/>
            <w:vAlign w:val="center"/>
          </w:tcPr>
          <w:p w14:paraId="1B9180BA" w14:textId="77777777" w:rsidR="00267CBD" w:rsidRPr="00392206" w:rsidRDefault="00267CBD" w:rsidP="00392206">
            <w:pPr>
              <w:spacing w:line="240" w:lineRule="auto"/>
              <w:jc w:val="center"/>
              <w:rPr>
                <w:rFonts w:ascii="Calibri" w:eastAsia="Times New Roman" w:hAnsi="Calibri" w:cs="Times New Roman"/>
                <w:b/>
                <w:bCs/>
                <w:color w:val="000000"/>
                <w:sz w:val="24"/>
                <w:szCs w:val="24"/>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54823C85" w14:textId="12BC63C7" w:rsidR="00267CBD" w:rsidRPr="00392206" w:rsidRDefault="00267CBD" w:rsidP="00392206">
            <w:pPr>
              <w:spacing w:line="240" w:lineRule="auto"/>
              <w:rPr>
                <w:rFonts w:eastAsia="Times New Roman" w:cs="Times New Roman"/>
                <w:color w:val="000000"/>
                <w:sz w:val="20"/>
                <w:szCs w:val="20"/>
                <w:lang w:val="en-US" w:eastAsia="da-DK"/>
              </w:rPr>
            </w:pPr>
            <w:r w:rsidRPr="00392206">
              <w:rPr>
                <w:rFonts w:eastAsia="Times New Roman" w:cs="Times New Roman"/>
                <w:color w:val="000000"/>
                <w:sz w:val="20"/>
                <w:szCs w:val="20"/>
                <w:lang w:val="en-US" w:eastAsia="da-DK"/>
              </w:rPr>
              <w:t>Wave and tidal energy structures</w:t>
            </w:r>
          </w:p>
        </w:tc>
        <w:tc>
          <w:tcPr>
            <w:tcW w:w="2926" w:type="dxa"/>
            <w:tcBorders>
              <w:top w:val="nil"/>
              <w:left w:val="nil"/>
              <w:bottom w:val="single" w:sz="4" w:space="0" w:color="auto"/>
              <w:right w:val="single" w:sz="4" w:space="0" w:color="auto"/>
            </w:tcBorders>
            <w:shd w:val="clear" w:color="auto" w:fill="auto"/>
            <w:vAlign w:val="center"/>
          </w:tcPr>
          <w:p w14:paraId="38042375" w14:textId="2C6FB512" w:rsidR="00267CBD" w:rsidRPr="00392206" w:rsidRDefault="00267CBD" w:rsidP="00392206">
            <w:pPr>
              <w:spacing w:line="240" w:lineRule="auto"/>
              <w:rPr>
                <w:rFonts w:eastAsia="Times New Roman" w:cs="Times New Roman"/>
                <w:color w:val="000000"/>
                <w:sz w:val="20"/>
                <w:szCs w:val="20"/>
                <w:lang w:val="en-US" w:eastAsia="da-DK"/>
              </w:rPr>
            </w:pPr>
          </w:p>
        </w:tc>
      </w:tr>
      <w:tr w:rsidR="00267CBD" w:rsidRPr="000045B6" w14:paraId="3269ED4E" w14:textId="77777777" w:rsidTr="00392206">
        <w:trPr>
          <w:trHeight w:val="268"/>
        </w:trPr>
        <w:tc>
          <w:tcPr>
            <w:tcW w:w="2860" w:type="dxa"/>
            <w:vMerge/>
            <w:tcBorders>
              <w:left w:val="single" w:sz="4" w:space="0" w:color="auto"/>
              <w:right w:val="single" w:sz="4" w:space="0" w:color="auto"/>
            </w:tcBorders>
            <w:shd w:val="clear" w:color="auto" w:fill="55CBFF" w:themeFill="accent2" w:themeFillTint="99"/>
            <w:noWrap/>
            <w:vAlign w:val="center"/>
          </w:tcPr>
          <w:p w14:paraId="1B47F35A" w14:textId="77777777" w:rsidR="00267CBD" w:rsidRPr="00392206" w:rsidRDefault="00267CBD" w:rsidP="00392206">
            <w:pPr>
              <w:spacing w:line="240" w:lineRule="auto"/>
              <w:jc w:val="center"/>
              <w:rPr>
                <w:rFonts w:ascii="Calibri" w:eastAsia="Times New Roman" w:hAnsi="Calibri" w:cs="Times New Roman"/>
                <w:b/>
                <w:bCs/>
                <w:color w:val="000000"/>
                <w:sz w:val="24"/>
                <w:szCs w:val="24"/>
                <w:lang w:val="en-US" w:eastAsia="da-DK"/>
              </w:rPr>
            </w:pPr>
          </w:p>
        </w:tc>
        <w:tc>
          <w:tcPr>
            <w:tcW w:w="4360" w:type="dxa"/>
            <w:tcBorders>
              <w:top w:val="nil"/>
              <w:left w:val="nil"/>
              <w:bottom w:val="single" w:sz="4" w:space="0" w:color="auto"/>
              <w:right w:val="single" w:sz="4" w:space="0" w:color="auto"/>
            </w:tcBorders>
            <w:shd w:val="clear" w:color="auto" w:fill="auto"/>
            <w:noWrap/>
            <w:vAlign w:val="center"/>
          </w:tcPr>
          <w:p w14:paraId="5BB7922D" w14:textId="0AA6C0BF" w:rsidR="00267CBD" w:rsidRPr="00392206" w:rsidRDefault="00267CBD" w:rsidP="00392206">
            <w:pPr>
              <w:spacing w:line="240" w:lineRule="auto"/>
              <w:rPr>
                <w:rFonts w:eastAsia="Times New Roman" w:cs="Times New Roman"/>
                <w:color w:val="000000"/>
                <w:sz w:val="20"/>
                <w:szCs w:val="20"/>
                <w:lang w:val="en-US" w:eastAsia="da-DK"/>
              </w:rPr>
            </w:pPr>
            <w:r w:rsidRPr="00392206">
              <w:rPr>
                <w:rFonts w:eastAsia="Times New Roman" w:cs="Times New Roman"/>
                <w:color w:val="000000"/>
                <w:sz w:val="20"/>
                <w:szCs w:val="20"/>
                <w:lang w:val="en-US" w:eastAsia="da-DK"/>
              </w:rPr>
              <w:t>Breakwaters</w:t>
            </w:r>
          </w:p>
        </w:tc>
        <w:tc>
          <w:tcPr>
            <w:tcW w:w="2926" w:type="dxa"/>
            <w:tcBorders>
              <w:top w:val="nil"/>
              <w:left w:val="nil"/>
              <w:bottom w:val="single" w:sz="4" w:space="0" w:color="auto"/>
              <w:right w:val="single" w:sz="4" w:space="0" w:color="auto"/>
            </w:tcBorders>
            <w:shd w:val="clear" w:color="auto" w:fill="auto"/>
            <w:vAlign w:val="center"/>
          </w:tcPr>
          <w:p w14:paraId="324F973E" w14:textId="403F694D" w:rsidR="00267CBD" w:rsidRPr="00392206" w:rsidRDefault="00267CBD" w:rsidP="00392206">
            <w:pPr>
              <w:spacing w:line="240" w:lineRule="auto"/>
              <w:rPr>
                <w:rFonts w:eastAsia="Times New Roman" w:cs="Times New Roman"/>
                <w:color w:val="000000"/>
                <w:sz w:val="20"/>
                <w:szCs w:val="20"/>
                <w:lang w:val="en-US" w:eastAsia="da-DK"/>
              </w:rPr>
            </w:pPr>
          </w:p>
        </w:tc>
      </w:tr>
      <w:tr w:rsidR="00FF40CE" w:rsidRPr="000045B6" w14:paraId="10E6C566" w14:textId="77777777" w:rsidTr="00392206">
        <w:trPr>
          <w:trHeight w:val="268"/>
        </w:trPr>
        <w:tc>
          <w:tcPr>
            <w:tcW w:w="2860" w:type="dxa"/>
            <w:vMerge/>
            <w:tcBorders>
              <w:left w:val="single" w:sz="4" w:space="0" w:color="auto"/>
              <w:right w:val="single" w:sz="4" w:space="0" w:color="auto"/>
            </w:tcBorders>
            <w:shd w:val="clear" w:color="auto" w:fill="55CBFF" w:themeFill="accent2" w:themeFillTint="99"/>
            <w:noWrap/>
            <w:vAlign w:val="center"/>
          </w:tcPr>
          <w:p w14:paraId="690D5CB7" w14:textId="77777777" w:rsidR="00FF40CE" w:rsidRPr="00392206" w:rsidRDefault="00FF40CE" w:rsidP="00392206">
            <w:pPr>
              <w:spacing w:line="240" w:lineRule="auto"/>
              <w:jc w:val="center"/>
              <w:rPr>
                <w:rFonts w:ascii="Calibri" w:eastAsia="Times New Roman" w:hAnsi="Calibri" w:cs="Times New Roman"/>
                <w:b/>
                <w:bCs/>
                <w:color w:val="000000"/>
                <w:sz w:val="24"/>
                <w:szCs w:val="24"/>
                <w:lang w:val="en-US" w:eastAsia="da-DK"/>
              </w:rPr>
            </w:pPr>
          </w:p>
        </w:tc>
        <w:tc>
          <w:tcPr>
            <w:tcW w:w="4360" w:type="dxa"/>
            <w:tcBorders>
              <w:top w:val="nil"/>
              <w:left w:val="nil"/>
              <w:bottom w:val="single" w:sz="4" w:space="0" w:color="auto"/>
              <w:right w:val="single" w:sz="4" w:space="0" w:color="auto"/>
            </w:tcBorders>
            <w:shd w:val="clear" w:color="auto" w:fill="auto"/>
            <w:noWrap/>
            <w:vAlign w:val="center"/>
          </w:tcPr>
          <w:p w14:paraId="40AACAE5" w14:textId="2C52F622" w:rsidR="00FF40CE" w:rsidRPr="00392206" w:rsidRDefault="00FF40CE" w:rsidP="00392206">
            <w:pPr>
              <w:spacing w:line="240" w:lineRule="auto"/>
              <w:rPr>
                <w:rFonts w:eastAsia="Times New Roman" w:cs="Times New Roman"/>
                <w:color w:val="000000"/>
                <w:sz w:val="20"/>
                <w:szCs w:val="20"/>
                <w:lang w:val="en-US" w:eastAsia="da-DK"/>
              </w:rPr>
            </w:pPr>
            <w:r w:rsidRPr="00392206">
              <w:rPr>
                <w:rFonts w:eastAsia="Times New Roman" w:cs="Times New Roman"/>
                <w:color w:val="000000"/>
                <w:sz w:val="20"/>
                <w:szCs w:val="20"/>
                <w:lang w:val="da-DK" w:eastAsia="da-DK"/>
              </w:rPr>
              <w:t>Aquaculture</w:t>
            </w:r>
            <w:r w:rsidR="00E2038D" w:rsidRPr="00392206">
              <w:rPr>
                <w:rFonts w:eastAsia="Times New Roman" w:cs="Times New Roman"/>
                <w:color w:val="000000"/>
                <w:sz w:val="20"/>
                <w:szCs w:val="20"/>
                <w:lang w:val="da-DK" w:eastAsia="da-DK"/>
              </w:rPr>
              <w:t xml:space="preserve"> site</w:t>
            </w:r>
          </w:p>
        </w:tc>
        <w:tc>
          <w:tcPr>
            <w:tcW w:w="2926" w:type="dxa"/>
            <w:tcBorders>
              <w:top w:val="nil"/>
              <w:left w:val="nil"/>
              <w:bottom w:val="single" w:sz="4" w:space="0" w:color="auto"/>
              <w:right w:val="single" w:sz="4" w:space="0" w:color="auto"/>
            </w:tcBorders>
            <w:shd w:val="clear" w:color="auto" w:fill="auto"/>
            <w:vAlign w:val="center"/>
          </w:tcPr>
          <w:p w14:paraId="73369B0A" w14:textId="77777777" w:rsidR="00FF40CE" w:rsidRPr="00392206" w:rsidRDefault="00FF40CE" w:rsidP="00392206">
            <w:pPr>
              <w:spacing w:line="240" w:lineRule="auto"/>
              <w:rPr>
                <w:rFonts w:eastAsia="Times New Roman" w:cs="Times New Roman"/>
                <w:color w:val="000000"/>
                <w:sz w:val="20"/>
                <w:szCs w:val="20"/>
                <w:lang w:val="en-US" w:eastAsia="da-DK"/>
              </w:rPr>
            </w:pPr>
          </w:p>
        </w:tc>
      </w:tr>
      <w:tr w:rsidR="00FF40CE" w:rsidRPr="000045B6" w14:paraId="51A20BDC" w14:textId="77777777" w:rsidTr="00392206">
        <w:trPr>
          <w:trHeight w:val="268"/>
        </w:trPr>
        <w:tc>
          <w:tcPr>
            <w:tcW w:w="2860" w:type="dxa"/>
            <w:vMerge/>
            <w:tcBorders>
              <w:left w:val="single" w:sz="4" w:space="0" w:color="auto"/>
              <w:right w:val="single" w:sz="4" w:space="0" w:color="auto"/>
            </w:tcBorders>
            <w:shd w:val="clear" w:color="auto" w:fill="55CBFF" w:themeFill="accent2" w:themeFillTint="99"/>
            <w:noWrap/>
            <w:vAlign w:val="center"/>
          </w:tcPr>
          <w:p w14:paraId="0164C18D" w14:textId="77777777" w:rsidR="00FF40CE" w:rsidRPr="00392206" w:rsidRDefault="00FF40CE" w:rsidP="00392206">
            <w:pPr>
              <w:spacing w:line="240" w:lineRule="auto"/>
              <w:jc w:val="center"/>
              <w:rPr>
                <w:rFonts w:ascii="Calibri" w:eastAsia="Times New Roman" w:hAnsi="Calibri" w:cs="Times New Roman"/>
                <w:b/>
                <w:bCs/>
                <w:color w:val="000000"/>
                <w:sz w:val="24"/>
                <w:szCs w:val="24"/>
                <w:lang w:val="en-US" w:eastAsia="da-DK"/>
              </w:rPr>
            </w:pPr>
          </w:p>
        </w:tc>
        <w:tc>
          <w:tcPr>
            <w:tcW w:w="4360" w:type="dxa"/>
            <w:tcBorders>
              <w:top w:val="nil"/>
              <w:left w:val="nil"/>
              <w:bottom w:val="single" w:sz="4" w:space="0" w:color="auto"/>
              <w:right w:val="single" w:sz="4" w:space="0" w:color="auto"/>
            </w:tcBorders>
            <w:shd w:val="clear" w:color="auto" w:fill="auto"/>
            <w:noWrap/>
            <w:vAlign w:val="center"/>
          </w:tcPr>
          <w:p w14:paraId="1161FD64" w14:textId="73A042CE" w:rsidR="00FF40CE" w:rsidRPr="00392206" w:rsidRDefault="00E2038D" w:rsidP="00392206">
            <w:pPr>
              <w:spacing w:line="240" w:lineRule="auto"/>
              <w:rPr>
                <w:rFonts w:eastAsia="Times New Roman" w:cs="Times New Roman"/>
                <w:color w:val="000000"/>
                <w:sz w:val="20"/>
                <w:szCs w:val="20"/>
                <w:lang w:val="en-US" w:eastAsia="da-DK"/>
              </w:rPr>
            </w:pPr>
            <w:r w:rsidRPr="00392206">
              <w:rPr>
                <w:rFonts w:eastAsia="Times New Roman" w:cs="Times New Roman"/>
                <w:color w:val="000000"/>
                <w:sz w:val="20"/>
                <w:szCs w:val="20"/>
                <w:lang w:val="en-US" w:eastAsia="da-DK"/>
              </w:rPr>
              <w:t>Aids to Navigation</w:t>
            </w:r>
          </w:p>
        </w:tc>
        <w:tc>
          <w:tcPr>
            <w:tcW w:w="2926" w:type="dxa"/>
            <w:tcBorders>
              <w:top w:val="nil"/>
              <w:left w:val="nil"/>
              <w:bottom w:val="single" w:sz="4" w:space="0" w:color="auto"/>
              <w:right w:val="single" w:sz="4" w:space="0" w:color="auto"/>
            </w:tcBorders>
            <w:shd w:val="clear" w:color="auto" w:fill="auto"/>
            <w:vAlign w:val="center"/>
          </w:tcPr>
          <w:p w14:paraId="77429D86" w14:textId="77777777" w:rsidR="00FF40CE" w:rsidRPr="00392206" w:rsidRDefault="00FF40CE" w:rsidP="00392206">
            <w:pPr>
              <w:spacing w:line="240" w:lineRule="auto"/>
              <w:rPr>
                <w:rFonts w:eastAsia="Times New Roman" w:cs="Times New Roman"/>
                <w:color w:val="000000"/>
                <w:sz w:val="20"/>
                <w:szCs w:val="20"/>
                <w:lang w:val="en-US" w:eastAsia="da-DK"/>
              </w:rPr>
            </w:pPr>
          </w:p>
        </w:tc>
      </w:tr>
      <w:tr w:rsidR="00FF40CE" w:rsidRPr="000045B6" w14:paraId="5C8F5F8C" w14:textId="77777777" w:rsidTr="00392206">
        <w:trPr>
          <w:trHeight w:val="268"/>
        </w:trPr>
        <w:tc>
          <w:tcPr>
            <w:tcW w:w="2860" w:type="dxa"/>
            <w:vMerge/>
            <w:tcBorders>
              <w:left w:val="single" w:sz="4" w:space="0" w:color="auto"/>
              <w:bottom w:val="single" w:sz="4" w:space="0" w:color="auto"/>
              <w:right w:val="single" w:sz="4" w:space="0" w:color="auto"/>
            </w:tcBorders>
            <w:shd w:val="clear" w:color="auto" w:fill="55CBFF" w:themeFill="accent2" w:themeFillTint="99"/>
            <w:noWrap/>
            <w:vAlign w:val="center"/>
          </w:tcPr>
          <w:p w14:paraId="24C1A3A0" w14:textId="77777777" w:rsidR="00FF40CE" w:rsidRPr="00392206" w:rsidRDefault="00FF40CE" w:rsidP="00392206">
            <w:pPr>
              <w:spacing w:line="240" w:lineRule="auto"/>
              <w:jc w:val="center"/>
              <w:rPr>
                <w:rFonts w:ascii="Calibri" w:eastAsia="Times New Roman" w:hAnsi="Calibri" w:cs="Times New Roman"/>
                <w:b/>
                <w:bCs/>
                <w:color w:val="000000"/>
                <w:sz w:val="24"/>
                <w:szCs w:val="24"/>
                <w:lang w:val="en-US" w:eastAsia="da-DK"/>
              </w:rPr>
            </w:pPr>
          </w:p>
        </w:tc>
        <w:tc>
          <w:tcPr>
            <w:tcW w:w="4360" w:type="dxa"/>
            <w:tcBorders>
              <w:top w:val="nil"/>
              <w:left w:val="nil"/>
              <w:bottom w:val="single" w:sz="4" w:space="0" w:color="auto"/>
              <w:right w:val="single" w:sz="4" w:space="0" w:color="auto"/>
            </w:tcBorders>
            <w:shd w:val="clear" w:color="auto" w:fill="auto"/>
            <w:noWrap/>
            <w:vAlign w:val="center"/>
          </w:tcPr>
          <w:p w14:paraId="3C48645F" w14:textId="63677400" w:rsidR="00FF40CE" w:rsidRPr="00392206" w:rsidRDefault="00FF40CE" w:rsidP="00392206">
            <w:pPr>
              <w:spacing w:line="240" w:lineRule="auto"/>
              <w:rPr>
                <w:rFonts w:eastAsia="Times New Roman" w:cs="Times New Roman"/>
                <w:color w:val="000000"/>
                <w:sz w:val="20"/>
                <w:szCs w:val="20"/>
                <w:lang w:val="en-US" w:eastAsia="da-DK"/>
              </w:rPr>
            </w:pPr>
          </w:p>
        </w:tc>
        <w:tc>
          <w:tcPr>
            <w:tcW w:w="2926" w:type="dxa"/>
            <w:tcBorders>
              <w:top w:val="nil"/>
              <w:left w:val="nil"/>
              <w:bottom w:val="single" w:sz="4" w:space="0" w:color="auto"/>
              <w:right w:val="single" w:sz="4" w:space="0" w:color="auto"/>
            </w:tcBorders>
            <w:shd w:val="clear" w:color="auto" w:fill="auto"/>
            <w:vAlign w:val="center"/>
          </w:tcPr>
          <w:p w14:paraId="33AF063F" w14:textId="778173E7" w:rsidR="00FF40CE" w:rsidRPr="00392206" w:rsidRDefault="00FF40CE" w:rsidP="00392206">
            <w:pPr>
              <w:spacing w:line="240" w:lineRule="auto"/>
              <w:rPr>
                <w:rFonts w:eastAsia="Times New Roman" w:cs="Times New Roman"/>
                <w:color w:val="000000"/>
                <w:sz w:val="20"/>
                <w:szCs w:val="20"/>
                <w:lang w:val="en-US" w:eastAsia="da-DK"/>
              </w:rPr>
            </w:pPr>
          </w:p>
        </w:tc>
      </w:tr>
      <w:tr w:rsidR="00FF40CE" w:rsidRPr="000045B6" w14:paraId="72C22E2C" w14:textId="46B124B4" w:rsidTr="00392206">
        <w:trPr>
          <w:trHeight w:val="226"/>
        </w:trPr>
        <w:tc>
          <w:tcPr>
            <w:tcW w:w="2860" w:type="dxa"/>
            <w:vMerge w:val="restart"/>
            <w:tcBorders>
              <w:top w:val="nil"/>
              <w:left w:val="single" w:sz="4" w:space="0" w:color="auto"/>
              <w:right w:val="single" w:sz="4" w:space="0" w:color="auto"/>
            </w:tcBorders>
            <w:shd w:val="clear" w:color="auto" w:fill="55CBFF" w:themeFill="accent2" w:themeFillTint="99"/>
            <w:noWrap/>
            <w:vAlign w:val="center"/>
            <w:hideMark/>
          </w:tcPr>
          <w:p w14:paraId="2B971A45" w14:textId="77777777" w:rsidR="00FF40CE" w:rsidRPr="00392206" w:rsidRDefault="00FF40CE" w:rsidP="00392206">
            <w:pPr>
              <w:spacing w:line="240" w:lineRule="auto"/>
              <w:jc w:val="center"/>
              <w:rPr>
                <w:rFonts w:ascii="Calibri" w:eastAsia="Times New Roman" w:hAnsi="Calibri" w:cs="Times New Roman"/>
                <w:b/>
                <w:bCs/>
                <w:color w:val="000000"/>
                <w:sz w:val="24"/>
                <w:szCs w:val="24"/>
                <w:lang w:val="da-DK" w:eastAsia="da-DK"/>
              </w:rPr>
            </w:pPr>
            <w:r w:rsidRPr="00392206">
              <w:rPr>
                <w:rFonts w:ascii="Calibri" w:eastAsia="Times New Roman" w:hAnsi="Calibri" w:cs="Times New Roman"/>
                <w:b/>
                <w:bCs/>
                <w:color w:val="000000"/>
                <w:sz w:val="24"/>
                <w:szCs w:val="24"/>
                <w:lang w:val="da-DK" w:eastAsia="da-DK"/>
              </w:rPr>
              <w:t>Foundering</w:t>
            </w:r>
          </w:p>
        </w:tc>
        <w:tc>
          <w:tcPr>
            <w:tcW w:w="4360" w:type="dxa"/>
            <w:tcBorders>
              <w:top w:val="nil"/>
              <w:left w:val="nil"/>
              <w:bottom w:val="single" w:sz="4" w:space="0" w:color="auto"/>
              <w:right w:val="single" w:sz="4" w:space="0" w:color="auto"/>
            </w:tcBorders>
            <w:shd w:val="clear" w:color="auto" w:fill="auto"/>
            <w:noWrap/>
            <w:vAlign w:val="center"/>
            <w:hideMark/>
          </w:tcPr>
          <w:p w14:paraId="4CB4C55A" w14:textId="1851DF63" w:rsidR="00FF40CE" w:rsidRPr="00392206" w:rsidRDefault="00FF40CE" w:rsidP="00392206">
            <w:pPr>
              <w:spacing w:line="240" w:lineRule="auto"/>
              <w:rPr>
                <w:rFonts w:eastAsia="Times New Roman" w:cs="Times New Roman"/>
                <w:color w:val="000000"/>
                <w:sz w:val="20"/>
                <w:szCs w:val="20"/>
                <w:lang w:val="da-DK" w:eastAsia="da-DK"/>
              </w:rPr>
            </w:pPr>
            <w:r w:rsidRPr="00392206">
              <w:rPr>
                <w:rFonts w:eastAsia="Times New Roman" w:cs="Times New Roman"/>
                <w:color w:val="000000"/>
                <w:sz w:val="20"/>
                <w:szCs w:val="20"/>
                <w:lang w:val="da-DK" w:eastAsia="da-DK"/>
              </w:rPr>
              <w:t>Capsizing</w:t>
            </w:r>
          </w:p>
        </w:tc>
        <w:tc>
          <w:tcPr>
            <w:tcW w:w="2926" w:type="dxa"/>
            <w:tcBorders>
              <w:top w:val="nil"/>
              <w:left w:val="nil"/>
              <w:bottom w:val="single" w:sz="4" w:space="0" w:color="auto"/>
              <w:right w:val="single" w:sz="4" w:space="0" w:color="auto"/>
            </w:tcBorders>
            <w:shd w:val="clear" w:color="auto" w:fill="auto"/>
            <w:vAlign w:val="center"/>
          </w:tcPr>
          <w:p w14:paraId="14D9E1D6" w14:textId="7A348A91" w:rsidR="00FF40CE" w:rsidRPr="00392206" w:rsidRDefault="00FF40CE" w:rsidP="00392206">
            <w:pPr>
              <w:spacing w:line="240" w:lineRule="auto"/>
              <w:rPr>
                <w:rFonts w:eastAsia="Times New Roman" w:cs="Times New Roman"/>
                <w:color w:val="000000"/>
                <w:sz w:val="20"/>
                <w:szCs w:val="20"/>
                <w:lang w:val="da-DK" w:eastAsia="da-DK"/>
              </w:rPr>
            </w:pPr>
          </w:p>
        </w:tc>
      </w:tr>
      <w:tr w:rsidR="00FF40CE" w:rsidRPr="000045B6" w14:paraId="0593F4DE" w14:textId="77777777" w:rsidTr="00392206">
        <w:trPr>
          <w:trHeight w:val="225"/>
        </w:trPr>
        <w:tc>
          <w:tcPr>
            <w:tcW w:w="2860" w:type="dxa"/>
            <w:vMerge/>
            <w:tcBorders>
              <w:left w:val="single" w:sz="4" w:space="0" w:color="auto"/>
              <w:right w:val="single" w:sz="4" w:space="0" w:color="auto"/>
            </w:tcBorders>
            <w:shd w:val="clear" w:color="auto" w:fill="55CBFF" w:themeFill="accent2" w:themeFillTint="99"/>
            <w:noWrap/>
            <w:vAlign w:val="center"/>
          </w:tcPr>
          <w:p w14:paraId="4CCE46C2" w14:textId="77777777" w:rsidR="00FF40CE" w:rsidRPr="00392206" w:rsidRDefault="00FF40CE" w:rsidP="00392206">
            <w:pPr>
              <w:spacing w:line="240" w:lineRule="auto"/>
              <w:jc w:val="center"/>
              <w:rPr>
                <w:rFonts w:ascii="Calibri" w:eastAsia="Times New Roman" w:hAnsi="Calibri" w:cs="Times New Roman"/>
                <w:b/>
                <w:bCs/>
                <w:color w:val="000000"/>
                <w:sz w:val="24"/>
                <w:szCs w:val="24"/>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7E28B1A9" w14:textId="5685F8F0" w:rsidR="00FF40CE" w:rsidRPr="00392206" w:rsidRDefault="00FF40CE" w:rsidP="00392206">
            <w:pPr>
              <w:spacing w:line="240" w:lineRule="auto"/>
              <w:rPr>
                <w:rFonts w:eastAsia="Times New Roman" w:cs="Times New Roman"/>
                <w:color w:val="000000"/>
                <w:sz w:val="20"/>
                <w:szCs w:val="20"/>
                <w:lang w:val="da-DK" w:eastAsia="da-DK"/>
              </w:rPr>
            </w:pPr>
            <w:r w:rsidRPr="00392206">
              <w:rPr>
                <w:rFonts w:eastAsia="Times New Roman" w:cs="Times New Roman"/>
                <w:color w:val="000000"/>
                <w:sz w:val="20"/>
                <w:szCs w:val="20"/>
                <w:lang w:val="da-DK" w:eastAsia="da-DK"/>
              </w:rPr>
              <w:t>Sinking</w:t>
            </w:r>
          </w:p>
        </w:tc>
        <w:tc>
          <w:tcPr>
            <w:tcW w:w="2926" w:type="dxa"/>
            <w:tcBorders>
              <w:top w:val="nil"/>
              <w:left w:val="nil"/>
              <w:bottom w:val="single" w:sz="4" w:space="0" w:color="auto"/>
              <w:right w:val="single" w:sz="4" w:space="0" w:color="auto"/>
            </w:tcBorders>
            <w:shd w:val="clear" w:color="auto" w:fill="auto"/>
            <w:vAlign w:val="center"/>
          </w:tcPr>
          <w:p w14:paraId="207D64E2" w14:textId="6FF0A64C" w:rsidR="00FF40CE" w:rsidRPr="00392206" w:rsidRDefault="00FF40CE" w:rsidP="00392206">
            <w:pPr>
              <w:spacing w:line="240" w:lineRule="auto"/>
              <w:rPr>
                <w:rFonts w:eastAsia="Times New Roman" w:cs="Times New Roman"/>
                <w:color w:val="000000"/>
                <w:sz w:val="20"/>
                <w:szCs w:val="20"/>
                <w:lang w:val="da-DK" w:eastAsia="da-DK"/>
              </w:rPr>
            </w:pPr>
          </w:p>
        </w:tc>
      </w:tr>
      <w:tr w:rsidR="00FF40CE" w:rsidRPr="000045B6" w14:paraId="0236EA05" w14:textId="77777777" w:rsidTr="00392206">
        <w:trPr>
          <w:trHeight w:val="225"/>
        </w:trPr>
        <w:tc>
          <w:tcPr>
            <w:tcW w:w="2860" w:type="dxa"/>
            <w:vMerge/>
            <w:tcBorders>
              <w:left w:val="single" w:sz="4" w:space="0" w:color="auto"/>
              <w:right w:val="single" w:sz="4" w:space="0" w:color="auto"/>
            </w:tcBorders>
            <w:shd w:val="clear" w:color="auto" w:fill="55CBFF" w:themeFill="accent2" w:themeFillTint="99"/>
            <w:noWrap/>
            <w:vAlign w:val="center"/>
          </w:tcPr>
          <w:p w14:paraId="173D09CA" w14:textId="77777777" w:rsidR="00FF40CE" w:rsidRPr="00392206" w:rsidRDefault="00FF40CE" w:rsidP="00392206">
            <w:pPr>
              <w:spacing w:line="240" w:lineRule="auto"/>
              <w:jc w:val="center"/>
              <w:rPr>
                <w:rFonts w:ascii="Calibri" w:eastAsia="Times New Roman" w:hAnsi="Calibri" w:cs="Times New Roman"/>
                <w:b/>
                <w:bCs/>
                <w:color w:val="000000"/>
                <w:sz w:val="24"/>
                <w:szCs w:val="24"/>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1BAD4102" w14:textId="77777777" w:rsidR="00FF40CE" w:rsidRPr="00392206" w:rsidRDefault="00FF40CE" w:rsidP="00392206">
            <w:pPr>
              <w:spacing w:line="240" w:lineRule="auto"/>
              <w:rPr>
                <w:rFonts w:eastAsia="Times New Roman" w:cs="Times New Roman"/>
                <w:color w:val="000000"/>
                <w:sz w:val="20"/>
                <w:szCs w:val="20"/>
                <w:lang w:val="da-DK" w:eastAsia="da-DK"/>
              </w:rPr>
            </w:pPr>
          </w:p>
        </w:tc>
        <w:tc>
          <w:tcPr>
            <w:tcW w:w="2926" w:type="dxa"/>
            <w:tcBorders>
              <w:top w:val="nil"/>
              <w:left w:val="nil"/>
              <w:bottom w:val="single" w:sz="4" w:space="0" w:color="auto"/>
              <w:right w:val="single" w:sz="4" w:space="0" w:color="auto"/>
            </w:tcBorders>
            <w:shd w:val="clear" w:color="auto" w:fill="auto"/>
            <w:vAlign w:val="center"/>
          </w:tcPr>
          <w:p w14:paraId="60A3AD29" w14:textId="77777777" w:rsidR="00FF40CE" w:rsidRPr="00392206" w:rsidRDefault="00FF40CE" w:rsidP="00392206">
            <w:pPr>
              <w:spacing w:line="240" w:lineRule="auto"/>
              <w:rPr>
                <w:rFonts w:eastAsia="Times New Roman" w:cs="Times New Roman"/>
                <w:color w:val="000000"/>
                <w:sz w:val="20"/>
                <w:szCs w:val="20"/>
                <w:lang w:val="da-DK" w:eastAsia="da-DK"/>
              </w:rPr>
            </w:pPr>
          </w:p>
        </w:tc>
      </w:tr>
      <w:tr w:rsidR="00FF40CE" w:rsidRPr="000045B6" w14:paraId="473840DB" w14:textId="77777777" w:rsidTr="00392206">
        <w:trPr>
          <w:trHeight w:val="225"/>
        </w:trPr>
        <w:tc>
          <w:tcPr>
            <w:tcW w:w="2860" w:type="dxa"/>
            <w:vMerge/>
            <w:tcBorders>
              <w:left w:val="single" w:sz="4" w:space="0" w:color="auto"/>
              <w:bottom w:val="single" w:sz="4" w:space="0" w:color="auto"/>
              <w:right w:val="single" w:sz="4" w:space="0" w:color="auto"/>
            </w:tcBorders>
            <w:shd w:val="clear" w:color="auto" w:fill="55CBFF" w:themeFill="accent2" w:themeFillTint="99"/>
            <w:noWrap/>
            <w:vAlign w:val="center"/>
          </w:tcPr>
          <w:p w14:paraId="1825960F" w14:textId="77777777" w:rsidR="00FF40CE" w:rsidRPr="00392206" w:rsidRDefault="00FF40CE" w:rsidP="00392206">
            <w:pPr>
              <w:spacing w:line="240" w:lineRule="auto"/>
              <w:jc w:val="center"/>
              <w:rPr>
                <w:rFonts w:ascii="Calibri" w:eastAsia="Times New Roman" w:hAnsi="Calibri" w:cs="Times New Roman"/>
                <w:b/>
                <w:bCs/>
                <w:color w:val="000000"/>
                <w:sz w:val="24"/>
                <w:szCs w:val="24"/>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0DC23ED2" w14:textId="77777777" w:rsidR="00FF40CE" w:rsidRPr="00392206" w:rsidRDefault="00FF40CE" w:rsidP="00392206">
            <w:pPr>
              <w:spacing w:line="240" w:lineRule="auto"/>
              <w:rPr>
                <w:rFonts w:eastAsia="Times New Roman" w:cs="Times New Roman"/>
                <w:color w:val="000000"/>
                <w:sz w:val="20"/>
                <w:szCs w:val="20"/>
                <w:lang w:val="da-DK" w:eastAsia="da-DK"/>
              </w:rPr>
            </w:pPr>
          </w:p>
        </w:tc>
        <w:tc>
          <w:tcPr>
            <w:tcW w:w="2926" w:type="dxa"/>
            <w:tcBorders>
              <w:top w:val="nil"/>
              <w:left w:val="nil"/>
              <w:bottom w:val="single" w:sz="4" w:space="0" w:color="auto"/>
              <w:right w:val="single" w:sz="4" w:space="0" w:color="auto"/>
            </w:tcBorders>
            <w:shd w:val="clear" w:color="auto" w:fill="auto"/>
            <w:vAlign w:val="center"/>
          </w:tcPr>
          <w:p w14:paraId="74FA73C5" w14:textId="224A0C2F" w:rsidR="00FF40CE" w:rsidRPr="00392206" w:rsidRDefault="00FF40CE" w:rsidP="00392206">
            <w:pPr>
              <w:spacing w:line="240" w:lineRule="auto"/>
              <w:rPr>
                <w:rFonts w:eastAsia="Times New Roman" w:cs="Times New Roman"/>
                <w:color w:val="000000"/>
                <w:sz w:val="20"/>
                <w:szCs w:val="20"/>
                <w:lang w:val="da-DK" w:eastAsia="da-DK"/>
              </w:rPr>
            </w:pPr>
          </w:p>
        </w:tc>
      </w:tr>
      <w:tr w:rsidR="00FF40CE" w:rsidRPr="009D416A" w14:paraId="477ADC57" w14:textId="05B99D6C" w:rsidTr="00392206">
        <w:trPr>
          <w:trHeight w:val="169"/>
        </w:trPr>
        <w:tc>
          <w:tcPr>
            <w:tcW w:w="2860" w:type="dxa"/>
            <w:vMerge w:val="restart"/>
            <w:tcBorders>
              <w:top w:val="nil"/>
              <w:left w:val="single" w:sz="4" w:space="0" w:color="auto"/>
              <w:right w:val="single" w:sz="4" w:space="0" w:color="auto"/>
            </w:tcBorders>
            <w:shd w:val="clear" w:color="auto" w:fill="55CBFF" w:themeFill="accent2" w:themeFillTint="99"/>
            <w:noWrap/>
            <w:vAlign w:val="center"/>
          </w:tcPr>
          <w:p w14:paraId="1E7253BC" w14:textId="77777777" w:rsidR="00FF40CE" w:rsidRPr="00392206" w:rsidRDefault="00FF40CE" w:rsidP="00392206">
            <w:pPr>
              <w:spacing w:line="240" w:lineRule="auto"/>
              <w:jc w:val="center"/>
              <w:rPr>
                <w:rFonts w:ascii="Calibri" w:eastAsia="Times New Roman" w:hAnsi="Calibri" w:cs="Times New Roman"/>
                <w:b/>
                <w:bCs/>
                <w:color w:val="000000"/>
                <w:sz w:val="24"/>
                <w:szCs w:val="24"/>
                <w:lang w:val="da-DK" w:eastAsia="da-DK"/>
              </w:rPr>
            </w:pPr>
            <w:r w:rsidRPr="00392206">
              <w:rPr>
                <w:rFonts w:ascii="Calibri" w:eastAsia="Times New Roman" w:hAnsi="Calibri" w:cs="Times New Roman"/>
                <w:b/>
                <w:bCs/>
                <w:color w:val="000000"/>
                <w:sz w:val="24"/>
                <w:szCs w:val="24"/>
                <w:lang w:val="da-DK" w:eastAsia="da-DK"/>
              </w:rPr>
              <w:t>Structural Failure</w:t>
            </w:r>
          </w:p>
        </w:tc>
        <w:tc>
          <w:tcPr>
            <w:tcW w:w="4360" w:type="dxa"/>
            <w:tcBorders>
              <w:top w:val="nil"/>
              <w:left w:val="nil"/>
              <w:bottom w:val="single" w:sz="4" w:space="0" w:color="auto"/>
              <w:right w:val="single" w:sz="4" w:space="0" w:color="auto"/>
            </w:tcBorders>
            <w:shd w:val="clear" w:color="auto" w:fill="auto"/>
            <w:noWrap/>
            <w:vAlign w:val="center"/>
          </w:tcPr>
          <w:p w14:paraId="5EC42433" w14:textId="65EE71D1" w:rsidR="00FF40CE" w:rsidRPr="00392206" w:rsidRDefault="00FF40CE" w:rsidP="00392206">
            <w:pPr>
              <w:spacing w:line="240" w:lineRule="auto"/>
              <w:rPr>
                <w:rFonts w:eastAsia="Times New Roman" w:cs="Times New Roman"/>
                <w:color w:val="000000"/>
                <w:sz w:val="20"/>
                <w:szCs w:val="20"/>
                <w:lang w:eastAsia="da-DK"/>
              </w:rPr>
            </w:pPr>
            <w:r w:rsidRPr="00392206">
              <w:rPr>
                <w:rFonts w:eastAsia="Times New Roman" w:cs="Times New Roman"/>
                <w:color w:val="000000"/>
                <w:sz w:val="20"/>
                <w:szCs w:val="20"/>
                <w:lang w:eastAsia="da-DK"/>
              </w:rPr>
              <w:t>Structural failure of vessel</w:t>
            </w:r>
          </w:p>
        </w:tc>
        <w:tc>
          <w:tcPr>
            <w:tcW w:w="2926" w:type="dxa"/>
            <w:tcBorders>
              <w:top w:val="nil"/>
              <w:left w:val="nil"/>
              <w:bottom w:val="single" w:sz="4" w:space="0" w:color="auto"/>
              <w:right w:val="single" w:sz="4" w:space="0" w:color="auto"/>
            </w:tcBorders>
            <w:shd w:val="clear" w:color="auto" w:fill="auto"/>
            <w:vAlign w:val="center"/>
          </w:tcPr>
          <w:p w14:paraId="3CD8E112" w14:textId="7634B301" w:rsidR="00FF40CE" w:rsidRPr="00392206" w:rsidRDefault="00FF40CE" w:rsidP="00392206">
            <w:pPr>
              <w:spacing w:line="240" w:lineRule="auto"/>
              <w:rPr>
                <w:rFonts w:eastAsia="Times New Roman" w:cs="Times New Roman"/>
                <w:color w:val="000000"/>
                <w:sz w:val="20"/>
                <w:szCs w:val="20"/>
                <w:lang w:eastAsia="da-DK"/>
              </w:rPr>
            </w:pPr>
          </w:p>
        </w:tc>
      </w:tr>
      <w:tr w:rsidR="00FF40CE" w:rsidRPr="009D416A" w14:paraId="6D5CC559" w14:textId="77777777" w:rsidTr="00392206">
        <w:trPr>
          <w:trHeight w:val="169"/>
        </w:trPr>
        <w:tc>
          <w:tcPr>
            <w:tcW w:w="2860" w:type="dxa"/>
            <w:vMerge/>
            <w:tcBorders>
              <w:left w:val="single" w:sz="4" w:space="0" w:color="auto"/>
              <w:right w:val="single" w:sz="4" w:space="0" w:color="auto"/>
            </w:tcBorders>
            <w:shd w:val="clear" w:color="auto" w:fill="55CBFF" w:themeFill="accent2" w:themeFillTint="99"/>
            <w:noWrap/>
            <w:vAlign w:val="center"/>
          </w:tcPr>
          <w:p w14:paraId="4B659642" w14:textId="77777777" w:rsidR="00FF40CE" w:rsidRPr="00392206" w:rsidRDefault="00FF40CE" w:rsidP="00392206">
            <w:pPr>
              <w:spacing w:line="240" w:lineRule="auto"/>
              <w:jc w:val="center"/>
              <w:rPr>
                <w:rFonts w:ascii="Calibri" w:eastAsia="Times New Roman" w:hAnsi="Calibri" w:cs="Times New Roman"/>
                <w:b/>
                <w:bCs/>
                <w:color w:val="000000"/>
                <w:sz w:val="24"/>
                <w:szCs w:val="24"/>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40C8E637" w14:textId="659C90D4" w:rsidR="00FF40CE" w:rsidRPr="00392206" w:rsidRDefault="00FF40CE" w:rsidP="00392206">
            <w:pPr>
              <w:spacing w:line="240" w:lineRule="auto"/>
              <w:rPr>
                <w:rFonts w:eastAsia="Times New Roman" w:cs="Times New Roman"/>
                <w:color w:val="000000"/>
                <w:sz w:val="20"/>
                <w:szCs w:val="20"/>
                <w:lang w:eastAsia="da-DK"/>
              </w:rPr>
            </w:pPr>
            <w:r w:rsidRPr="00392206">
              <w:rPr>
                <w:rFonts w:eastAsia="Times New Roman" w:cs="Times New Roman"/>
                <w:color w:val="000000"/>
                <w:sz w:val="20"/>
                <w:szCs w:val="20"/>
                <w:lang w:eastAsia="da-DK"/>
              </w:rPr>
              <w:t>Structural failure of features external to vessel (bridge, lighthouse etc.)</w:t>
            </w:r>
          </w:p>
        </w:tc>
        <w:tc>
          <w:tcPr>
            <w:tcW w:w="2926" w:type="dxa"/>
            <w:tcBorders>
              <w:top w:val="nil"/>
              <w:left w:val="nil"/>
              <w:bottom w:val="single" w:sz="4" w:space="0" w:color="auto"/>
              <w:right w:val="single" w:sz="4" w:space="0" w:color="auto"/>
            </w:tcBorders>
            <w:shd w:val="clear" w:color="auto" w:fill="auto"/>
            <w:vAlign w:val="center"/>
          </w:tcPr>
          <w:p w14:paraId="134230F4" w14:textId="19B7F1EE" w:rsidR="00FF40CE" w:rsidRPr="00392206" w:rsidRDefault="00FF40CE" w:rsidP="00392206">
            <w:pPr>
              <w:spacing w:line="240" w:lineRule="auto"/>
              <w:rPr>
                <w:rFonts w:eastAsia="Times New Roman" w:cs="Times New Roman"/>
                <w:color w:val="000000"/>
                <w:sz w:val="20"/>
                <w:szCs w:val="20"/>
                <w:lang w:eastAsia="da-DK"/>
              </w:rPr>
            </w:pPr>
          </w:p>
        </w:tc>
      </w:tr>
      <w:tr w:rsidR="00FF40CE" w:rsidRPr="009D416A" w14:paraId="38FE3ED3" w14:textId="77777777" w:rsidTr="00392206">
        <w:trPr>
          <w:trHeight w:val="169"/>
        </w:trPr>
        <w:tc>
          <w:tcPr>
            <w:tcW w:w="2860" w:type="dxa"/>
            <w:vMerge/>
            <w:tcBorders>
              <w:left w:val="single" w:sz="4" w:space="0" w:color="auto"/>
              <w:right w:val="single" w:sz="4" w:space="0" w:color="auto"/>
            </w:tcBorders>
            <w:shd w:val="clear" w:color="auto" w:fill="55CBFF" w:themeFill="accent2" w:themeFillTint="99"/>
            <w:noWrap/>
            <w:vAlign w:val="center"/>
          </w:tcPr>
          <w:p w14:paraId="1B0BD6D4" w14:textId="77777777" w:rsidR="00FF40CE" w:rsidRPr="00392206" w:rsidRDefault="00FF40CE" w:rsidP="00392206">
            <w:pPr>
              <w:spacing w:line="240" w:lineRule="auto"/>
              <w:jc w:val="center"/>
              <w:rPr>
                <w:rFonts w:ascii="Calibri" w:eastAsia="Times New Roman" w:hAnsi="Calibri" w:cs="Times New Roman"/>
                <w:b/>
                <w:bCs/>
                <w:color w:val="000000"/>
                <w:sz w:val="24"/>
                <w:szCs w:val="24"/>
                <w:lang w:val="en-US" w:eastAsia="da-DK"/>
              </w:rPr>
            </w:pPr>
          </w:p>
        </w:tc>
        <w:tc>
          <w:tcPr>
            <w:tcW w:w="4360" w:type="dxa"/>
            <w:tcBorders>
              <w:top w:val="nil"/>
              <w:left w:val="nil"/>
              <w:bottom w:val="single" w:sz="4" w:space="0" w:color="auto"/>
              <w:right w:val="single" w:sz="4" w:space="0" w:color="auto"/>
            </w:tcBorders>
            <w:shd w:val="clear" w:color="auto" w:fill="auto"/>
            <w:noWrap/>
            <w:vAlign w:val="center"/>
          </w:tcPr>
          <w:p w14:paraId="0C685600" w14:textId="77777777" w:rsidR="00FF40CE" w:rsidRPr="00392206" w:rsidRDefault="00FF40CE" w:rsidP="00392206">
            <w:pPr>
              <w:spacing w:line="240" w:lineRule="auto"/>
              <w:rPr>
                <w:rFonts w:eastAsia="Times New Roman" w:cs="Times New Roman"/>
                <w:color w:val="000000"/>
                <w:sz w:val="20"/>
                <w:szCs w:val="20"/>
                <w:lang w:eastAsia="da-DK"/>
              </w:rPr>
            </w:pPr>
          </w:p>
        </w:tc>
        <w:tc>
          <w:tcPr>
            <w:tcW w:w="2926" w:type="dxa"/>
            <w:tcBorders>
              <w:top w:val="nil"/>
              <w:left w:val="nil"/>
              <w:bottom w:val="single" w:sz="4" w:space="0" w:color="auto"/>
              <w:right w:val="single" w:sz="4" w:space="0" w:color="auto"/>
            </w:tcBorders>
            <w:shd w:val="clear" w:color="auto" w:fill="auto"/>
            <w:vAlign w:val="center"/>
          </w:tcPr>
          <w:p w14:paraId="303D4148" w14:textId="59BB95A2" w:rsidR="00FF40CE" w:rsidRPr="00392206" w:rsidRDefault="00FF40CE" w:rsidP="00392206">
            <w:pPr>
              <w:spacing w:line="240" w:lineRule="auto"/>
              <w:rPr>
                <w:rFonts w:eastAsia="Times New Roman" w:cs="Times New Roman"/>
                <w:color w:val="000000"/>
                <w:sz w:val="20"/>
                <w:szCs w:val="20"/>
                <w:lang w:eastAsia="da-DK"/>
              </w:rPr>
            </w:pPr>
          </w:p>
        </w:tc>
      </w:tr>
      <w:tr w:rsidR="00FF40CE" w:rsidRPr="009D416A" w14:paraId="3C73A2B3" w14:textId="77777777" w:rsidTr="00392206">
        <w:trPr>
          <w:trHeight w:val="169"/>
        </w:trPr>
        <w:tc>
          <w:tcPr>
            <w:tcW w:w="2860" w:type="dxa"/>
            <w:vMerge/>
            <w:tcBorders>
              <w:left w:val="single" w:sz="4" w:space="0" w:color="auto"/>
              <w:bottom w:val="single" w:sz="4" w:space="0" w:color="auto"/>
              <w:right w:val="single" w:sz="4" w:space="0" w:color="auto"/>
            </w:tcBorders>
            <w:shd w:val="clear" w:color="auto" w:fill="55CBFF" w:themeFill="accent2" w:themeFillTint="99"/>
            <w:noWrap/>
            <w:vAlign w:val="center"/>
          </w:tcPr>
          <w:p w14:paraId="0CBCEC10" w14:textId="77777777" w:rsidR="00FF40CE" w:rsidRPr="00392206" w:rsidRDefault="00FF40CE" w:rsidP="00392206">
            <w:pPr>
              <w:spacing w:line="240" w:lineRule="auto"/>
              <w:jc w:val="center"/>
              <w:rPr>
                <w:rFonts w:ascii="Calibri" w:eastAsia="Times New Roman" w:hAnsi="Calibri" w:cs="Times New Roman"/>
                <w:b/>
                <w:bCs/>
                <w:color w:val="000000"/>
                <w:sz w:val="24"/>
                <w:szCs w:val="24"/>
                <w:lang w:val="en-US" w:eastAsia="da-DK"/>
              </w:rPr>
            </w:pPr>
          </w:p>
        </w:tc>
        <w:tc>
          <w:tcPr>
            <w:tcW w:w="4360" w:type="dxa"/>
            <w:tcBorders>
              <w:top w:val="nil"/>
              <w:left w:val="nil"/>
              <w:bottom w:val="single" w:sz="4" w:space="0" w:color="auto"/>
              <w:right w:val="single" w:sz="4" w:space="0" w:color="auto"/>
            </w:tcBorders>
            <w:shd w:val="clear" w:color="auto" w:fill="auto"/>
            <w:noWrap/>
            <w:vAlign w:val="center"/>
          </w:tcPr>
          <w:p w14:paraId="66049B02" w14:textId="77777777" w:rsidR="00FF40CE" w:rsidRPr="00392206" w:rsidRDefault="00FF40CE" w:rsidP="00392206">
            <w:pPr>
              <w:spacing w:line="240" w:lineRule="auto"/>
              <w:rPr>
                <w:rFonts w:eastAsia="Times New Roman" w:cs="Times New Roman"/>
                <w:color w:val="000000"/>
                <w:sz w:val="20"/>
                <w:szCs w:val="20"/>
                <w:lang w:eastAsia="da-DK"/>
              </w:rPr>
            </w:pPr>
          </w:p>
        </w:tc>
        <w:tc>
          <w:tcPr>
            <w:tcW w:w="2926" w:type="dxa"/>
            <w:tcBorders>
              <w:top w:val="nil"/>
              <w:left w:val="nil"/>
              <w:bottom w:val="single" w:sz="4" w:space="0" w:color="auto"/>
              <w:right w:val="single" w:sz="4" w:space="0" w:color="auto"/>
            </w:tcBorders>
            <w:shd w:val="clear" w:color="auto" w:fill="auto"/>
            <w:vAlign w:val="center"/>
          </w:tcPr>
          <w:p w14:paraId="46B8D942" w14:textId="78797183" w:rsidR="00FF40CE" w:rsidRPr="00392206" w:rsidRDefault="00FF40CE" w:rsidP="00392206">
            <w:pPr>
              <w:spacing w:line="240" w:lineRule="auto"/>
              <w:rPr>
                <w:rFonts w:eastAsia="Times New Roman" w:cs="Times New Roman"/>
                <w:color w:val="000000"/>
                <w:sz w:val="20"/>
                <w:szCs w:val="20"/>
                <w:lang w:eastAsia="da-DK"/>
              </w:rPr>
            </w:pPr>
          </w:p>
        </w:tc>
      </w:tr>
      <w:tr w:rsidR="00392206" w14:paraId="5A808A93" w14:textId="673F4927" w:rsidTr="00392206">
        <w:trPr>
          <w:trHeight w:val="151"/>
        </w:trPr>
        <w:tc>
          <w:tcPr>
            <w:tcW w:w="2860" w:type="dxa"/>
            <w:vMerge w:val="restart"/>
            <w:tcBorders>
              <w:top w:val="nil"/>
              <w:left w:val="single" w:sz="4" w:space="0" w:color="auto"/>
              <w:right w:val="single" w:sz="4" w:space="0" w:color="auto"/>
            </w:tcBorders>
            <w:shd w:val="clear" w:color="auto" w:fill="55CBFF" w:themeFill="accent2" w:themeFillTint="99"/>
            <w:noWrap/>
            <w:vAlign w:val="center"/>
          </w:tcPr>
          <w:p w14:paraId="3FD97945" w14:textId="5285F913" w:rsidR="00392206" w:rsidRPr="00392206" w:rsidRDefault="00392206" w:rsidP="00392206">
            <w:pPr>
              <w:spacing w:line="240" w:lineRule="auto"/>
              <w:jc w:val="center"/>
              <w:rPr>
                <w:rFonts w:ascii="Calibri" w:eastAsia="Times New Roman" w:hAnsi="Calibri" w:cs="Times New Roman"/>
                <w:b/>
                <w:bCs/>
                <w:color w:val="000000"/>
                <w:sz w:val="24"/>
                <w:szCs w:val="24"/>
                <w:lang w:val="da-DK" w:eastAsia="da-DK"/>
              </w:rPr>
            </w:pPr>
            <w:r w:rsidRPr="00392206">
              <w:rPr>
                <w:rFonts w:ascii="Calibri" w:eastAsia="Times New Roman" w:hAnsi="Calibri" w:cs="Times New Roman"/>
                <w:b/>
                <w:bCs/>
                <w:color w:val="000000"/>
                <w:sz w:val="24"/>
                <w:szCs w:val="24"/>
                <w:lang w:val="da-DK" w:eastAsia="da-DK"/>
              </w:rPr>
              <w:t>Other</w:t>
            </w:r>
          </w:p>
        </w:tc>
        <w:tc>
          <w:tcPr>
            <w:tcW w:w="4360" w:type="dxa"/>
            <w:tcBorders>
              <w:top w:val="nil"/>
              <w:left w:val="nil"/>
              <w:bottom w:val="single" w:sz="4" w:space="0" w:color="auto"/>
              <w:right w:val="single" w:sz="4" w:space="0" w:color="auto"/>
            </w:tcBorders>
            <w:shd w:val="clear" w:color="auto" w:fill="auto"/>
            <w:noWrap/>
            <w:vAlign w:val="center"/>
          </w:tcPr>
          <w:p w14:paraId="68017BD4" w14:textId="77777777" w:rsidR="00392206" w:rsidRPr="00392206" w:rsidRDefault="00392206" w:rsidP="00392206">
            <w:pPr>
              <w:spacing w:line="240" w:lineRule="auto"/>
              <w:rPr>
                <w:rFonts w:eastAsia="Times New Roman" w:cs="Times New Roman"/>
                <w:color w:val="000000"/>
                <w:sz w:val="20"/>
                <w:szCs w:val="20"/>
                <w:lang w:val="da-DK" w:eastAsia="da-DK"/>
              </w:rPr>
            </w:pPr>
            <w:r w:rsidRPr="00392206">
              <w:rPr>
                <w:rFonts w:eastAsia="Times New Roman" w:cs="Times New Roman"/>
                <w:color w:val="000000"/>
                <w:sz w:val="20"/>
                <w:szCs w:val="20"/>
                <w:lang w:val="da-DK" w:eastAsia="da-DK"/>
              </w:rPr>
              <w:t>Engine fire</w:t>
            </w:r>
          </w:p>
        </w:tc>
        <w:tc>
          <w:tcPr>
            <w:tcW w:w="2926" w:type="dxa"/>
            <w:tcBorders>
              <w:top w:val="nil"/>
              <w:left w:val="nil"/>
              <w:bottom w:val="single" w:sz="4" w:space="0" w:color="auto"/>
              <w:right w:val="single" w:sz="4" w:space="0" w:color="auto"/>
            </w:tcBorders>
            <w:shd w:val="clear" w:color="auto" w:fill="auto"/>
            <w:vAlign w:val="center"/>
          </w:tcPr>
          <w:p w14:paraId="01E6404D" w14:textId="1032A3E6" w:rsidR="00392206" w:rsidRPr="00392206" w:rsidRDefault="00392206" w:rsidP="00392206">
            <w:pPr>
              <w:spacing w:line="240" w:lineRule="auto"/>
              <w:rPr>
                <w:rFonts w:eastAsia="Times New Roman" w:cs="Times New Roman"/>
                <w:color w:val="000000"/>
                <w:sz w:val="20"/>
                <w:szCs w:val="20"/>
                <w:lang w:val="da-DK" w:eastAsia="da-DK"/>
              </w:rPr>
            </w:pPr>
          </w:p>
        </w:tc>
      </w:tr>
      <w:tr w:rsidR="00392206" w14:paraId="58D81A13" w14:textId="77777777" w:rsidTr="00392206">
        <w:trPr>
          <w:trHeight w:val="150"/>
        </w:trPr>
        <w:tc>
          <w:tcPr>
            <w:tcW w:w="2860" w:type="dxa"/>
            <w:vMerge/>
            <w:tcBorders>
              <w:left w:val="single" w:sz="4" w:space="0" w:color="auto"/>
              <w:right w:val="single" w:sz="4" w:space="0" w:color="auto"/>
            </w:tcBorders>
            <w:shd w:val="clear" w:color="auto" w:fill="55CBFF" w:themeFill="accent2" w:themeFillTint="99"/>
            <w:noWrap/>
            <w:vAlign w:val="center"/>
          </w:tcPr>
          <w:p w14:paraId="0522E85F" w14:textId="77777777" w:rsidR="00392206" w:rsidRDefault="00392206" w:rsidP="00FF40CE">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595AC7DB" w14:textId="2D29FBA0" w:rsidR="00392206" w:rsidRPr="00392206" w:rsidRDefault="00392206" w:rsidP="00392206">
            <w:pPr>
              <w:spacing w:line="240" w:lineRule="auto"/>
              <w:rPr>
                <w:rFonts w:eastAsia="Times New Roman" w:cs="Times New Roman"/>
                <w:color w:val="000000"/>
                <w:sz w:val="20"/>
                <w:szCs w:val="20"/>
                <w:lang w:val="da-DK" w:eastAsia="da-DK"/>
              </w:rPr>
            </w:pPr>
            <w:r w:rsidRPr="00392206">
              <w:rPr>
                <w:rFonts w:eastAsia="Times New Roman" w:cs="Times New Roman"/>
                <w:color w:val="000000"/>
                <w:sz w:val="20"/>
                <w:szCs w:val="20"/>
                <w:lang w:val="da-DK" w:eastAsia="da-DK"/>
              </w:rPr>
              <w:t>Cargo fire</w:t>
            </w:r>
          </w:p>
        </w:tc>
        <w:tc>
          <w:tcPr>
            <w:tcW w:w="2926" w:type="dxa"/>
            <w:tcBorders>
              <w:top w:val="nil"/>
              <w:left w:val="nil"/>
              <w:bottom w:val="single" w:sz="4" w:space="0" w:color="auto"/>
              <w:right w:val="single" w:sz="4" w:space="0" w:color="auto"/>
            </w:tcBorders>
            <w:shd w:val="clear" w:color="auto" w:fill="auto"/>
            <w:vAlign w:val="center"/>
          </w:tcPr>
          <w:p w14:paraId="273935F7" w14:textId="6E554C3E" w:rsidR="00392206" w:rsidRPr="00392206" w:rsidRDefault="00392206" w:rsidP="00392206">
            <w:pPr>
              <w:spacing w:line="240" w:lineRule="auto"/>
              <w:rPr>
                <w:rFonts w:eastAsia="Times New Roman" w:cs="Times New Roman"/>
                <w:color w:val="000000"/>
                <w:sz w:val="20"/>
                <w:szCs w:val="20"/>
                <w:lang w:val="da-DK" w:eastAsia="da-DK"/>
              </w:rPr>
            </w:pPr>
          </w:p>
        </w:tc>
      </w:tr>
      <w:tr w:rsidR="00392206" w14:paraId="2EBB185D" w14:textId="77777777" w:rsidTr="00392206">
        <w:trPr>
          <w:trHeight w:val="150"/>
        </w:trPr>
        <w:tc>
          <w:tcPr>
            <w:tcW w:w="2860" w:type="dxa"/>
            <w:vMerge/>
            <w:tcBorders>
              <w:left w:val="single" w:sz="4" w:space="0" w:color="auto"/>
              <w:right w:val="single" w:sz="4" w:space="0" w:color="auto"/>
            </w:tcBorders>
            <w:shd w:val="clear" w:color="auto" w:fill="55CBFF" w:themeFill="accent2" w:themeFillTint="99"/>
            <w:noWrap/>
            <w:vAlign w:val="center"/>
          </w:tcPr>
          <w:p w14:paraId="756D2078" w14:textId="77777777" w:rsidR="00392206" w:rsidRDefault="00392206" w:rsidP="00FF40CE">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single" w:sz="4" w:space="0" w:color="auto"/>
              <w:left w:val="nil"/>
              <w:bottom w:val="single" w:sz="4" w:space="0" w:color="auto"/>
              <w:right w:val="single" w:sz="4" w:space="0" w:color="auto"/>
            </w:tcBorders>
            <w:shd w:val="clear" w:color="auto" w:fill="auto"/>
            <w:noWrap/>
            <w:vAlign w:val="center"/>
          </w:tcPr>
          <w:p w14:paraId="65DD1AAD" w14:textId="77777777" w:rsidR="00392206" w:rsidRPr="00392206" w:rsidRDefault="00392206" w:rsidP="00392206">
            <w:pPr>
              <w:spacing w:line="240" w:lineRule="auto"/>
              <w:rPr>
                <w:rFonts w:eastAsia="Times New Roman" w:cs="Times New Roman"/>
                <w:color w:val="000000"/>
                <w:sz w:val="20"/>
                <w:szCs w:val="20"/>
                <w:lang w:val="da-DK" w:eastAsia="da-DK"/>
              </w:rPr>
            </w:pPr>
          </w:p>
        </w:tc>
        <w:tc>
          <w:tcPr>
            <w:tcW w:w="2926" w:type="dxa"/>
            <w:tcBorders>
              <w:top w:val="single" w:sz="4" w:space="0" w:color="auto"/>
              <w:left w:val="nil"/>
              <w:bottom w:val="single" w:sz="4" w:space="0" w:color="auto"/>
              <w:right w:val="single" w:sz="4" w:space="0" w:color="auto"/>
            </w:tcBorders>
            <w:shd w:val="clear" w:color="auto" w:fill="auto"/>
            <w:vAlign w:val="center"/>
          </w:tcPr>
          <w:p w14:paraId="76838610" w14:textId="11FB0435" w:rsidR="00392206" w:rsidRPr="00392206" w:rsidRDefault="00392206" w:rsidP="00392206">
            <w:pPr>
              <w:spacing w:line="240" w:lineRule="auto"/>
              <w:rPr>
                <w:rFonts w:eastAsia="Times New Roman" w:cs="Times New Roman"/>
                <w:color w:val="000000"/>
                <w:sz w:val="20"/>
                <w:szCs w:val="20"/>
                <w:lang w:val="da-DK" w:eastAsia="da-DK"/>
              </w:rPr>
            </w:pPr>
          </w:p>
        </w:tc>
      </w:tr>
      <w:tr w:rsidR="00392206" w14:paraId="6CDA2317" w14:textId="77777777" w:rsidTr="00392206">
        <w:trPr>
          <w:trHeight w:val="150"/>
        </w:trPr>
        <w:tc>
          <w:tcPr>
            <w:tcW w:w="2860" w:type="dxa"/>
            <w:vMerge/>
            <w:tcBorders>
              <w:left w:val="single" w:sz="4" w:space="0" w:color="auto"/>
              <w:bottom w:val="single" w:sz="4" w:space="0" w:color="auto"/>
              <w:right w:val="single" w:sz="4" w:space="0" w:color="auto"/>
            </w:tcBorders>
            <w:shd w:val="clear" w:color="auto" w:fill="55CBFF" w:themeFill="accent2" w:themeFillTint="99"/>
            <w:noWrap/>
            <w:vAlign w:val="center"/>
          </w:tcPr>
          <w:p w14:paraId="098AABC1" w14:textId="77777777" w:rsidR="00392206" w:rsidRDefault="00392206" w:rsidP="00FF40CE">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single" w:sz="4" w:space="0" w:color="auto"/>
              <w:left w:val="nil"/>
              <w:bottom w:val="single" w:sz="4" w:space="0" w:color="auto"/>
              <w:right w:val="single" w:sz="4" w:space="0" w:color="auto"/>
            </w:tcBorders>
            <w:shd w:val="clear" w:color="auto" w:fill="auto"/>
            <w:noWrap/>
            <w:vAlign w:val="center"/>
          </w:tcPr>
          <w:p w14:paraId="27EBC7BB" w14:textId="77777777" w:rsidR="00392206" w:rsidRPr="00392206" w:rsidRDefault="00392206" w:rsidP="00392206">
            <w:pPr>
              <w:spacing w:line="240" w:lineRule="auto"/>
              <w:rPr>
                <w:rFonts w:eastAsia="Times New Roman" w:cs="Times New Roman"/>
                <w:color w:val="000000"/>
                <w:sz w:val="20"/>
                <w:szCs w:val="20"/>
                <w:lang w:val="da-DK" w:eastAsia="da-DK"/>
              </w:rPr>
            </w:pPr>
          </w:p>
        </w:tc>
        <w:tc>
          <w:tcPr>
            <w:tcW w:w="2926" w:type="dxa"/>
            <w:tcBorders>
              <w:top w:val="single" w:sz="4" w:space="0" w:color="auto"/>
              <w:left w:val="nil"/>
              <w:bottom w:val="single" w:sz="4" w:space="0" w:color="auto"/>
              <w:right w:val="single" w:sz="4" w:space="0" w:color="auto"/>
            </w:tcBorders>
            <w:shd w:val="clear" w:color="auto" w:fill="auto"/>
            <w:vAlign w:val="center"/>
          </w:tcPr>
          <w:p w14:paraId="1B5A28C1" w14:textId="77777777" w:rsidR="00392206" w:rsidRPr="00392206" w:rsidRDefault="00392206" w:rsidP="00392206">
            <w:pPr>
              <w:spacing w:line="240" w:lineRule="auto"/>
              <w:rPr>
                <w:rFonts w:eastAsia="Times New Roman" w:cs="Times New Roman"/>
                <w:color w:val="000000"/>
                <w:sz w:val="20"/>
                <w:szCs w:val="20"/>
                <w:lang w:val="da-DK" w:eastAsia="da-DK"/>
              </w:rPr>
            </w:pPr>
          </w:p>
        </w:tc>
      </w:tr>
    </w:tbl>
    <w:p w14:paraId="49ACAB89" w14:textId="05B93B84" w:rsidR="00C05A4F" w:rsidRDefault="00C05A4F" w:rsidP="00905D23">
      <w:pPr>
        <w:pStyle w:val="BodyText"/>
      </w:pPr>
    </w:p>
    <w:p w14:paraId="580697FF" w14:textId="77777777" w:rsidR="004A3A99" w:rsidRDefault="004A3A99" w:rsidP="00C05A4F">
      <w:pPr>
        <w:pStyle w:val="Annex"/>
        <w:sectPr w:rsidR="004A3A99" w:rsidSect="004B39E5">
          <w:headerReference w:type="even" r:id="rId41"/>
          <w:headerReference w:type="default" r:id="rId42"/>
          <w:footerReference w:type="default" r:id="rId43"/>
          <w:headerReference w:type="first" r:id="rId44"/>
          <w:pgSz w:w="11906" w:h="16838" w:code="9"/>
          <w:pgMar w:top="567" w:right="794" w:bottom="567" w:left="907" w:header="850" w:footer="850" w:gutter="0"/>
          <w:cols w:space="708"/>
          <w:docGrid w:linePitch="360"/>
        </w:sectPr>
      </w:pPr>
    </w:p>
    <w:p w14:paraId="5EABB0B4" w14:textId="50B5D40F" w:rsidR="00C05A4F" w:rsidRDefault="00392206" w:rsidP="00C05A4F">
      <w:pPr>
        <w:pStyle w:val="Annex"/>
      </w:pPr>
      <w:bookmarkStart w:id="217" w:name="_Toc499907917"/>
      <w:r>
        <w:lastRenderedPageBreak/>
        <w:t xml:space="preserve">EXAMPLE RISK ASSESSMENT </w:t>
      </w:r>
      <w:commentRangeStart w:id="218"/>
      <w:r>
        <w:t>MATRIX</w:t>
      </w:r>
      <w:bookmarkEnd w:id="217"/>
      <w:commentRangeEnd w:id="218"/>
      <w:r w:rsidR="001B7046">
        <w:rPr>
          <w:rStyle w:val="CommentReference"/>
          <w:b w:val="0"/>
          <w:i w:val="0"/>
          <w:caps w:val="0"/>
          <w:color w:val="auto"/>
          <w:u w:val="none"/>
        </w:rPr>
        <w:commentReference w:id="218"/>
      </w:r>
      <w:ins w:id="219" w:author="Jakob Bang" w:date="2019-04-03T11:32:00Z">
        <w:r w:rsidR="001B7046">
          <w:t xml:space="preserve"> </w:t>
        </w:r>
      </w:ins>
    </w:p>
    <w:p w14:paraId="5537A2E4" w14:textId="5270DBAC" w:rsidR="00C05A4F" w:rsidRPr="00C05A4F" w:rsidRDefault="00C05A4F" w:rsidP="00C05A4F">
      <w:pPr>
        <w:pStyle w:val="BodyText"/>
      </w:pPr>
      <w:r>
        <w:rPr>
          <w:noProof/>
          <w:lang w:val="da-DK" w:eastAsia="da-DK"/>
        </w:rPr>
        <w:drawing>
          <wp:inline distT="0" distB="0" distL="0" distR="0" wp14:anchorId="4EA82B5A" wp14:editId="40C434D6">
            <wp:extent cx="8639219" cy="5255813"/>
            <wp:effectExtent l="0" t="0" r="0" b="2540"/>
            <wp:docPr id="37" name="ta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able"/>
                    <pic:cNvPicPr>
                      <a:picLocks noChangeAspect="1"/>
                    </pic:cNvPicPr>
                  </pic:nvPicPr>
                  <pic:blipFill>
                    <a:blip r:embed="rId45"/>
                    <a:stretch>
                      <a:fillRect/>
                    </a:stretch>
                  </pic:blipFill>
                  <pic:spPr>
                    <a:xfrm>
                      <a:off x="0" y="0"/>
                      <a:ext cx="8654687" cy="5265223"/>
                    </a:xfrm>
                    <a:prstGeom prst="rect">
                      <a:avLst/>
                    </a:prstGeom>
                  </pic:spPr>
                </pic:pic>
              </a:graphicData>
            </a:graphic>
          </wp:inline>
        </w:drawing>
      </w:r>
    </w:p>
    <w:sectPr w:rsidR="00C05A4F" w:rsidRPr="00C05A4F" w:rsidSect="00267CBD">
      <w:headerReference w:type="even" r:id="rId46"/>
      <w:headerReference w:type="default" r:id="rId47"/>
      <w:footerReference w:type="default" r:id="rId48"/>
      <w:headerReference w:type="first" r:id="rId49"/>
      <w:pgSz w:w="16838" w:h="11906" w:orient="landscape" w:code="9"/>
      <w:pgMar w:top="907" w:right="567" w:bottom="794" w:left="567" w:header="850" w:footer="850"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62" w:author="Jakob Bang" w:date="2019-04-02T16:23:00Z" w:initials="JB">
    <w:p w14:paraId="1557C142" w14:textId="2F983DBE" w:rsidR="00FA0508" w:rsidRDefault="00FA0508">
      <w:pPr>
        <w:pStyle w:val="CommentText"/>
      </w:pPr>
      <w:r>
        <w:rPr>
          <w:rStyle w:val="CommentReference"/>
        </w:rPr>
        <w:annotationRef/>
      </w:r>
      <w:r>
        <w:t>Is Background necessary ??</w:t>
      </w:r>
    </w:p>
  </w:comment>
  <w:comment w:id="67" w:author="Jakob Bang" w:date="2019-04-02T16:26:00Z" w:initials="JB">
    <w:p w14:paraId="700BBDCC" w14:textId="5D80293B" w:rsidR="00FA0508" w:rsidRDefault="00FA0508">
      <w:pPr>
        <w:pStyle w:val="CommentText"/>
      </w:pPr>
      <w:r>
        <w:rPr>
          <w:rStyle w:val="CommentReference"/>
        </w:rPr>
        <w:annotationRef/>
      </w:r>
      <w:r>
        <w:t>To be considered</w:t>
      </w:r>
    </w:p>
  </w:comment>
  <w:comment w:id="68" w:author="Jakob Bang" w:date="2019-04-02T16:33:00Z" w:initials="JB">
    <w:p w14:paraId="6328B748" w14:textId="3A1B3B0E" w:rsidR="00FA0508" w:rsidRDefault="00FA0508">
      <w:pPr>
        <w:pStyle w:val="CommentText"/>
      </w:pPr>
      <w:r>
        <w:rPr>
          <w:rStyle w:val="CommentReference"/>
        </w:rPr>
        <w:annotationRef/>
      </w:r>
      <w:r>
        <w:t>Check with annexes</w:t>
      </w:r>
    </w:p>
  </w:comment>
  <w:comment w:id="72" w:author="Jakob Bang" w:date="2019-04-02T16:41:00Z" w:initials="JB">
    <w:p w14:paraId="58A2710E" w14:textId="68FC8DFE" w:rsidR="00FA0508" w:rsidRDefault="00FA0508">
      <w:pPr>
        <w:pStyle w:val="CommentText"/>
      </w:pPr>
      <w:r>
        <w:rPr>
          <w:rStyle w:val="CommentReference"/>
        </w:rPr>
        <w:annotationRef/>
      </w:r>
      <w:r>
        <w:t>Should be aligned with the review of 1018</w:t>
      </w:r>
    </w:p>
  </w:comment>
  <w:comment w:id="102" w:author="Jakob Bang" w:date="2019-04-03T09:40:00Z" w:initials="JB">
    <w:p w14:paraId="5927E979" w14:textId="3DD318F2" w:rsidR="00FA0508" w:rsidRDefault="00FA0508">
      <w:pPr>
        <w:pStyle w:val="CommentText"/>
      </w:pPr>
      <w:r>
        <w:rPr>
          <w:rStyle w:val="CommentReference"/>
        </w:rPr>
        <w:annotationRef/>
      </w:r>
      <w:r>
        <w:t>Other words ???</w:t>
      </w:r>
    </w:p>
  </w:comment>
  <w:comment w:id="109" w:author="Jakob Bang" w:date="2019-04-03T09:36:00Z" w:initials="JB">
    <w:p w14:paraId="73F265B3" w14:textId="2E3CFDC5" w:rsidR="00FA0508" w:rsidRDefault="00FA0508">
      <w:pPr>
        <w:pStyle w:val="CommentText"/>
      </w:pPr>
      <w:r>
        <w:rPr>
          <w:rStyle w:val="CommentReference"/>
        </w:rPr>
        <w:annotationRef/>
      </w:r>
      <w:r>
        <w:t>Must be combined with 3.3. in the MSA document</w:t>
      </w:r>
    </w:p>
  </w:comment>
  <w:comment w:id="150" w:author="Jakob Bang" w:date="2019-04-03T11:21:00Z" w:initials="JB">
    <w:p w14:paraId="10E36694" w14:textId="65D0EE3E" w:rsidR="00FA0508" w:rsidRDefault="00FA0508">
      <w:pPr>
        <w:pStyle w:val="CommentText"/>
      </w:pPr>
      <w:r>
        <w:rPr>
          <w:rStyle w:val="CommentReference"/>
        </w:rPr>
        <w:annotationRef/>
      </w:r>
      <w:r>
        <w:t xml:space="preserve">Should be revised </w:t>
      </w:r>
    </w:p>
  </w:comment>
  <w:comment w:id="169" w:author="Jakob Bang" w:date="2019-04-03T11:50:00Z" w:initials="JB">
    <w:p w14:paraId="0B1C531A" w14:textId="2D1BE018" w:rsidR="00FA0508" w:rsidRDefault="00FA0508">
      <w:pPr>
        <w:pStyle w:val="CommentText"/>
      </w:pPr>
      <w:r>
        <w:rPr>
          <w:rStyle w:val="CommentReference"/>
        </w:rPr>
        <w:annotationRef/>
      </w:r>
      <w:r>
        <w:t>Can be based on annex in the AMSA document. Add a new annex D in this document</w:t>
      </w:r>
    </w:p>
  </w:comment>
  <w:comment w:id="170" w:author="Jakob Bang" w:date="2019-04-03T11:52:00Z" w:initials="JB">
    <w:p w14:paraId="401BC0E8" w14:textId="7A943A67" w:rsidR="00FA0508" w:rsidRDefault="00FA0508">
      <w:pPr>
        <w:pStyle w:val="CommentText"/>
      </w:pPr>
      <w:r>
        <w:rPr>
          <w:rStyle w:val="CommentReference"/>
        </w:rPr>
        <w:annotationRef/>
      </w:r>
      <w:r>
        <w:t xml:space="preserve">Will be modified from the new template </w:t>
      </w:r>
    </w:p>
  </w:comment>
  <w:comment w:id="174" w:author="Jakob Bang" w:date="2019-04-03T11:53:00Z" w:initials="JB">
    <w:p w14:paraId="0CEA14AA" w14:textId="246ECF0C" w:rsidR="00FA0508" w:rsidRDefault="00FA0508">
      <w:pPr>
        <w:pStyle w:val="CommentText"/>
      </w:pPr>
      <w:r>
        <w:rPr>
          <w:rStyle w:val="CommentReference"/>
        </w:rPr>
        <w:annotationRef/>
      </w:r>
      <w:r>
        <w:t>To be updated</w:t>
      </w:r>
    </w:p>
  </w:comment>
  <w:comment w:id="176" w:author="Jakob Bang" w:date="2019-04-03T11:54:00Z" w:initials="JB">
    <w:p w14:paraId="0BED7339" w14:textId="3C05599C" w:rsidR="00FA0508" w:rsidRDefault="00FA0508">
      <w:pPr>
        <w:pStyle w:val="CommentText"/>
      </w:pPr>
      <w:r>
        <w:rPr>
          <w:rStyle w:val="CommentReference"/>
        </w:rPr>
        <w:annotationRef/>
      </w:r>
      <w:r>
        <w:t>SIRA not mentioned in the IMO document</w:t>
      </w:r>
    </w:p>
  </w:comment>
  <w:comment w:id="218" w:author="Jakob Bang" w:date="2019-04-03T11:32:00Z" w:initials="JB">
    <w:p w14:paraId="04FB0DAD" w14:textId="4AB7E361" w:rsidR="00FA0508" w:rsidRDefault="00FA0508">
      <w:pPr>
        <w:pStyle w:val="CommentText"/>
      </w:pPr>
      <w:r>
        <w:rPr>
          <w:rStyle w:val="CommentReference"/>
        </w:rPr>
        <w:annotationRef/>
      </w:r>
      <w:r>
        <w:t>Extend the number and order of columns from the Kiribati document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1557C142" w15:done="0"/>
  <w15:commentEx w15:paraId="700BBDCC" w15:done="0"/>
  <w15:commentEx w15:paraId="6328B748" w15:done="0"/>
  <w15:commentEx w15:paraId="58A2710E" w15:done="0"/>
  <w15:commentEx w15:paraId="5927E979" w15:done="0"/>
  <w15:commentEx w15:paraId="73F265B3" w15:done="0"/>
  <w15:commentEx w15:paraId="10E36694" w15:done="0"/>
  <w15:commentEx w15:paraId="0B1C531A" w15:done="0"/>
  <w15:commentEx w15:paraId="401BC0E8" w15:done="0"/>
  <w15:commentEx w15:paraId="0CEA14AA" w15:done="0"/>
  <w15:commentEx w15:paraId="0BED7339" w15:done="0"/>
  <w15:commentEx w15:paraId="04FB0DAD"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557C142" w16cid:durableId="20F13AD4"/>
  <w16cid:commentId w16cid:paraId="700BBDCC" w16cid:durableId="20F13AD5"/>
  <w16cid:commentId w16cid:paraId="6328B748" w16cid:durableId="20F13AD6"/>
  <w16cid:commentId w16cid:paraId="58A2710E" w16cid:durableId="20F13AD7"/>
  <w16cid:commentId w16cid:paraId="5927E979" w16cid:durableId="20F13AD8"/>
  <w16cid:commentId w16cid:paraId="73F265B3" w16cid:durableId="20F13AD9"/>
  <w16cid:commentId w16cid:paraId="10E36694" w16cid:durableId="20F13ADA"/>
  <w16cid:commentId w16cid:paraId="0B1C531A" w16cid:durableId="20F13ADB"/>
  <w16cid:commentId w16cid:paraId="401BC0E8" w16cid:durableId="20F13ADC"/>
  <w16cid:commentId w16cid:paraId="0CEA14AA" w16cid:durableId="20F13ADD"/>
  <w16cid:commentId w16cid:paraId="0BED7339" w16cid:durableId="20F13ADE"/>
  <w16cid:commentId w16cid:paraId="04FB0DAD" w16cid:durableId="20F13AD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F04FDF" w14:textId="77777777" w:rsidR="006560BA" w:rsidRDefault="006560BA" w:rsidP="003274DB">
      <w:r>
        <w:separator/>
      </w:r>
    </w:p>
    <w:p w14:paraId="3D34E438" w14:textId="77777777" w:rsidR="006560BA" w:rsidRDefault="006560BA"/>
  </w:endnote>
  <w:endnote w:type="continuationSeparator" w:id="0">
    <w:p w14:paraId="50FCB9AF" w14:textId="77777777" w:rsidR="006560BA" w:rsidRDefault="006560BA" w:rsidP="003274DB">
      <w:r>
        <w:continuationSeparator/>
      </w:r>
    </w:p>
    <w:p w14:paraId="0A6C4DBD" w14:textId="77777777" w:rsidR="006560BA" w:rsidRDefault="006560B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5E4D5F" w14:textId="77777777" w:rsidR="00FA0508" w:rsidRDefault="00FA0508"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14</w:t>
    </w:r>
    <w:r>
      <w:rPr>
        <w:rStyle w:val="PageNumber"/>
      </w:rPr>
      <w:fldChar w:fldCharType="end"/>
    </w:r>
  </w:p>
  <w:p w14:paraId="50C281F5" w14:textId="77777777" w:rsidR="00FA0508" w:rsidRDefault="00FA0508"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14</w:t>
    </w:r>
    <w:r>
      <w:rPr>
        <w:rStyle w:val="PageNumber"/>
      </w:rPr>
      <w:fldChar w:fldCharType="end"/>
    </w:r>
  </w:p>
  <w:p w14:paraId="4DB03E9F" w14:textId="77777777" w:rsidR="00FA0508" w:rsidRDefault="00FA0508"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14</w:t>
    </w:r>
    <w:r>
      <w:rPr>
        <w:rStyle w:val="PageNumber"/>
      </w:rPr>
      <w:fldChar w:fldCharType="end"/>
    </w:r>
  </w:p>
  <w:p w14:paraId="4F4C2573" w14:textId="77777777" w:rsidR="00FA0508" w:rsidRDefault="00FA0508"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14</w:t>
    </w:r>
    <w:r>
      <w:rPr>
        <w:rStyle w:val="PageNumber"/>
      </w:rPr>
      <w:fldChar w:fldCharType="end"/>
    </w:r>
  </w:p>
  <w:p w14:paraId="134CA541" w14:textId="77777777" w:rsidR="00FA0508" w:rsidRDefault="00FA0508" w:rsidP="005378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999534" w14:textId="1233BBE4" w:rsidR="00FA0508" w:rsidRPr="00ED2A8D" w:rsidRDefault="00FA0508" w:rsidP="008747E0">
    <w:pPr>
      <w:pStyle w:val="Footer"/>
    </w:pPr>
    <w:r w:rsidRPr="00442889">
      <w:rPr>
        <w:noProof/>
        <w:lang w:val="da-DK" w:eastAsia="da-DK"/>
      </w:rPr>
      <w:drawing>
        <wp:anchor distT="0" distB="0" distL="114300" distR="114300" simplePos="0" relativeHeight="251647488" behindDoc="1" locked="0" layoutInCell="1" allowOverlap="1" wp14:anchorId="4ECC13A8" wp14:editId="0C871748">
          <wp:simplePos x="0" y="0"/>
          <wp:positionH relativeFrom="page">
            <wp:posOffset>792942</wp:posOffset>
          </wp:positionH>
          <wp:positionV relativeFrom="page">
            <wp:posOffset>9543184</wp:posOffset>
          </wp:positionV>
          <wp:extent cx="3247200" cy="723600"/>
          <wp:effectExtent l="0" t="0" r="0" b="635"/>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rPr>
        <w:noProof/>
        <w:lang w:val="da-DK" w:eastAsia="da-DK"/>
      </w:rPr>
      <mc:AlternateContent>
        <mc:Choice Requires="wps">
          <w:drawing>
            <wp:anchor distT="0" distB="0" distL="114300" distR="114300" simplePos="0" relativeHeight="251648512" behindDoc="0" locked="0" layoutInCell="1" allowOverlap="1" wp14:anchorId="7CF28C25" wp14:editId="3594EFA3">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FDFCDD0" id="Connecteur droit 11" o:spid="_x0000_s1026" style="position:absolute;z-index:25164851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99D7D7" w14:textId="77777777" w:rsidR="00FA0508" w:rsidRDefault="00FA0508" w:rsidP="00525922">
    <w:pPr>
      <w:pStyle w:val="Footerlandscape"/>
    </w:pPr>
    <w:r>
      <w:rPr>
        <w:noProof/>
        <w:lang w:val="da-DK" w:eastAsia="da-DK"/>
      </w:rPr>
      <mc:AlternateContent>
        <mc:Choice Requires="wps">
          <w:drawing>
            <wp:anchor distT="0" distB="0" distL="114300" distR="114300" simplePos="0" relativeHeight="251645440" behindDoc="0" locked="0" layoutInCell="1" allowOverlap="1" wp14:anchorId="5B188BC6" wp14:editId="54F13A80">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51BC327" id="Connecteur droit 11" o:spid="_x0000_s1026" style="position:absolute;z-index:25164544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5CFA3364" w14:textId="77777777" w:rsidR="00FA0508" w:rsidRPr="00C907DF" w:rsidRDefault="00FA0508" w:rsidP="00525922">
    <w:pPr>
      <w:pStyle w:val="Footerlandscape"/>
      <w:rPr>
        <w:rStyle w:val="PageNumber"/>
        <w:szCs w:val="15"/>
      </w:rPr>
    </w:pPr>
    <w:r w:rsidRPr="00C907DF">
      <w:rPr>
        <w:szCs w:val="15"/>
      </w:rPr>
      <w:fldChar w:fldCharType="begin"/>
    </w:r>
    <w:r w:rsidRPr="004B7492">
      <w:rPr>
        <w:szCs w:val="15"/>
        <w:lang w:val="nl-NL"/>
      </w:rPr>
      <w:instrText xml:space="preserve"> STYLEREF "Document title" \* MERGEFORMAT </w:instrText>
    </w:r>
    <w:r w:rsidRPr="00C907DF">
      <w:rPr>
        <w:szCs w:val="15"/>
      </w:rPr>
      <w:fldChar w:fldCharType="separate"/>
    </w:r>
    <w:r>
      <w:rPr>
        <w:b w:val="0"/>
        <w:bCs/>
        <w:noProof/>
        <w:szCs w:val="15"/>
        <w:lang w:val="fr-FR"/>
      </w:rPr>
      <w:t>Erreur ! Utilisez l'onglet Accueil pour appliquer Document title au texte que vous souhaitez faire apparaître ici.</w:t>
    </w:r>
    <w:r w:rsidRPr="00C907DF">
      <w:rPr>
        <w:szCs w:val="15"/>
      </w:rPr>
      <w:fldChar w:fldCharType="end"/>
    </w:r>
    <w:r w:rsidRPr="000971C0">
      <w:rPr>
        <w:szCs w:val="15"/>
        <w:lang w:val="en-US"/>
        <w:rPrChange w:id="52" w:author="Jakob Bang" w:date="2019-04-02T13:21:00Z">
          <w:rPr>
            <w:szCs w:val="15"/>
            <w:lang w:val="da-DK"/>
          </w:rPr>
        </w:rPrChange>
      </w:rPr>
      <w:t xml:space="preserve"> </w:t>
    </w:r>
    <w:r>
      <w:rPr>
        <w:szCs w:val="15"/>
      </w:rPr>
      <w:fldChar w:fldCharType="begin"/>
    </w:r>
    <w:r w:rsidRPr="000971C0">
      <w:rPr>
        <w:szCs w:val="15"/>
        <w:lang w:val="en-US"/>
        <w:rPrChange w:id="53" w:author="Jakob Bang" w:date="2019-04-02T13:21:00Z">
          <w:rPr>
            <w:szCs w:val="15"/>
            <w:lang w:val="da-DK"/>
          </w:rPr>
        </w:rPrChange>
      </w:rPr>
      <w:instrText xml:space="preserve"> STYLEREF "Document number" \* MERGEFORMAT </w:instrText>
    </w:r>
    <w:r>
      <w:rPr>
        <w:szCs w:val="15"/>
      </w:rPr>
      <w:fldChar w:fldCharType="end"/>
    </w:r>
    <w:r w:rsidRPr="002F79A4">
      <w:rPr>
        <w:szCs w:val="15"/>
        <w:lang w:val="fr-FR"/>
      </w:rPr>
      <w:t xml:space="preserve"> </w:t>
    </w:r>
    <w:r w:rsidRPr="00C907DF">
      <w:rPr>
        <w:szCs w:val="15"/>
      </w:rPr>
      <w:t>–</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val="0"/>
        <w:bCs/>
        <w:noProof/>
        <w:szCs w:val="15"/>
        <w:lang w:val="fr-FR"/>
      </w:rPr>
      <w:t>Erreur ! Utilisez l'onglet Accueil pour appliquer Subtitle au texte que vous souhaitez faire apparaître ici.</w:t>
    </w:r>
    <w:r>
      <w:rPr>
        <w:szCs w:val="15"/>
      </w:rPr>
      <w:fldChar w:fldCharType="end"/>
    </w:r>
  </w:p>
  <w:p w14:paraId="753135EC" w14:textId="2674E641" w:rsidR="00FA0508" w:rsidRPr="00525922" w:rsidRDefault="00FA0508"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1.0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14</w:t>
    </w:r>
    <w:r w:rsidRPr="00C907DF">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BCE0F5" w14:textId="310B181B" w:rsidR="00FA0508" w:rsidRPr="00C716E5" w:rsidRDefault="00FA0508" w:rsidP="00C716E5">
    <w:pPr>
      <w:pStyle w:val="Footer"/>
      <w:rPr>
        <w:sz w:val="15"/>
        <w:szCs w:val="15"/>
      </w:rPr>
    </w:pPr>
  </w:p>
  <w:p w14:paraId="563B890B" w14:textId="77777777" w:rsidR="00FA0508" w:rsidRDefault="00FA0508" w:rsidP="00C716E5">
    <w:pPr>
      <w:pStyle w:val="Footerportrait"/>
    </w:pPr>
  </w:p>
  <w:p w14:paraId="352ACC75" w14:textId="447F606C" w:rsidR="00FA0508" w:rsidRPr="00C907DF" w:rsidRDefault="00FA0508" w:rsidP="00C716E5">
    <w:pPr>
      <w:pStyle w:val="Footerportrait"/>
      <w:rPr>
        <w:rStyle w:val="PageNumber"/>
        <w:szCs w:val="15"/>
      </w:rPr>
    </w:pPr>
    <w:r>
      <w:t xml:space="preserve">IALA </w:t>
    </w:r>
    <w:r>
      <w:fldChar w:fldCharType="begin"/>
    </w:r>
    <w:r>
      <w:instrText xml:space="preserve"> STYLEREF "Document type" \* MERGEFORMAT </w:instrText>
    </w:r>
    <w:r>
      <w:fldChar w:fldCharType="separate"/>
    </w:r>
    <w:r w:rsidR="002A6BCF">
      <w:rPr>
        <w:b w:val="0"/>
        <w:bCs/>
      </w:rPr>
      <w:t>Error! No text of specified style in document.</w:t>
    </w:r>
    <w:r>
      <w:fldChar w:fldCharType="end"/>
    </w:r>
    <w:r>
      <w:t xml:space="preserve">Guideline </w:t>
    </w:r>
    <w:r>
      <w:rPr>
        <w:bCs/>
      </w:rPr>
      <w:fldChar w:fldCharType="begin"/>
    </w:r>
    <w:r>
      <w:rPr>
        <w:bCs/>
      </w:rPr>
      <w:instrText xml:space="preserve"> STYLEREF "Document number" \* MERGEFORMAT </w:instrText>
    </w:r>
    <w:r>
      <w:rPr>
        <w:bCs/>
      </w:rPr>
      <w:fldChar w:fldCharType="separate"/>
    </w:r>
    <w:r w:rsidR="002A6BCF">
      <w:rPr>
        <w:bCs/>
      </w:rPr>
      <w:t>G1138</w:t>
    </w:r>
    <w:r>
      <w:rPr>
        <w:bCs/>
      </w:rPr>
      <w:fldChar w:fldCharType="end"/>
    </w:r>
    <w:r w:rsidRPr="00A05463">
      <w:rPr>
        <w:b w:val="0"/>
      </w:rPr>
      <w:t xml:space="preserve"> – </w:t>
    </w:r>
    <w:r>
      <w:rPr>
        <w:bCs/>
      </w:rPr>
      <w:fldChar w:fldCharType="begin"/>
    </w:r>
    <w:r>
      <w:rPr>
        <w:bCs/>
      </w:rPr>
      <w:instrText xml:space="preserve"> STYLEREF "Document name" \* MERGEFORMAT </w:instrText>
    </w:r>
    <w:r>
      <w:fldChar w:fldCharType="end"/>
    </w:r>
  </w:p>
  <w:p w14:paraId="15200F68" w14:textId="1B082916" w:rsidR="00FA0508" w:rsidRPr="00C907DF" w:rsidRDefault="002A6BCF" w:rsidP="00C716E5">
    <w:pPr>
      <w:pStyle w:val="Footerportrait"/>
    </w:pPr>
    <w:r>
      <w:fldChar w:fldCharType="begin"/>
    </w:r>
    <w:r>
      <w:instrText xml:space="preserve"> STYLEREF "Edit</w:instrText>
    </w:r>
    <w:r>
      <w:instrText xml:space="preserve">ion number" \* MERGEFORMAT </w:instrText>
    </w:r>
    <w:r>
      <w:fldChar w:fldCharType="separate"/>
    </w:r>
    <w:r>
      <w:t>Edition 1.0</w:t>
    </w:r>
    <w:r>
      <w:fldChar w:fldCharType="end"/>
    </w:r>
    <w:r w:rsidR="00FA0508">
      <w:t xml:space="preserve">  </w:t>
    </w:r>
    <w:r>
      <w:fldChar w:fldCharType="begin"/>
    </w:r>
    <w:r>
      <w:instrText xml:space="preserve"> STYLEREF "Document date" \* MERGEFORMAT </w:instrText>
    </w:r>
    <w:r>
      <w:fldChar w:fldCharType="separate"/>
    </w:r>
    <w:r>
      <w:t>December 2017</w:t>
    </w:r>
    <w:r>
      <w:fldChar w:fldCharType="end"/>
    </w:r>
    <w:r w:rsidR="00FA0508" w:rsidRPr="00C907DF">
      <w:tab/>
    </w:r>
    <w:r w:rsidR="00FA0508">
      <w:t xml:space="preserve">P </w:t>
    </w:r>
    <w:r w:rsidR="00FA0508" w:rsidRPr="00C907DF">
      <w:rPr>
        <w:rStyle w:val="PageNumber"/>
        <w:szCs w:val="15"/>
      </w:rPr>
      <w:fldChar w:fldCharType="begin"/>
    </w:r>
    <w:r w:rsidR="00FA0508" w:rsidRPr="00C907DF">
      <w:rPr>
        <w:rStyle w:val="PageNumber"/>
        <w:szCs w:val="15"/>
      </w:rPr>
      <w:instrText xml:space="preserve">PAGE  </w:instrText>
    </w:r>
    <w:r w:rsidR="00FA0508" w:rsidRPr="00C907DF">
      <w:rPr>
        <w:rStyle w:val="PageNumber"/>
        <w:szCs w:val="15"/>
      </w:rPr>
      <w:fldChar w:fldCharType="separate"/>
    </w:r>
    <w:r w:rsidR="00756E99">
      <w:rPr>
        <w:rStyle w:val="PageNumber"/>
        <w:szCs w:val="15"/>
      </w:rPr>
      <w:t>3</w:t>
    </w:r>
    <w:r w:rsidR="00FA0508" w:rsidRPr="00C907DF">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4BDCE9" w14:textId="59731131" w:rsidR="00FA0508" w:rsidRDefault="00FA0508" w:rsidP="00C716E5">
    <w:pPr>
      <w:pStyle w:val="Footer"/>
    </w:pPr>
  </w:p>
  <w:p w14:paraId="1C99F5B0" w14:textId="77777777" w:rsidR="00FA0508" w:rsidRDefault="00FA0508" w:rsidP="00C716E5">
    <w:pPr>
      <w:pStyle w:val="Footerportrait"/>
    </w:pPr>
  </w:p>
  <w:p w14:paraId="73669DC0" w14:textId="10F290B9" w:rsidR="00FA0508" w:rsidRPr="00A05463" w:rsidRDefault="00FA0508" w:rsidP="00C716E5">
    <w:pPr>
      <w:pStyle w:val="Footerportrait"/>
      <w:rPr>
        <w:rStyle w:val="PageNumber"/>
        <w:szCs w:val="15"/>
      </w:rPr>
    </w:pPr>
    <w:r>
      <w:t xml:space="preserve">IALA </w:t>
    </w:r>
    <w:r>
      <w:fldChar w:fldCharType="begin"/>
    </w:r>
    <w:r>
      <w:instrText xml:space="preserve"> STYLEREF "Document type" \* MERGEFORMAT </w:instrText>
    </w:r>
    <w:r>
      <w:fldChar w:fldCharType="separate"/>
    </w:r>
    <w:r w:rsidR="002A6BCF">
      <w:rPr>
        <w:b w:val="0"/>
        <w:bCs/>
      </w:rPr>
      <w:t>Error! No text of specified style in document.</w:t>
    </w:r>
    <w:r>
      <w:fldChar w:fldCharType="end"/>
    </w:r>
    <w:r>
      <w:t xml:space="preserve">Guidelines </w:t>
    </w:r>
    <w:r>
      <w:rPr>
        <w:bCs/>
      </w:rPr>
      <w:fldChar w:fldCharType="begin"/>
    </w:r>
    <w:r>
      <w:rPr>
        <w:bCs/>
      </w:rPr>
      <w:instrText xml:space="preserve"> STYLEREF "Document number" \* MERGEFORMAT </w:instrText>
    </w:r>
    <w:r>
      <w:rPr>
        <w:bCs/>
      </w:rPr>
      <w:fldChar w:fldCharType="separate"/>
    </w:r>
    <w:r w:rsidR="002A6BCF">
      <w:rPr>
        <w:bCs/>
      </w:rPr>
      <w:t>G1138</w:t>
    </w:r>
    <w:r>
      <w:rPr>
        <w:bCs/>
      </w:rPr>
      <w:fldChar w:fldCharType="end"/>
    </w:r>
    <w:r w:rsidRPr="00A05463">
      <w:t xml:space="preserve"> – </w:t>
    </w:r>
    <w:r>
      <w:rPr>
        <w:bCs/>
      </w:rPr>
      <w:fldChar w:fldCharType="begin"/>
    </w:r>
    <w:r>
      <w:rPr>
        <w:bCs/>
      </w:rPr>
      <w:instrText xml:space="preserve"> STYLEREF "Document name" \* MERGEFORMAT </w:instrText>
    </w:r>
    <w:r>
      <w:fldChar w:fldCharType="end"/>
    </w:r>
  </w:p>
  <w:p w14:paraId="42BEB70D" w14:textId="4C81A429" w:rsidR="00FA0508" w:rsidRPr="00525922" w:rsidRDefault="002A6BCF" w:rsidP="00C716E5">
    <w:pPr>
      <w:pStyle w:val="Footerportrait"/>
    </w:pPr>
    <w:r>
      <w:fldChar w:fldCharType="begin"/>
    </w:r>
    <w:r>
      <w:instrText xml:space="preserve"> STYLEREF "Edition number" \* MERGEFORMAT </w:instrText>
    </w:r>
    <w:r>
      <w:fldChar w:fldCharType="separate"/>
    </w:r>
    <w:r>
      <w:t>Edition 1.0</w:t>
    </w:r>
    <w:r>
      <w:fldChar w:fldCharType="end"/>
    </w:r>
    <w:r w:rsidR="00FA0508">
      <w:t xml:space="preserve"> December 2017</w:t>
    </w:r>
    <w:r w:rsidR="00FA0508" w:rsidRPr="00C907DF">
      <w:tab/>
    </w:r>
    <w:r w:rsidR="00FA0508">
      <w:t xml:space="preserve">P </w:t>
    </w:r>
    <w:r w:rsidR="00FA0508" w:rsidRPr="00C907DF">
      <w:rPr>
        <w:rStyle w:val="PageNumber"/>
        <w:szCs w:val="15"/>
      </w:rPr>
      <w:fldChar w:fldCharType="begin"/>
    </w:r>
    <w:r w:rsidR="00FA0508" w:rsidRPr="00C907DF">
      <w:rPr>
        <w:rStyle w:val="PageNumber"/>
        <w:szCs w:val="15"/>
      </w:rPr>
      <w:instrText xml:space="preserve">PAGE  </w:instrText>
    </w:r>
    <w:r w:rsidR="00FA0508" w:rsidRPr="00C907DF">
      <w:rPr>
        <w:rStyle w:val="PageNumber"/>
        <w:szCs w:val="15"/>
      </w:rPr>
      <w:fldChar w:fldCharType="separate"/>
    </w:r>
    <w:r w:rsidR="00756E99">
      <w:rPr>
        <w:rStyle w:val="PageNumber"/>
        <w:szCs w:val="15"/>
      </w:rPr>
      <w:t>4</w:t>
    </w:r>
    <w:r w:rsidR="00FA0508" w:rsidRPr="00C907DF">
      <w:rPr>
        <w:rStyle w:val="PageNumb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DDA954" w14:textId="77777777" w:rsidR="00FA0508" w:rsidRDefault="00FA0508" w:rsidP="00C716E5">
    <w:pPr>
      <w:pStyle w:val="Footer"/>
    </w:pPr>
  </w:p>
  <w:p w14:paraId="3C619E6F" w14:textId="77777777" w:rsidR="00FA0508" w:rsidRDefault="00FA0508" w:rsidP="00C716E5">
    <w:pPr>
      <w:pStyle w:val="Footerportrait"/>
    </w:pPr>
  </w:p>
  <w:p w14:paraId="53E61730" w14:textId="39226070" w:rsidR="00FA0508" w:rsidRPr="00C907DF" w:rsidRDefault="00FA0508" w:rsidP="00C716E5">
    <w:pPr>
      <w:pStyle w:val="Footerportrait"/>
    </w:pPr>
    <w:r>
      <w:t xml:space="preserve">IALA </w:t>
    </w:r>
    <w:r>
      <w:fldChar w:fldCharType="begin"/>
    </w:r>
    <w:r>
      <w:instrText xml:space="preserve"> STYLEREF "Document type" \* MERGEFORMAT </w:instrText>
    </w:r>
    <w:r>
      <w:fldChar w:fldCharType="separate"/>
    </w:r>
    <w:r w:rsidR="002A6BCF">
      <w:rPr>
        <w:b w:val="0"/>
        <w:bCs/>
      </w:rPr>
      <w:t>Error! No text of specified style in document.</w:t>
    </w:r>
    <w:r>
      <w:fldChar w:fldCharType="end"/>
    </w:r>
    <w:r>
      <w:t xml:space="preserve">Guidelines </w:t>
    </w:r>
    <w:r>
      <w:rPr>
        <w:bCs/>
      </w:rPr>
      <w:fldChar w:fldCharType="begin"/>
    </w:r>
    <w:r>
      <w:rPr>
        <w:bCs/>
      </w:rPr>
      <w:instrText xml:space="preserve"> STYLEREF "Document number" \* MERGEFORMAT </w:instrText>
    </w:r>
    <w:r>
      <w:rPr>
        <w:bCs/>
      </w:rPr>
      <w:fldChar w:fldCharType="separate"/>
    </w:r>
    <w:r w:rsidR="002A6BCF">
      <w:rPr>
        <w:bCs/>
      </w:rPr>
      <w:t>G1138</w:t>
    </w:r>
    <w:r>
      <w:rPr>
        <w:bCs/>
      </w:rPr>
      <w:fldChar w:fldCharType="end"/>
    </w:r>
    <w:r w:rsidRPr="00C907DF">
      <w:t xml:space="preserve"> –</w:t>
    </w:r>
    <w:r>
      <w:t xml:space="preserve"> </w:t>
    </w:r>
    <w:r>
      <w:rPr>
        <w:bCs/>
      </w:rPr>
      <w:fldChar w:fldCharType="begin"/>
    </w:r>
    <w:r>
      <w:rPr>
        <w:bCs/>
      </w:rPr>
      <w:instrText xml:space="preserve"> STYLEREF "Document name" \* MERGEFORMAT </w:instrText>
    </w:r>
    <w:r>
      <w:fldChar w:fldCharType="end"/>
    </w:r>
  </w:p>
  <w:p w14:paraId="3D146753" w14:textId="673FB9C9" w:rsidR="00FA0508" w:rsidRPr="00C907DF" w:rsidRDefault="002A6BCF" w:rsidP="00C716E5">
    <w:pPr>
      <w:pStyle w:val="Footerportrait"/>
    </w:pPr>
    <w:r>
      <w:fldChar w:fldCharType="begin"/>
    </w:r>
    <w:r>
      <w:instrText xml:space="preserve"> STYLEREF "Edition number" \* MERGEFORMAT </w:instrText>
    </w:r>
    <w:r>
      <w:fldChar w:fldCharType="separate"/>
    </w:r>
    <w:r>
      <w:t>Edition 1.0</w:t>
    </w:r>
    <w:r>
      <w:fldChar w:fldCharType="end"/>
    </w:r>
    <w:r w:rsidR="00FA0508">
      <w:t xml:space="preserve">  </w:t>
    </w:r>
    <w:r>
      <w:fldChar w:fldCharType="begin"/>
    </w:r>
    <w:r>
      <w:instrText xml:space="preserve"> STYLEREF "Document date" \* MERGEFORMAT </w:instrText>
    </w:r>
    <w:r>
      <w:fldChar w:fldCharType="separate"/>
    </w:r>
    <w:r>
      <w:t>December 2017</w:t>
    </w:r>
    <w:r>
      <w:fldChar w:fldCharType="end"/>
    </w:r>
    <w:r w:rsidR="00FA0508">
      <w:tab/>
    </w:r>
    <w:r w:rsidR="00FA0508">
      <w:rPr>
        <w:rStyle w:val="PageNumber"/>
        <w:szCs w:val="15"/>
      </w:rPr>
      <w:t xml:space="preserve">P </w:t>
    </w:r>
    <w:r w:rsidR="00FA0508" w:rsidRPr="00C907DF">
      <w:rPr>
        <w:rStyle w:val="PageNumber"/>
        <w:szCs w:val="15"/>
      </w:rPr>
      <w:fldChar w:fldCharType="begin"/>
    </w:r>
    <w:r w:rsidR="00FA0508" w:rsidRPr="00C907DF">
      <w:rPr>
        <w:rStyle w:val="PageNumber"/>
        <w:szCs w:val="15"/>
      </w:rPr>
      <w:instrText xml:space="preserve">PAGE  </w:instrText>
    </w:r>
    <w:r w:rsidR="00FA0508" w:rsidRPr="00C907DF">
      <w:rPr>
        <w:rStyle w:val="PageNumber"/>
        <w:szCs w:val="15"/>
      </w:rPr>
      <w:fldChar w:fldCharType="separate"/>
    </w:r>
    <w:r w:rsidR="00D60D08">
      <w:rPr>
        <w:rStyle w:val="PageNumber"/>
        <w:szCs w:val="15"/>
      </w:rPr>
      <w:t>17</w:t>
    </w:r>
    <w:r w:rsidR="00FA0508" w:rsidRPr="00C907DF">
      <w:rPr>
        <w:rStyle w:val="PageNumber"/>
        <w:szCs w:val="15"/>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E36D77" w14:textId="77777777" w:rsidR="00FA0508" w:rsidRDefault="00FA0508" w:rsidP="00C716E5">
    <w:pPr>
      <w:pStyle w:val="Footer"/>
    </w:pPr>
  </w:p>
  <w:p w14:paraId="7DEB30B0" w14:textId="77777777" w:rsidR="00FA0508" w:rsidRDefault="00FA0508" w:rsidP="00C716E5">
    <w:pPr>
      <w:pStyle w:val="Footerportrait"/>
    </w:pPr>
  </w:p>
  <w:p w14:paraId="42B7D490" w14:textId="497615A0" w:rsidR="00FA0508" w:rsidRPr="00C907DF" w:rsidRDefault="00FA0508" w:rsidP="00C716E5">
    <w:pPr>
      <w:pStyle w:val="Footerportrait"/>
    </w:pPr>
    <w:r>
      <w:t xml:space="preserve">IALA </w:t>
    </w:r>
    <w:r>
      <w:fldChar w:fldCharType="begin"/>
    </w:r>
    <w:r>
      <w:instrText xml:space="preserve"> STYLEREF "Document type" \* MERGEFORMAT </w:instrText>
    </w:r>
    <w:r>
      <w:fldChar w:fldCharType="separate"/>
    </w:r>
    <w:r w:rsidR="002A6BCF">
      <w:rPr>
        <w:b w:val="0"/>
        <w:bCs/>
      </w:rPr>
      <w:t>Error! No text of specified style in document.</w:t>
    </w:r>
    <w:r>
      <w:fldChar w:fldCharType="end"/>
    </w:r>
    <w:r>
      <w:t xml:space="preserve">Guideline </w:t>
    </w:r>
    <w:r>
      <w:rPr>
        <w:bCs/>
      </w:rPr>
      <w:fldChar w:fldCharType="begin"/>
    </w:r>
    <w:r>
      <w:rPr>
        <w:bCs/>
      </w:rPr>
      <w:instrText xml:space="preserve"> STYLEREF "Document number" \* MERGEFORMAT </w:instrText>
    </w:r>
    <w:r>
      <w:rPr>
        <w:bCs/>
      </w:rPr>
      <w:fldChar w:fldCharType="separate"/>
    </w:r>
    <w:r w:rsidR="002A6BCF">
      <w:rPr>
        <w:bCs/>
      </w:rPr>
      <w:t>G1138</w:t>
    </w:r>
    <w:r>
      <w:rPr>
        <w:bCs/>
      </w:rPr>
      <w:fldChar w:fldCharType="end"/>
    </w:r>
    <w:r w:rsidRPr="00C907DF">
      <w:t xml:space="preserve"> –</w:t>
    </w:r>
    <w:r>
      <w:t xml:space="preserve"> </w:t>
    </w:r>
    <w:r>
      <w:rPr>
        <w:bCs/>
      </w:rPr>
      <w:fldChar w:fldCharType="begin"/>
    </w:r>
    <w:r>
      <w:rPr>
        <w:bCs/>
      </w:rPr>
      <w:instrText xml:space="preserve"> STYLEREF "Document name" \* MERGEFORMAT </w:instrText>
    </w:r>
    <w:r>
      <w:fldChar w:fldCharType="end"/>
    </w:r>
  </w:p>
  <w:p w14:paraId="21625F46" w14:textId="68D3021E" w:rsidR="00FA0508" w:rsidRPr="00C907DF" w:rsidRDefault="002A6BCF" w:rsidP="00C716E5">
    <w:pPr>
      <w:pStyle w:val="Footerportrait"/>
    </w:pPr>
    <w:r>
      <w:fldChar w:fldCharType="begin"/>
    </w:r>
    <w:r>
      <w:instrText xml:space="preserve"> STYLEREF "Edition number" \* MERGEFORMAT </w:instrText>
    </w:r>
    <w:r>
      <w:fldChar w:fldCharType="separate"/>
    </w:r>
    <w:r>
      <w:t>Edition 1.0</w:t>
    </w:r>
    <w:r>
      <w:fldChar w:fldCharType="end"/>
    </w:r>
    <w:r w:rsidR="00FA0508">
      <w:t xml:space="preserve">  </w:t>
    </w:r>
    <w:r>
      <w:fldChar w:fldCharType="begin"/>
    </w:r>
    <w:r>
      <w:instrText xml:space="preserve"> STYLEREF "Document date" \* MERGEFORMAT </w:instrText>
    </w:r>
    <w:r>
      <w:fldChar w:fldCharType="separate"/>
    </w:r>
    <w:r>
      <w:t>December 2017</w:t>
    </w:r>
    <w:r>
      <w:fldChar w:fldCharType="end"/>
    </w:r>
    <w:r w:rsidR="00FA0508">
      <w:tab/>
    </w:r>
    <w:r w:rsidR="00FA0508">
      <w:tab/>
    </w:r>
    <w:r w:rsidR="00FA0508">
      <w:tab/>
    </w:r>
    <w:r w:rsidR="00FA0508">
      <w:tab/>
    </w:r>
    <w:r w:rsidR="00FA0508">
      <w:tab/>
    </w:r>
    <w:r w:rsidR="00FA0508">
      <w:tab/>
    </w:r>
    <w:r w:rsidR="00FA0508">
      <w:tab/>
    </w:r>
    <w:r w:rsidR="00FA0508">
      <w:tab/>
    </w:r>
    <w:r w:rsidR="00FA0508">
      <w:rPr>
        <w:rStyle w:val="PageNumber"/>
        <w:szCs w:val="15"/>
      </w:rPr>
      <w:t xml:space="preserve">P </w:t>
    </w:r>
    <w:r w:rsidR="00FA0508" w:rsidRPr="00C907DF">
      <w:rPr>
        <w:rStyle w:val="PageNumber"/>
        <w:szCs w:val="15"/>
      </w:rPr>
      <w:fldChar w:fldCharType="begin"/>
    </w:r>
    <w:r w:rsidR="00FA0508" w:rsidRPr="00C907DF">
      <w:rPr>
        <w:rStyle w:val="PageNumber"/>
        <w:szCs w:val="15"/>
      </w:rPr>
      <w:instrText xml:space="preserve">PAGE  </w:instrText>
    </w:r>
    <w:r w:rsidR="00FA0508" w:rsidRPr="00C907DF">
      <w:rPr>
        <w:rStyle w:val="PageNumber"/>
        <w:szCs w:val="15"/>
      </w:rPr>
      <w:fldChar w:fldCharType="separate"/>
    </w:r>
    <w:r w:rsidR="00756E99">
      <w:rPr>
        <w:rStyle w:val="PageNumber"/>
        <w:szCs w:val="15"/>
      </w:rPr>
      <w:t>18</w:t>
    </w:r>
    <w:r w:rsidR="00FA0508" w:rsidRPr="00C907DF">
      <w:rPr>
        <w:rStyle w:val="PageNumber"/>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0574AF" w14:textId="77777777" w:rsidR="006560BA" w:rsidRDefault="006560BA" w:rsidP="003274DB">
      <w:r>
        <w:separator/>
      </w:r>
    </w:p>
    <w:p w14:paraId="305A0D14" w14:textId="77777777" w:rsidR="006560BA" w:rsidRDefault="006560BA"/>
  </w:footnote>
  <w:footnote w:type="continuationSeparator" w:id="0">
    <w:p w14:paraId="70419CE0" w14:textId="77777777" w:rsidR="006560BA" w:rsidRDefault="006560BA" w:rsidP="003274DB">
      <w:r>
        <w:continuationSeparator/>
      </w:r>
    </w:p>
    <w:p w14:paraId="202C1E1C" w14:textId="77777777" w:rsidR="006560BA" w:rsidRDefault="006560BA"/>
  </w:footnote>
  <w:footnote w:id="1">
    <w:p w14:paraId="1070F5F9" w14:textId="37B0A550" w:rsidR="00FA0508" w:rsidRDefault="00FA0508">
      <w:pPr>
        <w:pStyle w:val="FootnoteText"/>
      </w:pPr>
      <w:r>
        <w:rPr>
          <w:rStyle w:val="FootnoteReference"/>
        </w:rPr>
        <w:footnoteRef/>
      </w:r>
      <w:r>
        <w:t xml:space="preserve"> The overarching guidance on risk management is contained in IALA Guideline 1018</w:t>
      </w:r>
    </w:p>
  </w:footnote>
  <w:footnote w:id="2">
    <w:p w14:paraId="1B956841" w14:textId="7F90452F" w:rsidR="00FA0508" w:rsidRDefault="00FA0508" w:rsidP="0005422F">
      <w:pPr>
        <w:pStyle w:val="FootnoteText"/>
      </w:pPr>
      <w:r>
        <w:rPr>
          <w:rStyle w:val="FootnoteReference"/>
        </w:rPr>
        <w:footnoteRef/>
      </w:r>
      <w:r>
        <w:t xml:space="preserve"> Guideline 1123 gives specific guidance on the use of IWRAP.</w:t>
      </w:r>
    </w:p>
  </w:footnote>
  <w:footnote w:id="3">
    <w:p w14:paraId="25ACBE6B" w14:textId="77D53B45" w:rsidR="00FA0508" w:rsidRDefault="00FA0508" w:rsidP="0005422F">
      <w:pPr>
        <w:pStyle w:val="FootnoteText"/>
      </w:pPr>
      <w:r>
        <w:rPr>
          <w:rStyle w:val="FootnoteReference"/>
        </w:rPr>
        <w:footnoteRef/>
      </w:r>
      <w:r>
        <w:t xml:space="preserve"> Guideline 1124 gives specific guidance on the use of PAWSA.</w:t>
      </w:r>
    </w:p>
  </w:footnote>
  <w:footnote w:id="4">
    <w:p w14:paraId="7BDC8649" w14:textId="06A86409" w:rsidR="00FA0508" w:rsidRDefault="00FA0508" w:rsidP="001E0F45">
      <w:pPr>
        <w:pStyle w:val="FootnoteText"/>
        <w:ind w:left="0" w:firstLine="0"/>
      </w:pPr>
      <w:r>
        <w:rPr>
          <w:rStyle w:val="FootnoteReference"/>
        </w:rPr>
        <w:footnoteRef/>
      </w:r>
      <w:r>
        <w:t xml:space="preserve"> </w:t>
      </w:r>
      <w:r w:rsidRPr="00916D20">
        <w:t>IMO SN.1/Circ</w:t>
      </w:r>
      <w:r>
        <w:t>.296 dated 7 December 2010.</w:t>
      </w:r>
    </w:p>
  </w:footnote>
  <w:footnote w:id="5">
    <w:p w14:paraId="04180AF4" w14:textId="77777777" w:rsidR="00FA0508" w:rsidRPr="00B45583" w:rsidRDefault="00FA0508" w:rsidP="00B10C4E">
      <w:pPr>
        <w:pStyle w:val="FootnoteText"/>
        <w:ind w:left="0" w:firstLine="0"/>
        <w:rPr>
          <w:szCs w:val="18"/>
        </w:rPr>
      </w:pPr>
      <w:r w:rsidRPr="00B45583">
        <w:rPr>
          <w:rStyle w:val="FootnoteReference"/>
          <w:szCs w:val="18"/>
        </w:rPr>
        <w:footnoteRef/>
      </w:r>
      <w:r w:rsidRPr="00B45583">
        <w:rPr>
          <w:szCs w:val="18"/>
        </w:rPr>
        <w:t xml:space="preserve"> Stakeholders are individuals, groups or organisations able to affect or be affected by a decision or activity related to AtoN service provision. Refer to </w:t>
      </w:r>
      <w:r w:rsidRPr="00B45583">
        <w:rPr>
          <w:szCs w:val="18"/>
          <w:lang w:val="en-US"/>
        </w:rPr>
        <w:t>IALA Guideline 1079 on establishing and conducting user consultancy for more information</w:t>
      </w:r>
    </w:p>
  </w:footnote>
  <w:footnote w:id="6">
    <w:p w14:paraId="37072C2B" w14:textId="50F16493" w:rsidR="00FA0508" w:rsidRDefault="00FA0508">
      <w:pPr>
        <w:pStyle w:val="FootnoteText"/>
      </w:pPr>
      <w:r>
        <w:rPr>
          <w:rStyle w:val="FootnoteReference"/>
        </w:rPr>
        <w:footnoteRef/>
      </w:r>
      <w:r>
        <w:t xml:space="preserve"> “Allison” is defined as a vessel striking a fixed man-made object such as a pier or berthing dolphin</w:t>
      </w:r>
    </w:p>
  </w:footnote>
  <w:footnote w:id="7">
    <w:p w14:paraId="51E86F97" w14:textId="02C530D5" w:rsidR="00FA0508" w:rsidRDefault="00FA0508">
      <w:pPr>
        <w:pStyle w:val="FootnoteText"/>
      </w:pPr>
      <w:r>
        <w:rPr>
          <w:rStyle w:val="FootnoteReference"/>
        </w:rPr>
        <w:footnoteRef/>
      </w:r>
      <w:r>
        <w:t xml:space="preserve"> “Foundering” is defined as the sinking of a vessel that is not the result of an earlier collision. For example, a vessel might founder if its cargo shifted during bad weather</w:t>
      </w:r>
    </w:p>
  </w:footnote>
  <w:footnote w:id="8">
    <w:p w14:paraId="16DFCEC5" w14:textId="77777777" w:rsidR="00FA0508" w:rsidRPr="004F734F" w:rsidRDefault="00FA0508" w:rsidP="00091BF3">
      <w:pPr>
        <w:pStyle w:val="FootnoteText"/>
      </w:pPr>
      <w:r>
        <w:rPr>
          <w:rStyle w:val="FootnoteReference"/>
        </w:rPr>
        <w:footnoteRef/>
      </w:r>
      <w:r>
        <w:t xml:space="preserve"> Actual value may differ in different parts of the world. This could also include short and long term environmental consequences.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EC8FE0" w14:textId="77777777" w:rsidR="002A6BCF" w:rsidRDefault="002A6BCF">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F255F2" w14:textId="50215D43" w:rsidR="00FA0508" w:rsidRDefault="00FA0508">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2D6DB5" w14:textId="2B03BF50" w:rsidR="00FA0508" w:rsidRPr="00667792" w:rsidRDefault="00FA0508" w:rsidP="00667792">
    <w:pPr>
      <w:pStyle w:val="Header"/>
    </w:pPr>
    <w:r>
      <w:rPr>
        <w:noProof/>
        <w:lang w:val="da-DK" w:eastAsia="da-DK"/>
      </w:rPr>
      <w:drawing>
        <wp:anchor distT="0" distB="0" distL="114300" distR="114300" simplePos="0" relativeHeight="251654656" behindDoc="1" locked="0" layoutInCell="1" allowOverlap="1" wp14:anchorId="1F483467" wp14:editId="74CC5016">
          <wp:simplePos x="0" y="0"/>
          <wp:positionH relativeFrom="page">
            <wp:posOffset>6827793</wp:posOffset>
          </wp:positionH>
          <wp:positionV relativeFrom="page">
            <wp:posOffset>4355</wp:posOffset>
          </wp:positionV>
          <wp:extent cx="720000" cy="720000"/>
          <wp:effectExtent l="0" t="0" r="4445" b="4445"/>
          <wp:wrapNone/>
          <wp:docPr id="19"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DFE98A" w14:textId="3E835A06" w:rsidR="00FA0508" w:rsidRDefault="00FA0508">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48795E" w14:textId="2C749588" w:rsidR="00FA0508" w:rsidRDefault="00FA0508">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D3DF69" w14:textId="0F995E92" w:rsidR="00FA0508" w:rsidRPr="00667792" w:rsidRDefault="00FA0508" w:rsidP="00667792">
    <w:pPr>
      <w:pStyle w:val="Header"/>
    </w:pPr>
    <w:r>
      <w:rPr>
        <w:noProof/>
        <w:lang w:val="da-DK" w:eastAsia="da-DK"/>
      </w:rPr>
      <w:drawing>
        <wp:anchor distT="0" distB="0" distL="114300" distR="114300" simplePos="0" relativeHeight="251652608" behindDoc="1" locked="0" layoutInCell="1" allowOverlap="1" wp14:anchorId="542E92C3" wp14:editId="5D29463D">
          <wp:simplePos x="0" y="0"/>
          <wp:positionH relativeFrom="page">
            <wp:posOffset>9437156</wp:posOffset>
          </wp:positionH>
          <wp:positionV relativeFrom="page">
            <wp:posOffset>3810</wp:posOffset>
          </wp:positionV>
          <wp:extent cx="720000" cy="720000"/>
          <wp:effectExtent l="0" t="0" r="4445" b="4445"/>
          <wp:wrapNone/>
          <wp:docPr id="20"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519A84" w14:textId="49CF3016" w:rsidR="00FA0508" w:rsidRDefault="00FA050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1C14FC" w14:textId="74FC7184" w:rsidR="000D4DDE" w:rsidRDefault="006A2562" w:rsidP="005207AE">
    <w:pPr>
      <w:pStyle w:val="Header"/>
      <w:jc w:val="right"/>
    </w:pPr>
    <w:r>
      <w:t>ARM1</w:t>
    </w:r>
    <w:r w:rsidR="002A6BCF">
      <w:t>2-9.1.4</w:t>
    </w:r>
  </w:p>
  <w:p w14:paraId="51BDC79A" w14:textId="292FA2A7" w:rsidR="00FA0508" w:rsidRPr="00ED2A8D" w:rsidRDefault="006A2562" w:rsidP="005207AE">
    <w:pPr>
      <w:pStyle w:val="Header"/>
      <w:jc w:val="right"/>
    </w:pPr>
    <w:r>
      <w:t>(</w:t>
    </w:r>
    <w:r w:rsidR="00FA0508">
      <w:t>ARM</w:t>
    </w:r>
    <w:r w:rsidR="00587261">
      <w:t>1</w:t>
    </w:r>
    <w:r w:rsidR="002A6BCF">
      <w:t>1</w:t>
    </w:r>
    <w:bookmarkStart w:id="51" w:name="_GoBack"/>
    <w:bookmarkEnd w:id="51"/>
    <w:r w:rsidR="00587261">
      <w:t>-</w:t>
    </w:r>
    <w:r w:rsidR="000D4DDE">
      <w:t>13.4.5)</w:t>
    </w:r>
    <w:r w:rsidR="00FA0508">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A35980" w14:textId="56BCD722" w:rsidR="00FA0508" w:rsidRDefault="00FA0508">
    <w:pPr>
      <w:pStyle w:val="Header"/>
    </w:pPr>
    <w:r>
      <w:rPr>
        <w:noProof/>
        <w:lang w:val="da-DK" w:eastAsia="da-DK"/>
      </w:rPr>
      <w:drawing>
        <wp:anchor distT="0" distB="0" distL="114300" distR="114300" simplePos="0" relativeHeight="251649536" behindDoc="1" locked="0" layoutInCell="1" allowOverlap="1" wp14:anchorId="50518918" wp14:editId="2DBA08D2">
          <wp:simplePos x="0" y="0"/>
          <wp:positionH relativeFrom="page">
            <wp:posOffset>6827653</wp:posOffset>
          </wp:positionH>
          <wp:positionV relativeFrom="page">
            <wp:posOffset>0</wp:posOffset>
          </wp:positionV>
          <wp:extent cx="720000" cy="720000"/>
          <wp:effectExtent l="0" t="0" r="4445" b="4445"/>
          <wp:wrapNone/>
          <wp:docPr id="8"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99508B4" w14:textId="77777777" w:rsidR="00FA0508" w:rsidRDefault="00FA0508">
    <w:pPr>
      <w:pStyle w:val="Header"/>
    </w:pPr>
  </w:p>
  <w:p w14:paraId="457BCDF6" w14:textId="77777777" w:rsidR="00FA0508" w:rsidRDefault="00FA050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815702" w14:textId="2E4737DD" w:rsidR="00FA0508" w:rsidRDefault="00FA0508">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A850CF" w14:textId="7D36E45C" w:rsidR="00FA0508" w:rsidRPr="00ED2A8D" w:rsidRDefault="00FA0508" w:rsidP="008747E0">
    <w:pPr>
      <w:pStyle w:val="Header"/>
    </w:pPr>
    <w:r>
      <w:rPr>
        <w:noProof/>
        <w:lang w:val="da-DK" w:eastAsia="da-DK"/>
      </w:rPr>
      <w:drawing>
        <wp:anchor distT="0" distB="0" distL="114300" distR="114300" simplePos="0" relativeHeight="251653632" behindDoc="1" locked="0" layoutInCell="1" allowOverlap="1" wp14:anchorId="537D462A" wp14:editId="455E3503">
          <wp:simplePos x="0" y="0"/>
          <wp:positionH relativeFrom="page">
            <wp:posOffset>6840855</wp:posOffset>
          </wp:positionH>
          <wp:positionV relativeFrom="page">
            <wp:posOffset>0</wp:posOffset>
          </wp:positionV>
          <wp:extent cx="720000" cy="720000"/>
          <wp:effectExtent l="0" t="0" r="4445" b="4445"/>
          <wp:wrapNone/>
          <wp:docPr id="12"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030F795" w14:textId="77777777" w:rsidR="00FA0508" w:rsidRPr="00ED2A8D" w:rsidRDefault="00FA0508" w:rsidP="008747E0">
    <w:pPr>
      <w:pStyle w:val="Header"/>
    </w:pPr>
  </w:p>
  <w:p w14:paraId="4196D5A3" w14:textId="77777777" w:rsidR="00FA0508" w:rsidRDefault="00FA0508" w:rsidP="008747E0">
    <w:pPr>
      <w:pStyle w:val="Header"/>
    </w:pPr>
  </w:p>
  <w:p w14:paraId="528EA521" w14:textId="77777777" w:rsidR="00FA0508" w:rsidRDefault="00FA0508" w:rsidP="008747E0">
    <w:pPr>
      <w:pStyle w:val="Header"/>
    </w:pPr>
  </w:p>
  <w:p w14:paraId="4561D7CD" w14:textId="77777777" w:rsidR="00FA0508" w:rsidRDefault="00FA0508" w:rsidP="008747E0">
    <w:pPr>
      <w:pStyle w:val="Header"/>
    </w:pPr>
  </w:p>
  <w:p w14:paraId="55A0B421" w14:textId="63B900F6" w:rsidR="00FA0508" w:rsidRPr="00441393" w:rsidRDefault="00FA0508" w:rsidP="00441393">
    <w:pPr>
      <w:pStyle w:val="Contents"/>
    </w:pPr>
    <w:r>
      <w:t>DOCUMENT HISTORY</w:t>
    </w:r>
  </w:p>
  <w:p w14:paraId="5B698B96" w14:textId="77777777" w:rsidR="00FA0508" w:rsidRPr="00ED2A8D" w:rsidRDefault="00FA0508" w:rsidP="008747E0">
    <w:pPr>
      <w:pStyle w:val="Header"/>
    </w:pPr>
  </w:p>
  <w:p w14:paraId="753D519B" w14:textId="77777777" w:rsidR="00FA0508" w:rsidRDefault="00FA0508" w:rsidP="00A05463">
    <w:pPr>
      <w:pStyle w:val="BodyText"/>
    </w:pPr>
    <w:r>
      <w:t>Revisions to this IALA document are to be noted in the table prior to the issue of a revised document.</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929901" w14:textId="48E25798" w:rsidR="00FA0508" w:rsidRDefault="00FA0508">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BBA0FE" w14:textId="6028949D" w:rsidR="00FA0508" w:rsidRDefault="00FA0508">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E21154" w14:textId="0FDA2327" w:rsidR="00FA0508" w:rsidRPr="00ED2A8D" w:rsidRDefault="00FA0508" w:rsidP="008747E0">
    <w:pPr>
      <w:pStyle w:val="Header"/>
    </w:pPr>
    <w:r>
      <w:rPr>
        <w:noProof/>
        <w:lang w:val="da-DK" w:eastAsia="da-DK"/>
      </w:rPr>
      <w:drawing>
        <wp:anchor distT="0" distB="0" distL="114300" distR="114300" simplePos="0" relativeHeight="251646464" behindDoc="1" locked="0" layoutInCell="1" allowOverlap="1" wp14:anchorId="32F12B7F" wp14:editId="4A249F3D">
          <wp:simplePos x="0" y="0"/>
          <wp:positionH relativeFrom="page">
            <wp:posOffset>6840855</wp:posOffset>
          </wp:positionH>
          <wp:positionV relativeFrom="page">
            <wp:posOffset>0</wp:posOffset>
          </wp:positionV>
          <wp:extent cx="720000" cy="720000"/>
          <wp:effectExtent l="0" t="0" r="4445" b="4445"/>
          <wp:wrapNone/>
          <wp:docPr id="1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64BFB135" w14:textId="77777777" w:rsidR="00FA0508" w:rsidRPr="00ED2A8D" w:rsidRDefault="00FA0508" w:rsidP="008747E0">
    <w:pPr>
      <w:pStyle w:val="Header"/>
    </w:pPr>
  </w:p>
  <w:p w14:paraId="28FE3B76" w14:textId="77777777" w:rsidR="00FA0508" w:rsidRDefault="00FA0508" w:rsidP="008747E0">
    <w:pPr>
      <w:pStyle w:val="Header"/>
    </w:pPr>
  </w:p>
  <w:p w14:paraId="3C3BE559" w14:textId="77777777" w:rsidR="00FA0508" w:rsidRDefault="00FA0508" w:rsidP="008747E0">
    <w:pPr>
      <w:pStyle w:val="Header"/>
    </w:pPr>
  </w:p>
  <w:p w14:paraId="60DA6C1C" w14:textId="77777777" w:rsidR="00FA0508" w:rsidRDefault="00FA0508" w:rsidP="008747E0">
    <w:pPr>
      <w:pStyle w:val="Header"/>
    </w:pPr>
  </w:p>
  <w:p w14:paraId="367253C7" w14:textId="20C758CA" w:rsidR="00FA0508" w:rsidRPr="00441393" w:rsidRDefault="00FA0508" w:rsidP="00441393">
    <w:pPr>
      <w:pStyle w:val="Contents"/>
    </w:pPr>
    <w:r>
      <w:t>CONTENTS</w:t>
    </w:r>
  </w:p>
  <w:p w14:paraId="5F253F10" w14:textId="77777777" w:rsidR="00FA0508" w:rsidRDefault="00FA0508" w:rsidP="0078486B">
    <w:pPr>
      <w:pStyle w:val="Header"/>
      <w:spacing w:line="140" w:lineRule="exact"/>
    </w:pPr>
  </w:p>
  <w:p w14:paraId="49DE4CE0" w14:textId="77777777" w:rsidR="00FA0508" w:rsidRPr="00AC33A2" w:rsidRDefault="00FA0508" w:rsidP="0078486B">
    <w:pPr>
      <w:pStyle w:val="Header"/>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CF1644" w14:textId="3DE39DC6" w:rsidR="00FA0508" w:rsidRPr="00ED2A8D" w:rsidRDefault="00FA0508" w:rsidP="00C716E5">
    <w:pPr>
      <w:pStyle w:val="Header"/>
    </w:pPr>
    <w:r>
      <w:rPr>
        <w:noProof/>
        <w:lang w:val="da-DK" w:eastAsia="da-DK"/>
      </w:rPr>
      <w:drawing>
        <wp:anchor distT="0" distB="0" distL="114300" distR="114300" simplePos="0" relativeHeight="251651584" behindDoc="1" locked="0" layoutInCell="1" allowOverlap="1" wp14:anchorId="552A30EC" wp14:editId="79FDB741">
          <wp:simplePos x="0" y="0"/>
          <wp:positionH relativeFrom="page">
            <wp:posOffset>6840855</wp:posOffset>
          </wp:positionH>
          <wp:positionV relativeFrom="page">
            <wp:posOffset>0</wp:posOffset>
          </wp:positionV>
          <wp:extent cx="720000" cy="720000"/>
          <wp:effectExtent l="0" t="0" r="4445" b="4445"/>
          <wp:wrapNone/>
          <wp:docPr id="17"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895F1EA" w14:textId="77777777" w:rsidR="00FA0508" w:rsidRPr="00ED2A8D" w:rsidRDefault="00FA0508" w:rsidP="00C716E5">
    <w:pPr>
      <w:pStyle w:val="Header"/>
    </w:pPr>
  </w:p>
  <w:p w14:paraId="0B6E753A" w14:textId="77777777" w:rsidR="00FA0508" w:rsidRDefault="00FA0508" w:rsidP="00C716E5">
    <w:pPr>
      <w:pStyle w:val="Header"/>
    </w:pPr>
  </w:p>
  <w:p w14:paraId="2793F608" w14:textId="77777777" w:rsidR="00FA0508" w:rsidRDefault="00FA0508" w:rsidP="00C716E5">
    <w:pPr>
      <w:pStyle w:val="Header"/>
    </w:pPr>
  </w:p>
  <w:p w14:paraId="72526114" w14:textId="77777777" w:rsidR="00FA0508" w:rsidRDefault="00FA0508" w:rsidP="00C716E5">
    <w:pPr>
      <w:pStyle w:val="Header"/>
    </w:pPr>
  </w:p>
  <w:p w14:paraId="5D6323BD" w14:textId="55807F88" w:rsidR="00FA0508" w:rsidRPr="00441393" w:rsidRDefault="00FA0508" w:rsidP="00C716E5">
    <w:pPr>
      <w:pStyle w:val="Contents"/>
    </w:pPr>
    <w:r>
      <w:t>CONTENTS</w:t>
    </w:r>
  </w:p>
  <w:p w14:paraId="3F5F0405" w14:textId="77777777" w:rsidR="00FA0508" w:rsidRPr="00ED2A8D" w:rsidRDefault="00FA0508" w:rsidP="00C716E5">
    <w:pPr>
      <w:pStyle w:val="Header"/>
    </w:pPr>
  </w:p>
  <w:p w14:paraId="3B29FF0C" w14:textId="77777777" w:rsidR="00FA0508" w:rsidRPr="00AC33A2" w:rsidRDefault="00FA0508" w:rsidP="00C716E5">
    <w:pPr>
      <w:pStyle w:val="Header"/>
      <w:spacing w:line="140" w:lineRule="exact"/>
    </w:pPr>
  </w:p>
  <w:p w14:paraId="2FA22AF6" w14:textId="3B3E2EC3" w:rsidR="00FA0508" w:rsidRDefault="00FA0508">
    <w:pPr>
      <w:pStyle w:val="Header"/>
    </w:pPr>
    <w:r>
      <w:rPr>
        <w:noProof/>
        <w:lang w:val="da-DK" w:eastAsia="da-DK"/>
      </w:rPr>
      <w:drawing>
        <wp:anchor distT="0" distB="0" distL="114300" distR="114300" simplePos="0" relativeHeight="251650560" behindDoc="1" locked="0" layoutInCell="1" allowOverlap="1" wp14:anchorId="7B56F502" wp14:editId="156C3F7D">
          <wp:simplePos x="0" y="0"/>
          <wp:positionH relativeFrom="page">
            <wp:posOffset>6827653</wp:posOffset>
          </wp:positionH>
          <wp:positionV relativeFrom="page">
            <wp:posOffset>0</wp:posOffset>
          </wp:positionV>
          <wp:extent cx="720000" cy="720000"/>
          <wp:effectExtent l="0" t="0" r="4445" b="4445"/>
          <wp:wrapNone/>
          <wp:docPr id="18"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15A014F4"/>
    <w:lvl w:ilvl="0">
      <w:start w:val="1"/>
      <w:numFmt w:val="decimal"/>
      <w:lvlText w:val="%1."/>
      <w:lvlJc w:val="left"/>
      <w:pPr>
        <w:tabs>
          <w:tab w:val="num" w:pos="643"/>
        </w:tabs>
        <w:ind w:left="643" w:hanging="360"/>
      </w:pPr>
    </w:lvl>
  </w:abstractNum>
  <w:abstractNum w:abstractNumId="1"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2" w15:restartNumberingAfterBreak="0">
    <w:nsid w:val="FFFFFF89"/>
    <w:multiLevelType w:val="singleLevel"/>
    <w:tmpl w:val="1CCC31D6"/>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3AE68A3"/>
    <w:multiLevelType w:val="multilevel"/>
    <w:tmpl w:val="08F275CC"/>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lvlText w:val="C %1.%2."/>
      <w:lvlJc w:val="left"/>
      <w:pPr>
        <w:tabs>
          <w:tab w:val="num" w:pos="0"/>
        </w:tabs>
        <w:ind w:left="851" w:hanging="851"/>
      </w:pPr>
      <w:rPr>
        <w:rFonts w:asciiTheme="minorHAnsi" w:hAnsiTheme="minorHAnsi" w:hint="default"/>
        <w:b/>
        <w:i w:val="0"/>
        <w:caps/>
        <w:color w:val="407EC9"/>
        <w:sz w:val="24"/>
      </w:rPr>
    </w:lvl>
    <w:lvl w:ilvl="2">
      <w:start w:val="1"/>
      <w:numFmt w:val="decimal"/>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8E85DF6"/>
    <w:multiLevelType w:val="hybridMultilevel"/>
    <w:tmpl w:val="513028AE"/>
    <w:lvl w:ilvl="0" w:tplc="E20EC0C4">
      <w:start w:val="1"/>
      <w:numFmt w:val="bullet"/>
      <w:lvlText w:val=""/>
      <w:lvlJc w:val="left"/>
      <w:pPr>
        <w:tabs>
          <w:tab w:val="num" w:pos="360"/>
        </w:tabs>
        <w:ind w:left="360" w:hanging="360"/>
      </w:pPr>
      <w:rPr>
        <w:rFonts w:ascii="Wingdings 2" w:hAnsi="Wingdings 2" w:hint="default"/>
        <w:color w:val="407EC9"/>
      </w:rPr>
    </w:lvl>
    <w:lvl w:ilvl="1" w:tplc="AA4A7008">
      <w:start w:val="2308"/>
      <w:numFmt w:val="bullet"/>
      <w:lvlText w:val=""/>
      <w:lvlJc w:val="left"/>
      <w:pPr>
        <w:tabs>
          <w:tab w:val="num" w:pos="1080"/>
        </w:tabs>
        <w:ind w:left="1080" w:hanging="360"/>
      </w:pPr>
      <w:rPr>
        <w:rFonts w:ascii="Wingdings 2" w:hAnsi="Wingdings 2" w:hint="default"/>
      </w:rPr>
    </w:lvl>
    <w:lvl w:ilvl="2" w:tplc="650CD702" w:tentative="1">
      <w:start w:val="1"/>
      <w:numFmt w:val="bullet"/>
      <w:lvlText w:val=""/>
      <w:lvlJc w:val="left"/>
      <w:pPr>
        <w:tabs>
          <w:tab w:val="num" w:pos="1800"/>
        </w:tabs>
        <w:ind w:left="1800" w:hanging="360"/>
      </w:pPr>
      <w:rPr>
        <w:rFonts w:ascii="Wingdings 2" w:hAnsi="Wingdings 2" w:hint="default"/>
      </w:rPr>
    </w:lvl>
    <w:lvl w:ilvl="3" w:tplc="204C8846" w:tentative="1">
      <w:start w:val="1"/>
      <w:numFmt w:val="bullet"/>
      <w:lvlText w:val=""/>
      <w:lvlJc w:val="left"/>
      <w:pPr>
        <w:tabs>
          <w:tab w:val="num" w:pos="2520"/>
        </w:tabs>
        <w:ind w:left="2520" w:hanging="360"/>
      </w:pPr>
      <w:rPr>
        <w:rFonts w:ascii="Wingdings 2" w:hAnsi="Wingdings 2" w:hint="default"/>
      </w:rPr>
    </w:lvl>
    <w:lvl w:ilvl="4" w:tplc="8C9CA940" w:tentative="1">
      <w:start w:val="1"/>
      <w:numFmt w:val="bullet"/>
      <w:lvlText w:val=""/>
      <w:lvlJc w:val="left"/>
      <w:pPr>
        <w:tabs>
          <w:tab w:val="num" w:pos="3240"/>
        </w:tabs>
        <w:ind w:left="3240" w:hanging="360"/>
      </w:pPr>
      <w:rPr>
        <w:rFonts w:ascii="Wingdings 2" w:hAnsi="Wingdings 2" w:hint="default"/>
      </w:rPr>
    </w:lvl>
    <w:lvl w:ilvl="5" w:tplc="8EE0B6EE" w:tentative="1">
      <w:start w:val="1"/>
      <w:numFmt w:val="bullet"/>
      <w:lvlText w:val=""/>
      <w:lvlJc w:val="left"/>
      <w:pPr>
        <w:tabs>
          <w:tab w:val="num" w:pos="3960"/>
        </w:tabs>
        <w:ind w:left="3960" w:hanging="360"/>
      </w:pPr>
      <w:rPr>
        <w:rFonts w:ascii="Wingdings 2" w:hAnsi="Wingdings 2" w:hint="default"/>
      </w:rPr>
    </w:lvl>
    <w:lvl w:ilvl="6" w:tplc="5F74446E" w:tentative="1">
      <w:start w:val="1"/>
      <w:numFmt w:val="bullet"/>
      <w:lvlText w:val=""/>
      <w:lvlJc w:val="left"/>
      <w:pPr>
        <w:tabs>
          <w:tab w:val="num" w:pos="4680"/>
        </w:tabs>
        <w:ind w:left="4680" w:hanging="360"/>
      </w:pPr>
      <w:rPr>
        <w:rFonts w:ascii="Wingdings 2" w:hAnsi="Wingdings 2" w:hint="default"/>
      </w:rPr>
    </w:lvl>
    <w:lvl w:ilvl="7" w:tplc="7A92C584" w:tentative="1">
      <w:start w:val="1"/>
      <w:numFmt w:val="bullet"/>
      <w:lvlText w:val=""/>
      <w:lvlJc w:val="left"/>
      <w:pPr>
        <w:tabs>
          <w:tab w:val="num" w:pos="5400"/>
        </w:tabs>
        <w:ind w:left="5400" w:hanging="360"/>
      </w:pPr>
      <w:rPr>
        <w:rFonts w:ascii="Wingdings 2" w:hAnsi="Wingdings 2" w:hint="default"/>
      </w:rPr>
    </w:lvl>
    <w:lvl w:ilvl="8" w:tplc="D5CA311A" w:tentative="1">
      <w:start w:val="1"/>
      <w:numFmt w:val="bullet"/>
      <w:lvlText w:val=""/>
      <w:lvlJc w:val="left"/>
      <w:pPr>
        <w:tabs>
          <w:tab w:val="num" w:pos="6120"/>
        </w:tabs>
        <w:ind w:left="6120" w:hanging="360"/>
      </w:pPr>
      <w:rPr>
        <w:rFonts w:ascii="Wingdings 2" w:hAnsi="Wingdings 2" w:hint="default"/>
      </w:rPr>
    </w:lvl>
  </w:abstractNum>
  <w:abstractNum w:abstractNumId="5" w15:restartNumberingAfterBreak="0">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6102258"/>
    <w:multiLevelType w:val="multilevel"/>
    <w:tmpl w:val="AA3E820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9"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C4B1E01"/>
    <w:multiLevelType w:val="hybridMultilevel"/>
    <w:tmpl w:val="616499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4977590"/>
    <w:multiLevelType w:val="hybridMultilevel"/>
    <w:tmpl w:val="94DE9D6A"/>
    <w:lvl w:ilvl="0" w:tplc="6C8CB34A">
      <w:start w:val="1"/>
      <w:numFmt w:val="bullet"/>
      <w:lvlText w:val=""/>
      <w:lvlJc w:val="left"/>
      <w:pPr>
        <w:ind w:left="720" w:hanging="360"/>
      </w:pPr>
      <w:rPr>
        <w:rFonts w:ascii="Symbol" w:hAnsi="Symbol" w:hint="default"/>
        <w:color w:val="407EC9"/>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36F61B5"/>
    <w:multiLevelType w:val="hybridMultilevel"/>
    <w:tmpl w:val="38CEAD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3AF76171"/>
    <w:multiLevelType w:val="hybridMultilevel"/>
    <w:tmpl w:val="961052B4"/>
    <w:lvl w:ilvl="0" w:tplc="242636D8">
      <w:start w:val="1"/>
      <w:numFmt w:val="bullet"/>
      <w:lvlText w:val=""/>
      <w:lvlJc w:val="left"/>
      <w:pPr>
        <w:ind w:left="720" w:hanging="360"/>
      </w:pPr>
      <w:rPr>
        <w:rFonts w:ascii="Symbol" w:hAnsi="Symbol" w:hint="default"/>
        <w:color w:val="407EC9"/>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42CC4C53"/>
    <w:multiLevelType w:val="hybridMultilevel"/>
    <w:tmpl w:val="B9CEC2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ADF0233"/>
    <w:multiLevelType w:val="hybridMultilevel"/>
    <w:tmpl w:val="20B06C0A"/>
    <w:lvl w:ilvl="0" w:tplc="2550EE04">
      <w:start w:val="1"/>
      <w:numFmt w:val="bullet"/>
      <w:lvlText w:val=""/>
      <w:lvlJc w:val="left"/>
      <w:pPr>
        <w:tabs>
          <w:tab w:val="num" w:pos="720"/>
        </w:tabs>
        <w:ind w:left="720" w:hanging="360"/>
      </w:pPr>
      <w:rPr>
        <w:rFonts w:ascii="Wingdings 2" w:hAnsi="Wingdings 2" w:hint="default"/>
      </w:rPr>
    </w:lvl>
    <w:lvl w:ilvl="1" w:tplc="C6763330" w:tentative="1">
      <w:start w:val="1"/>
      <w:numFmt w:val="bullet"/>
      <w:lvlText w:val=""/>
      <w:lvlJc w:val="left"/>
      <w:pPr>
        <w:tabs>
          <w:tab w:val="num" w:pos="1440"/>
        </w:tabs>
        <w:ind w:left="1440" w:hanging="360"/>
      </w:pPr>
      <w:rPr>
        <w:rFonts w:ascii="Wingdings 2" w:hAnsi="Wingdings 2" w:hint="default"/>
      </w:rPr>
    </w:lvl>
    <w:lvl w:ilvl="2" w:tplc="3D3ECEC0" w:tentative="1">
      <w:start w:val="1"/>
      <w:numFmt w:val="bullet"/>
      <w:lvlText w:val=""/>
      <w:lvlJc w:val="left"/>
      <w:pPr>
        <w:tabs>
          <w:tab w:val="num" w:pos="2160"/>
        </w:tabs>
        <w:ind w:left="2160" w:hanging="360"/>
      </w:pPr>
      <w:rPr>
        <w:rFonts w:ascii="Wingdings 2" w:hAnsi="Wingdings 2" w:hint="default"/>
      </w:rPr>
    </w:lvl>
    <w:lvl w:ilvl="3" w:tplc="56402E3C" w:tentative="1">
      <w:start w:val="1"/>
      <w:numFmt w:val="bullet"/>
      <w:lvlText w:val=""/>
      <w:lvlJc w:val="left"/>
      <w:pPr>
        <w:tabs>
          <w:tab w:val="num" w:pos="2880"/>
        </w:tabs>
        <w:ind w:left="2880" w:hanging="360"/>
      </w:pPr>
      <w:rPr>
        <w:rFonts w:ascii="Wingdings 2" w:hAnsi="Wingdings 2" w:hint="default"/>
      </w:rPr>
    </w:lvl>
    <w:lvl w:ilvl="4" w:tplc="243EA65C" w:tentative="1">
      <w:start w:val="1"/>
      <w:numFmt w:val="bullet"/>
      <w:lvlText w:val=""/>
      <w:lvlJc w:val="left"/>
      <w:pPr>
        <w:tabs>
          <w:tab w:val="num" w:pos="3600"/>
        </w:tabs>
        <w:ind w:left="3600" w:hanging="360"/>
      </w:pPr>
      <w:rPr>
        <w:rFonts w:ascii="Wingdings 2" w:hAnsi="Wingdings 2" w:hint="default"/>
      </w:rPr>
    </w:lvl>
    <w:lvl w:ilvl="5" w:tplc="C8B6773E" w:tentative="1">
      <w:start w:val="1"/>
      <w:numFmt w:val="bullet"/>
      <w:lvlText w:val=""/>
      <w:lvlJc w:val="left"/>
      <w:pPr>
        <w:tabs>
          <w:tab w:val="num" w:pos="4320"/>
        </w:tabs>
        <w:ind w:left="4320" w:hanging="360"/>
      </w:pPr>
      <w:rPr>
        <w:rFonts w:ascii="Wingdings 2" w:hAnsi="Wingdings 2" w:hint="default"/>
      </w:rPr>
    </w:lvl>
    <w:lvl w:ilvl="6" w:tplc="12023484" w:tentative="1">
      <w:start w:val="1"/>
      <w:numFmt w:val="bullet"/>
      <w:lvlText w:val=""/>
      <w:lvlJc w:val="left"/>
      <w:pPr>
        <w:tabs>
          <w:tab w:val="num" w:pos="5040"/>
        </w:tabs>
        <w:ind w:left="5040" w:hanging="360"/>
      </w:pPr>
      <w:rPr>
        <w:rFonts w:ascii="Wingdings 2" w:hAnsi="Wingdings 2" w:hint="default"/>
      </w:rPr>
    </w:lvl>
    <w:lvl w:ilvl="7" w:tplc="2FE837FC" w:tentative="1">
      <w:start w:val="1"/>
      <w:numFmt w:val="bullet"/>
      <w:lvlText w:val=""/>
      <w:lvlJc w:val="left"/>
      <w:pPr>
        <w:tabs>
          <w:tab w:val="num" w:pos="5760"/>
        </w:tabs>
        <w:ind w:left="5760" w:hanging="360"/>
      </w:pPr>
      <w:rPr>
        <w:rFonts w:ascii="Wingdings 2" w:hAnsi="Wingdings 2" w:hint="default"/>
      </w:rPr>
    </w:lvl>
    <w:lvl w:ilvl="8" w:tplc="19F2AF56" w:tentative="1">
      <w:start w:val="1"/>
      <w:numFmt w:val="bullet"/>
      <w:lvlText w:val=""/>
      <w:lvlJc w:val="left"/>
      <w:pPr>
        <w:tabs>
          <w:tab w:val="num" w:pos="6480"/>
        </w:tabs>
        <w:ind w:left="6480" w:hanging="360"/>
      </w:pPr>
      <w:rPr>
        <w:rFonts w:ascii="Wingdings 2" w:hAnsi="Wingdings 2" w:hint="default"/>
      </w:rPr>
    </w:lvl>
  </w:abstractNum>
  <w:abstractNum w:abstractNumId="26" w15:restartNumberingAfterBreak="0">
    <w:nsid w:val="51765CB8"/>
    <w:multiLevelType w:val="hybridMultilevel"/>
    <w:tmpl w:val="ED3CCA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60A57762"/>
    <w:multiLevelType w:val="hybridMultilevel"/>
    <w:tmpl w:val="8612007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8" w15:restartNumberingAfterBreak="0">
    <w:nsid w:val="67AB4D84"/>
    <w:multiLevelType w:val="multilevel"/>
    <w:tmpl w:val="3A9E3848"/>
    <w:lvl w:ilvl="0">
      <w:start w:val="1"/>
      <w:numFmt w:val="decimal"/>
      <w:pStyle w:val="Heading1"/>
      <w:lvlText w:val="%1."/>
      <w:lvlJc w:val="left"/>
      <w:pPr>
        <w:ind w:left="709" w:hanging="709"/>
      </w:pPr>
      <w:rPr>
        <w:rFonts w:asciiTheme="minorHAnsi" w:hAnsiTheme="minorHAnsi" w:hint="default"/>
        <w:b/>
        <w:i w:val="0"/>
        <w:color w:val="407EC9"/>
        <w:sz w:val="28"/>
      </w:rPr>
    </w:lvl>
    <w:lvl w:ilvl="1">
      <w:start w:val="1"/>
      <w:numFmt w:val="decimal"/>
      <w:pStyle w:val="Heading2"/>
      <w:lvlText w:val="%1.%2."/>
      <w:lvlJc w:val="left"/>
      <w:pPr>
        <w:tabs>
          <w:tab w:val="num" w:pos="2127"/>
        </w:tabs>
        <w:ind w:left="2978" w:hanging="851"/>
      </w:pPr>
      <w:rPr>
        <w:rFonts w:asciiTheme="minorHAnsi" w:hAnsiTheme="minorHAnsi" w:hint="default"/>
        <w:b/>
        <w:i w:val="0"/>
        <w:color w:val="407EC9"/>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407EC9"/>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9" w15:restartNumberingAfterBreak="0">
    <w:nsid w:val="71C905CD"/>
    <w:multiLevelType w:val="multilevel"/>
    <w:tmpl w:val="5EBCB594"/>
    <w:lvl w:ilvl="0">
      <w:start w:val="1"/>
      <w:numFmt w:val="decimal"/>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7C0B7E16"/>
    <w:multiLevelType w:val="hybridMultilevel"/>
    <w:tmpl w:val="AB5ED5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4"/>
  </w:num>
  <w:num w:numId="2">
    <w:abstractNumId w:val="32"/>
  </w:num>
  <w:num w:numId="3">
    <w:abstractNumId w:val="7"/>
  </w:num>
  <w:num w:numId="4">
    <w:abstractNumId w:val="18"/>
  </w:num>
  <w:num w:numId="5">
    <w:abstractNumId w:val="15"/>
  </w:num>
  <w:num w:numId="6">
    <w:abstractNumId w:val="8"/>
  </w:num>
  <w:num w:numId="7">
    <w:abstractNumId w:val="14"/>
  </w:num>
  <w:num w:numId="8">
    <w:abstractNumId w:val="21"/>
  </w:num>
  <w:num w:numId="9">
    <w:abstractNumId w:val="6"/>
  </w:num>
  <w:num w:numId="10">
    <w:abstractNumId w:val="12"/>
  </w:num>
  <w:num w:numId="11">
    <w:abstractNumId w:val="16"/>
  </w:num>
  <w:num w:numId="12">
    <w:abstractNumId w:val="5"/>
  </w:num>
  <w:num w:numId="13">
    <w:abstractNumId w:val="23"/>
  </w:num>
  <w:num w:numId="14">
    <w:abstractNumId w:val="1"/>
  </w:num>
  <w:num w:numId="15">
    <w:abstractNumId w:val="28"/>
  </w:num>
  <w:num w:numId="16">
    <w:abstractNumId w:val="30"/>
  </w:num>
  <w:num w:numId="17">
    <w:abstractNumId w:val="11"/>
  </w:num>
  <w:num w:numId="18">
    <w:abstractNumId w:val="9"/>
  </w:num>
  <w:num w:numId="19">
    <w:abstractNumId w:val="31"/>
  </w:num>
  <w:num w:numId="20">
    <w:abstractNumId w:val="3"/>
  </w:num>
  <w:num w:numId="21">
    <w:abstractNumId w:val="29"/>
  </w:num>
  <w:num w:numId="22">
    <w:abstractNumId w:val="20"/>
  </w:num>
  <w:num w:numId="23">
    <w:abstractNumId w:val="22"/>
  </w:num>
  <w:num w:numId="24">
    <w:abstractNumId w:val="25"/>
  </w:num>
  <w:num w:numId="25">
    <w:abstractNumId w:val="26"/>
  </w:num>
  <w:num w:numId="26">
    <w:abstractNumId w:val="4"/>
  </w:num>
  <w:num w:numId="27">
    <w:abstractNumId w:val="13"/>
  </w:num>
  <w:num w:numId="28">
    <w:abstractNumId w:val="17"/>
  </w:num>
  <w:num w:numId="29">
    <w:abstractNumId w:val="33"/>
  </w:num>
  <w:num w:numId="30">
    <w:abstractNumId w:val="10"/>
  </w:num>
  <w:num w:numId="31">
    <w:abstractNumId w:val="19"/>
  </w:num>
  <w:num w:numId="32">
    <w:abstractNumId w:val="0"/>
  </w:num>
  <w:num w:numId="33">
    <w:abstractNumId w:val="2"/>
  </w:num>
  <w:num w:numId="34">
    <w:abstractNumId w:val="27"/>
  </w:num>
  <w:numIdMacAtCleanup w:val="3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Jakob Bang">
    <w15:presenceInfo w15:providerId="AD" w15:userId="S-1-5-21-2100284113-1573851820-878952375-2377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6" w:nlCheck="1" w:checkStyle="1"/>
  <w:activeWritingStyle w:appName="MSWord" w:lang="en-US" w:vendorID="64" w:dllVersion="6" w:nlCheck="1" w:checkStyle="1"/>
  <w:activeWritingStyle w:appName="MSWord" w:lang="fr-FR" w:vendorID="64" w:dllVersion="6" w:nlCheck="1" w:checkStyle="0"/>
  <w:activeWritingStyle w:appName="MSWord" w:lang="da-DK" w:vendorID="64" w:dllVersion="6" w:nlCheck="1" w:checkStyle="0"/>
  <w:activeWritingStyle w:appName="MSWord" w:lang="en-GB" w:vendorID="64" w:dllVersion="0" w:nlCheck="1" w:checkStyle="0"/>
  <w:activeWritingStyle w:appName="MSWord" w:lang="en-US" w:vendorID="64" w:dllVersion="0" w:nlCheck="1" w:checkStyle="0"/>
  <w:activeWritingStyle w:appName="MSWord" w:lang="da-DK" w:vendorID="64" w:dllVersion="0" w:nlCheck="1" w:checkStyle="0"/>
  <w:activeWritingStyle w:appName="MSWord" w:lang="fr-FR" w:vendorID="64" w:dllVersion="0" w:nlCheck="1" w:checkStyle="0"/>
  <w:activeWritingStyle w:appName="MSWord" w:lang="en-GB" w:vendorID="2" w:dllVersion="6" w:checkStyle="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080B"/>
    <w:rsid w:val="0000153E"/>
    <w:rsid w:val="0001556E"/>
    <w:rsid w:val="0001616D"/>
    <w:rsid w:val="00016839"/>
    <w:rsid w:val="000174F9"/>
    <w:rsid w:val="00023516"/>
    <w:rsid w:val="000249C2"/>
    <w:rsid w:val="000258F6"/>
    <w:rsid w:val="00026482"/>
    <w:rsid w:val="00030F29"/>
    <w:rsid w:val="0003224F"/>
    <w:rsid w:val="00033BE8"/>
    <w:rsid w:val="000379A7"/>
    <w:rsid w:val="00037B31"/>
    <w:rsid w:val="00040EB8"/>
    <w:rsid w:val="00041300"/>
    <w:rsid w:val="0004174D"/>
    <w:rsid w:val="00041D89"/>
    <w:rsid w:val="00044207"/>
    <w:rsid w:val="0004513D"/>
    <w:rsid w:val="0005422F"/>
    <w:rsid w:val="0005455F"/>
    <w:rsid w:val="00054D3D"/>
    <w:rsid w:val="0005588E"/>
    <w:rsid w:val="00057B6D"/>
    <w:rsid w:val="00061A7B"/>
    <w:rsid w:val="00073D04"/>
    <w:rsid w:val="00082EFE"/>
    <w:rsid w:val="0008654C"/>
    <w:rsid w:val="000867ED"/>
    <w:rsid w:val="00090154"/>
    <w:rsid w:val="000904ED"/>
    <w:rsid w:val="00091545"/>
    <w:rsid w:val="00091BF3"/>
    <w:rsid w:val="00096A17"/>
    <w:rsid w:val="00097075"/>
    <w:rsid w:val="000971C0"/>
    <w:rsid w:val="000A27A8"/>
    <w:rsid w:val="000B2356"/>
    <w:rsid w:val="000B448F"/>
    <w:rsid w:val="000B5DA0"/>
    <w:rsid w:val="000C5CB2"/>
    <w:rsid w:val="000C711B"/>
    <w:rsid w:val="000C764A"/>
    <w:rsid w:val="000D1DA9"/>
    <w:rsid w:val="000D2431"/>
    <w:rsid w:val="000D458A"/>
    <w:rsid w:val="000D4DDE"/>
    <w:rsid w:val="000E3954"/>
    <w:rsid w:val="000E3E52"/>
    <w:rsid w:val="000E50BB"/>
    <w:rsid w:val="000F0BF2"/>
    <w:rsid w:val="000F0F9F"/>
    <w:rsid w:val="000F3F43"/>
    <w:rsid w:val="000F58ED"/>
    <w:rsid w:val="000F74F8"/>
    <w:rsid w:val="00101F3C"/>
    <w:rsid w:val="00112EA5"/>
    <w:rsid w:val="00113D5B"/>
    <w:rsid w:val="00113F8F"/>
    <w:rsid w:val="001273C2"/>
    <w:rsid w:val="00130F81"/>
    <w:rsid w:val="001349DB"/>
    <w:rsid w:val="00135AEB"/>
    <w:rsid w:val="00136E58"/>
    <w:rsid w:val="00136E8B"/>
    <w:rsid w:val="00140CD9"/>
    <w:rsid w:val="00152720"/>
    <w:rsid w:val="00153CC6"/>
    <w:rsid w:val="001547F9"/>
    <w:rsid w:val="001607D8"/>
    <w:rsid w:val="00161325"/>
    <w:rsid w:val="00163442"/>
    <w:rsid w:val="0016635B"/>
    <w:rsid w:val="00171AE2"/>
    <w:rsid w:val="001760E7"/>
    <w:rsid w:val="0017626D"/>
    <w:rsid w:val="00182D1E"/>
    <w:rsid w:val="00184427"/>
    <w:rsid w:val="001875B1"/>
    <w:rsid w:val="001919A0"/>
    <w:rsid w:val="001971E6"/>
    <w:rsid w:val="001A0E9A"/>
    <w:rsid w:val="001A1C06"/>
    <w:rsid w:val="001B1777"/>
    <w:rsid w:val="001B2A35"/>
    <w:rsid w:val="001B339A"/>
    <w:rsid w:val="001B7046"/>
    <w:rsid w:val="001C650B"/>
    <w:rsid w:val="001C72B5"/>
    <w:rsid w:val="001C7729"/>
    <w:rsid w:val="001D0D74"/>
    <w:rsid w:val="001D2E7A"/>
    <w:rsid w:val="001D3992"/>
    <w:rsid w:val="001D4A3E"/>
    <w:rsid w:val="001E0F45"/>
    <w:rsid w:val="001E2C57"/>
    <w:rsid w:val="001E416D"/>
    <w:rsid w:val="001F4EF8"/>
    <w:rsid w:val="001F5AB1"/>
    <w:rsid w:val="00201337"/>
    <w:rsid w:val="00201A68"/>
    <w:rsid w:val="002022EA"/>
    <w:rsid w:val="00203DCC"/>
    <w:rsid w:val="002044E9"/>
    <w:rsid w:val="00205B17"/>
    <w:rsid w:val="00205D9B"/>
    <w:rsid w:val="00207EA7"/>
    <w:rsid w:val="00215889"/>
    <w:rsid w:val="0021627D"/>
    <w:rsid w:val="002204DA"/>
    <w:rsid w:val="0022371A"/>
    <w:rsid w:val="00227F23"/>
    <w:rsid w:val="002303E4"/>
    <w:rsid w:val="0023053A"/>
    <w:rsid w:val="0023121B"/>
    <w:rsid w:val="002331D5"/>
    <w:rsid w:val="0023396D"/>
    <w:rsid w:val="00237785"/>
    <w:rsid w:val="00242300"/>
    <w:rsid w:val="00245666"/>
    <w:rsid w:val="00247AA8"/>
    <w:rsid w:val="00251C5F"/>
    <w:rsid w:val="00251FB9"/>
    <w:rsid w:val="002520AD"/>
    <w:rsid w:val="00254250"/>
    <w:rsid w:val="00254367"/>
    <w:rsid w:val="0025660A"/>
    <w:rsid w:val="00257DF8"/>
    <w:rsid w:val="00257E4A"/>
    <w:rsid w:val="00260327"/>
    <w:rsid w:val="0026038D"/>
    <w:rsid w:val="00261CD6"/>
    <w:rsid w:val="002654FE"/>
    <w:rsid w:val="00267CBD"/>
    <w:rsid w:val="00270EDA"/>
    <w:rsid w:val="0027175D"/>
    <w:rsid w:val="0027273E"/>
    <w:rsid w:val="00272995"/>
    <w:rsid w:val="00285519"/>
    <w:rsid w:val="00287032"/>
    <w:rsid w:val="00291AC2"/>
    <w:rsid w:val="00293FF3"/>
    <w:rsid w:val="0029793F"/>
    <w:rsid w:val="002A128F"/>
    <w:rsid w:val="002A3FCB"/>
    <w:rsid w:val="002A595B"/>
    <w:rsid w:val="002A617C"/>
    <w:rsid w:val="002A6BCF"/>
    <w:rsid w:val="002A71CF"/>
    <w:rsid w:val="002B3E9D"/>
    <w:rsid w:val="002B5231"/>
    <w:rsid w:val="002B7B90"/>
    <w:rsid w:val="002C2DAB"/>
    <w:rsid w:val="002C4B3E"/>
    <w:rsid w:val="002C5CDE"/>
    <w:rsid w:val="002C5E6C"/>
    <w:rsid w:val="002C6BE7"/>
    <w:rsid w:val="002C77F4"/>
    <w:rsid w:val="002D0869"/>
    <w:rsid w:val="002D10F6"/>
    <w:rsid w:val="002D1939"/>
    <w:rsid w:val="002D1AE1"/>
    <w:rsid w:val="002D78FE"/>
    <w:rsid w:val="002E2287"/>
    <w:rsid w:val="002E4993"/>
    <w:rsid w:val="002E5BAC"/>
    <w:rsid w:val="002E7635"/>
    <w:rsid w:val="002F17EB"/>
    <w:rsid w:val="002F265A"/>
    <w:rsid w:val="002F4F25"/>
    <w:rsid w:val="002F53B2"/>
    <w:rsid w:val="002F79A4"/>
    <w:rsid w:val="00303ED2"/>
    <w:rsid w:val="0030413F"/>
    <w:rsid w:val="00305EFE"/>
    <w:rsid w:val="00306242"/>
    <w:rsid w:val="00312C73"/>
    <w:rsid w:val="00313B4B"/>
    <w:rsid w:val="00313D85"/>
    <w:rsid w:val="0031476A"/>
    <w:rsid w:val="003153B2"/>
    <w:rsid w:val="00315CE3"/>
    <w:rsid w:val="0031629B"/>
    <w:rsid w:val="00316D31"/>
    <w:rsid w:val="00321EC4"/>
    <w:rsid w:val="003251FE"/>
    <w:rsid w:val="003274DB"/>
    <w:rsid w:val="00327829"/>
    <w:rsid w:val="00327FBF"/>
    <w:rsid w:val="003325B9"/>
    <w:rsid w:val="00332A7B"/>
    <w:rsid w:val="00332AE1"/>
    <w:rsid w:val="003343E0"/>
    <w:rsid w:val="00335E40"/>
    <w:rsid w:val="00335F6A"/>
    <w:rsid w:val="003372F7"/>
    <w:rsid w:val="00341F22"/>
    <w:rsid w:val="00343C4C"/>
    <w:rsid w:val="00343D8D"/>
    <w:rsid w:val="00345361"/>
    <w:rsid w:val="00345E37"/>
    <w:rsid w:val="00347F3E"/>
    <w:rsid w:val="00353DA2"/>
    <w:rsid w:val="00354F79"/>
    <w:rsid w:val="00356EB8"/>
    <w:rsid w:val="003611DA"/>
    <w:rsid w:val="003621C3"/>
    <w:rsid w:val="0036382D"/>
    <w:rsid w:val="00371050"/>
    <w:rsid w:val="003741A5"/>
    <w:rsid w:val="00380350"/>
    <w:rsid w:val="00380B4E"/>
    <w:rsid w:val="003816E4"/>
    <w:rsid w:val="00387747"/>
    <w:rsid w:val="0039120B"/>
    <w:rsid w:val="0039131E"/>
    <w:rsid w:val="00392206"/>
    <w:rsid w:val="0039551B"/>
    <w:rsid w:val="00396AF1"/>
    <w:rsid w:val="00397225"/>
    <w:rsid w:val="003A04A6"/>
    <w:rsid w:val="003A41A4"/>
    <w:rsid w:val="003A7759"/>
    <w:rsid w:val="003A7F6E"/>
    <w:rsid w:val="003B03EA"/>
    <w:rsid w:val="003B331B"/>
    <w:rsid w:val="003B46E4"/>
    <w:rsid w:val="003C0AA6"/>
    <w:rsid w:val="003C29BD"/>
    <w:rsid w:val="003C7C34"/>
    <w:rsid w:val="003D0703"/>
    <w:rsid w:val="003D0F37"/>
    <w:rsid w:val="003D1E40"/>
    <w:rsid w:val="003D32C4"/>
    <w:rsid w:val="003D5150"/>
    <w:rsid w:val="003D52CD"/>
    <w:rsid w:val="003E4D18"/>
    <w:rsid w:val="003F09C7"/>
    <w:rsid w:val="003F0B90"/>
    <w:rsid w:val="003F1C3A"/>
    <w:rsid w:val="003F3B3F"/>
    <w:rsid w:val="003F4589"/>
    <w:rsid w:val="003F557C"/>
    <w:rsid w:val="003F5CD5"/>
    <w:rsid w:val="00407C6F"/>
    <w:rsid w:val="00410F79"/>
    <w:rsid w:val="004137F9"/>
    <w:rsid w:val="00416965"/>
    <w:rsid w:val="004213A1"/>
    <w:rsid w:val="004219CB"/>
    <w:rsid w:val="00423B08"/>
    <w:rsid w:val="00425AF2"/>
    <w:rsid w:val="00431669"/>
    <w:rsid w:val="00431B16"/>
    <w:rsid w:val="00432C05"/>
    <w:rsid w:val="004408A5"/>
    <w:rsid w:val="00441393"/>
    <w:rsid w:val="00444FB6"/>
    <w:rsid w:val="004472E4"/>
    <w:rsid w:val="00447CF0"/>
    <w:rsid w:val="0045474A"/>
    <w:rsid w:val="004564DF"/>
    <w:rsid w:val="00456F10"/>
    <w:rsid w:val="00461C72"/>
    <w:rsid w:val="0047085E"/>
    <w:rsid w:val="00471C38"/>
    <w:rsid w:val="004733E6"/>
    <w:rsid w:val="00473B5E"/>
    <w:rsid w:val="00473EF6"/>
    <w:rsid w:val="00474746"/>
    <w:rsid w:val="00474DCA"/>
    <w:rsid w:val="00475075"/>
    <w:rsid w:val="00477352"/>
    <w:rsid w:val="00477D62"/>
    <w:rsid w:val="00492A8D"/>
    <w:rsid w:val="004944C8"/>
    <w:rsid w:val="004A0EBF"/>
    <w:rsid w:val="004A29CA"/>
    <w:rsid w:val="004A3A99"/>
    <w:rsid w:val="004A4EC4"/>
    <w:rsid w:val="004B39E5"/>
    <w:rsid w:val="004B7492"/>
    <w:rsid w:val="004B7D1A"/>
    <w:rsid w:val="004C0E4B"/>
    <w:rsid w:val="004C0E95"/>
    <w:rsid w:val="004C4B7B"/>
    <w:rsid w:val="004C5A98"/>
    <w:rsid w:val="004D658C"/>
    <w:rsid w:val="004D7BBA"/>
    <w:rsid w:val="004E0BBB"/>
    <w:rsid w:val="004E1D57"/>
    <w:rsid w:val="004E2F16"/>
    <w:rsid w:val="004E55BA"/>
    <w:rsid w:val="004F0A5D"/>
    <w:rsid w:val="004F3EE5"/>
    <w:rsid w:val="004F4B2C"/>
    <w:rsid w:val="004F6196"/>
    <w:rsid w:val="004F734F"/>
    <w:rsid w:val="00503044"/>
    <w:rsid w:val="005060D1"/>
    <w:rsid w:val="005207A0"/>
    <w:rsid w:val="005207AE"/>
    <w:rsid w:val="00523666"/>
    <w:rsid w:val="00525004"/>
    <w:rsid w:val="005254DB"/>
    <w:rsid w:val="00525922"/>
    <w:rsid w:val="00526234"/>
    <w:rsid w:val="0053692E"/>
    <w:rsid w:val="005378A6"/>
    <w:rsid w:val="00540FD7"/>
    <w:rsid w:val="00541DFF"/>
    <w:rsid w:val="005470FC"/>
    <w:rsid w:val="00547837"/>
    <w:rsid w:val="00547EE7"/>
    <w:rsid w:val="005534F1"/>
    <w:rsid w:val="0055640E"/>
    <w:rsid w:val="00557434"/>
    <w:rsid w:val="00562D84"/>
    <w:rsid w:val="00564BEA"/>
    <w:rsid w:val="00565A84"/>
    <w:rsid w:val="005677BD"/>
    <w:rsid w:val="005748F3"/>
    <w:rsid w:val="00574F68"/>
    <w:rsid w:val="005805D2"/>
    <w:rsid w:val="00584300"/>
    <w:rsid w:val="00587261"/>
    <w:rsid w:val="00595415"/>
    <w:rsid w:val="00597652"/>
    <w:rsid w:val="005A0703"/>
    <w:rsid w:val="005A080B"/>
    <w:rsid w:val="005A4626"/>
    <w:rsid w:val="005A6DBA"/>
    <w:rsid w:val="005B12A5"/>
    <w:rsid w:val="005B593A"/>
    <w:rsid w:val="005B64E0"/>
    <w:rsid w:val="005B7ED8"/>
    <w:rsid w:val="005C025F"/>
    <w:rsid w:val="005C02E5"/>
    <w:rsid w:val="005C161A"/>
    <w:rsid w:val="005C1BCB"/>
    <w:rsid w:val="005C2312"/>
    <w:rsid w:val="005C3824"/>
    <w:rsid w:val="005C413B"/>
    <w:rsid w:val="005C4735"/>
    <w:rsid w:val="005C5C63"/>
    <w:rsid w:val="005D03E9"/>
    <w:rsid w:val="005D1CC4"/>
    <w:rsid w:val="005D304B"/>
    <w:rsid w:val="005D6718"/>
    <w:rsid w:val="005D6E5D"/>
    <w:rsid w:val="005E08EB"/>
    <w:rsid w:val="005E3989"/>
    <w:rsid w:val="005E3F1A"/>
    <w:rsid w:val="005E4659"/>
    <w:rsid w:val="005E657A"/>
    <w:rsid w:val="005F1386"/>
    <w:rsid w:val="005F17C2"/>
    <w:rsid w:val="005F43ED"/>
    <w:rsid w:val="005F44D2"/>
    <w:rsid w:val="005F4D93"/>
    <w:rsid w:val="005F63BF"/>
    <w:rsid w:val="005F78E8"/>
    <w:rsid w:val="0060144D"/>
    <w:rsid w:val="006064C3"/>
    <w:rsid w:val="00606A70"/>
    <w:rsid w:val="00610661"/>
    <w:rsid w:val="006127AC"/>
    <w:rsid w:val="00614BA7"/>
    <w:rsid w:val="00622C99"/>
    <w:rsid w:val="00627D68"/>
    <w:rsid w:val="006324C3"/>
    <w:rsid w:val="0063359B"/>
    <w:rsid w:val="00634A78"/>
    <w:rsid w:val="0063527D"/>
    <w:rsid w:val="006407DE"/>
    <w:rsid w:val="0064145B"/>
    <w:rsid w:val="00642025"/>
    <w:rsid w:val="006434CE"/>
    <w:rsid w:val="00643D60"/>
    <w:rsid w:val="006467FF"/>
    <w:rsid w:val="00646E87"/>
    <w:rsid w:val="0065107F"/>
    <w:rsid w:val="00651FBE"/>
    <w:rsid w:val="006560BA"/>
    <w:rsid w:val="00661946"/>
    <w:rsid w:val="00664B84"/>
    <w:rsid w:val="00666061"/>
    <w:rsid w:val="00667424"/>
    <w:rsid w:val="00667493"/>
    <w:rsid w:val="00667792"/>
    <w:rsid w:val="00671677"/>
    <w:rsid w:val="00672D70"/>
    <w:rsid w:val="0067405F"/>
    <w:rsid w:val="006750F2"/>
    <w:rsid w:val="006752D6"/>
    <w:rsid w:val="00675E02"/>
    <w:rsid w:val="00676365"/>
    <w:rsid w:val="00677A0D"/>
    <w:rsid w:val="0068553C"/>
    <w:rsid w:val="00685F34"/>
    <w:rsid w:val="00692B07"/>
    <w:rsid w:val="006953D1"/>
    <w:rsid w:val="00695656"/>
    <w:rsid w:val="006965ED"/>
    <w:rsid w:val="006975A8"/>
    <w:rsid w:val="006A1012"/>
    <w:rsid w:val="006A1CB8"/>
    <w:rsid w:val="006A2562"/>
    <w:rsid w:val="006A3393"/>
    <w:rsid w:val="006B2444"/>
    <w:rsid w:val="006B5420"/>
    <w:rsid w:val="006B5E8F"/>
    <w:rsid w:val="006B6BB1"/>
    <w:rsid w:val="006C1376"/>
    <w:rsid w:val="006C48F9"/>
    <w:rsid w:val="006D7E2E"/>
    <w:rsid w:val="006E0E7D"/>
    <w:rsid w:val="006F1C14"/>
    <w:rsid w:val="006F392B"/>
    <w:rsid w:val="00703A6A"/>
    <w:rsid w:val="00711132"/>
    <w:rsid w:val="00721A16"/>
    <w:rsid w:val="00722236"/>
    <w:rsid w:val="0072301B"/>
    <w:rsid w:val="00725931"/>
    <w:rsid w:val="0072737A"/>
    <w:rsid w:val="00730542"/>
    <w:rsid w:val="00731DEE"/>
    <w:rsid w:val="00733A2C"/>
    <w:rsid w:val="00734BC6"/>
    <w:rsid w:val="007375AA"/>
    <w:rsid w:val="0074105A"/>
    <w:rsid w:val="007416DB"/>
    <w:rsid w:val="00744E2B"/>
    <w:rsid w:val="00746273"/>
    <w:rsid w:val="00750574"/>
    <w:rsid w:val="007541D3"/>
    <w:rsid w:val="00756E99"/>
    <w:rsid w:val="007577D7"/>
    <w:rsid w:val="00757F00"/>
    <w:rsid w:val="00760779"/>
    <w:rsid w:val="00766BBF"/>
    <w:rsid w:val="00767281"/>
    <w:rsid w:val="00770A68"/>
    <w:rsid w:val="007710EF"/>
    <w:rsid w:val="007715E8"/>
    <w:rsid w:val="00776004"/>
    <w:rsid w:val="00782D84"/>
    <w:rsid w:val="00782FF0"/>
    <w:rsid w:val="0078486B"/>
    <w:rsid w:val="00785A39"/>
    <w:rsid w:val="00787D8A"/>
    <w:rsid w:val="00790277"/>
    <w:rsid w:val="00790A1B"/>
    <w:rsid w:val="00791EBC"/>
    <w:rsid w:val="00793577"/>
    <w:rsid w:val="007A3C1A"/>
    <w:rsid w:val="007A446A"/>
    <w:rsid w:val="007A46CF"/>
    <w:rsid w:val="007A53A6"/>
    <w:rsid w:val="007A60EB"/>
    <w:rsid w:val="007A6159"/>
    <w:rsid w:val="007B03EB"/>
    <w:rsid w:val="007B27E9"/>
    <w:rsid w:val="007B2C5B"/>
    <w:rsid w:val="007B2D11"/>
    <w:rsid w:val="007B38BE"/>
    <w:rsid w:val="007B6A93"/>
    <w:rsid w:val="007B76A0"/>
    <w:rsid w:val="007B7BEC"/>
    <w:rsid w:val="007C4A1E"/>
    <w:rsid w:val="007C75CE"/>
    <w:rsid w:val="007D11CA"/>
    <w:rsid w:val="007D2107"/>
    <w:rsid w:val="007D5895"/>
    <w:rsid w:val="007D77AB"/>
    <w:rsid w:val="007E28D0"/>
    <w:rsid w:val="007E30DF"/>
    <w:rsid w:val="007E4421"/>
    <w:rsid w:val="007E533F"/>
    <w:rsid w:val="007E701A"/>
    <w:rsid w:val="007E7624"/>
    <w:rsid w:val="007F0035"/>
    <w:rsid w:val="007F12E2"/>
    <w:rsid w:val="007F7544"/>
    <w:rsid w:val="00800995"/>
    <w:rsid w:val="00805782"/>
    <w:rsid w:val="00811EE5"/>
    <w:rsid w:val="008140BC"/>
    <w:rsid w:val="008172F8"/>
    <w:rsid w:val="00821747"/>
    <w:rsid w:val="0082322E"/>
    <w:rsid w:val="00823B7C"/>
    <w:rsid w:val="00826FC7"/>
    <w:rsid w:val="00827506"/>
    <w:rsid w:val="00831F8E"/>
    <w:rsid w:val="008320B8"/>
    <w:rsid w:val="008326B2"/>
    <w:rsid w:val="008339CF"/>
    <w:rsid w:val="00833B86"/>
    <w:rsid w:val="00835EC4"/>
    <w:rsid w:val="00837259"/>
    <w:rsid w:val="00841B94"/>
    <w:rsid w:val="00846831"/>
    <w:rsid w:val="008501D1"/>
    <w:rsid w:val="0085110E"/>
    <w:rsid w:val="00855181"/>
    <w:rsid w:val="00856418"/>
    <w:rsid w:val="0086058D"/>
    <w:rsid w:val="008653EC"/>
    <w:rsid w:val="00865532"/>
    <w:rsid w:val="00865FF0"/>
    <w:rsid w:val="008673AA"/>
    <w:rsid w:val="00867686"/>
    <w:rsid w:val="008676CA"/>
    <w:rsid w:val="00871FC9"/>
    <w:rsid w:val="008737D3"/>
    <w:rsid w:val="008747E0"/>
    <w:rsid w:val="00876841"/>
    <w:rsid w:val="00882B3C"/>
    <w:rsid w:val="0088783D"/>
    <w:rsid w:val="00892227"/>
    <w:rsid w:val="00894986"/>
    <w:rsid w:val="008972C3"/>
    <w:rsid w:val="008973D6"/>
    <w:rsid w:val="008B2E6A"/>
    <w:rsid w:val="008B4825"/>
    <w:rsid w:val="008C218A"/>
    <w:rsid w:val="008C33B5"/>
    <w:rsid w:val="008C6969"/>
    <w:rsid w:val="008D2E32"/>
    <w:rsid w:val="008D6BD2"/>
    <w:rsid w:val="008E0B25"/>
    <w:rsid w:val="008E0F8D"/>
    <w:rsid w:val="008E1F69"/>
    <w:rsid w:val="008E4E8B"/>
    <w:rsid w:val="008E7245"/>
    <w:rsid w:val="008E76B1"/>
    <w:rsid w:val="008F1099"/>
    <w:rsid w:val="008F38BB"/>
    <w:rsid w:val="008F436E"/>
    <w:rsid w:val="008F57D8"/>
    <w:rsid w:val="0090083F"/>
    <w:rsid w:val="00902834"/>
    <w:rsid w:val="00905D23"/>
    <w:rsid w:val="009066B9"/>
    <w:rsid w:val="00914E26"/>
    <w:rsid w:val="0091590F"/>
    <w:rsid w:val="00916D20"/>
    <w:rsid w:val="00923B4D"/>
    <w:rsid w:val="0092515D"/>
    <w:rsid w:val="0092540C"/>
    <w:rsid w:val="009256D6"/>
    <w:rsid w:val="00925E0F"/>
    <w:rsid w:val="00931A57"/>
    <w:rsid w:val="00933B0A"/>
    <w:rsid w:val="0093492E"/>
    <w:rsid w:val="009414E6"/>
    <w:rsid w:val="00950E72"/>
    <w:rsid w:val="0095450F"/>
    <w:rsid w:val="00955E3D"/>
    <w:rsid w:val="00956901"/>
    <w:rsid w:val="00962EC1"/>
    <w:rsid w:val="009704DF"/>
    <w:rsid w:val="00971591"/>
    <w:rsid w:val="00971837"/>
    <w:rsid w:val="00974564"/>
    <w:rsid w:val="00974E99"/>
    <w:rsid w:val="0097583A"/>
    <w:rsid w:val="009759AF"/>
    <w:rsid w:val="00975E4E"/>
    <w:rsid w:val="009764FA"/>
    <w:rsid w:val="00980192"/>
    <w:rsid w:val="00980FC2"/>
    <w:rsid w:val="00982A22"/>
    <w:rsid w:val="0098508A"/>
    <w:rsid w:val="00986AD0"/>
    <w:rsid w:val="00987733"/>
    <w:rsid w:val="00990C79"/>
    <w:rsid w:val="00992BF9"/>
    <w:rsid w:val="00994369"/>
    <w:rsid w:val="00994D97"/>
    <w:rsid w:val="00995958"/>
    <w:rsid w:val="009963C7"/>
    <w:rsid w:val="009A07B7"/>
    <w:rsid w:val="009A4AE8"/>
    <w:rsid w:val="009A604A"/>
    <w:rsid w:val="009A6D95"/>
    <w:rsid w:val="009B0173"/>
    <w:rsid w:val="009B08A8"/>
    <w:rsid w:val="009B1545"/>
    <w:rsid w:val="009B2D7D"/>
    <w:rsid w:val="009B5023"/>
    <w:rsid w:val="009B6181"/>
    <w:rsid w:val="009B6424"/>
    <w:rsid w:val="009B69F9"/>
    <w:rsid w:val="009B69FD"/>
    <w:rsid w:val="009B719A"/>
    <w:rsid w:val="009B785E"/>
    <w:rsid w:val="009C26F8"/>
    <w:rsid w:val="009C57AF"/>
    <w:rsid w:val="009C5AE7"/>
    <w:rsid w:val="009C609E"/>
    <w:rsid w:val="009C65DC"/>
    <w:rsid w:val="009C6767"/>
    <w:rsid w:val="009C685A"/>
    <w:rsid w:val="009C6B82"/>
    <w:rsid w:val="009D0C72"/>
    <w:rsid w:val="009D26AB"/>
    <w:rsid w:val="009D3C3F"/>
    <w:rsid w:val="009D416A"/>
    <w:rsid w:val="009E0D92"/>
    <w:rsid w:val="009E16EC"/>
    <w:rsid w:val="009E27F3"/>
    <w:rsid w:val="009E433C"/>
    <w:rsid w:val="009E4A4D"/>
    <w:rsid w:val="009E5CD1"/>
    <w:rsid w:val="009E6578"/>
    <w:rsid w:val="009E7041"/>
    <w:rsid w:val="009F081F"/>
    <w:rsid w:val="009F1BC7"/>
    <w:rsid w:val="009F42AA"/>
    <w:rsid w:val="00A00434"/>
    <w:rsid w:val="00A03E31"/>
    <w:rsid w:val="00A05463"/>
    <w:rsid w:val="00A05634"/>
    <w:rsid w:val="00A05E71"/>
    <w:rsid w:val="00A06A3D"/>
    <w:rsid w:val="00A10886"/>
    <w:rsid w:val="00A13E56"/>
    <w:rsid w:val="00A1594B"/>
    <w:rsid w:val="00A21002"/>
    <w:rsid w:val="00A227BF"/>
    <w:rsid w:val="00A2370E"/>
    <w:rsid w:val="00A24838"/>
    <w:rsid w:val="00A25A03"/>
    <w:rsid w:val="00A2743E"/>
    <w:rsid w:val="00A30A9E"/>
    <w:rsid w:val="00A30B23"/>
    <w:rsid w:val="00A30C33"/>
    <w:rsid w:val="00A32242"/>
    <w:rsid w:val="00A35505"/>
    <w:rsid w:val="00A37A7F"/>
    <w:rsid w:val="00A42173"/>
    <w:rsid w:val="00A4308C"/>
    <w:rsid w:val="00A44836"/>
    <w:rsid w:val="00A46494"/>
    <w:rsid w:val="00A524B5"/>
    <w:rsid w:val="00A549B3"/>
    <w:rsid w:val="00A55774"/>
    <w:rsid w:val="00A56184"/>
    <w:rsid w:val="00A62D82"/>
    <w:rsid w:val="00A67954"/>
    <w:rsid w:val="00A67C48"/>
    <w:rsid w:val="00A71C73"/>
    <w:rsid w:val="00A72ED7"/>
    <w:rsid w:val="00A749AF"/>
    <w:rsid w:val="00A8032D"/>
    <w:rsid w:val="00A8083F"/>
    <w:rsid w:val="00A80F4F"/>
    <w:rsid w:val="00A90D86"/>
    <w:rsid w:val="00A91DBA"/>
    <w:rsid w:val="00A935AF"/>
    <w:rsid w:val="00A95B51"/>
    <w:rsid w:val="00A97900"/>
    <w:rsid w:val="00AA1D7A"/>
    <w:rsid w:val="00AA26BF"/>
    <w:rsid w:val="00AA28F5"/>
    <w:rsid w:val="00AA3E01"/>
    <w:rsid w:val="00AA73C5"/>
    <w:rsid w:val="00AB0BFA"/>
    <w:rsid w:val="00AB366C"/>
    <w:rsid w:val="00AB52F3"/>
    <w:rsid w:val="00AB6DC9"/>
    <w:rsid w:val="00AB76B7"/>
    <w:rsid w:val="00AC1A89"/>
    <w:rsid w:val="00AC33A2"/>
    <w:rsid w:val="00AD38F7"/>
    <w:rsid w:val="00AD67BD"/>
    <w:rsid w:val="00AE1C1D"/>
    <w:rsid w:val="00AE426D"/>
    <w:rsid w:val="00AE4FFD"/>
    <w:rsid w:val="00AE6451"/>
    <w:rsid w:val="00AE65F1"/>
    <w:rsid w:val="00AE6BB4"/>
    <w:rsid w:val="00AE74AD"/>
    <w:rsid w:val="00AE7ED9"/>
    <w:rsid w:val="00AF159C"/>
    <w:rsid w:val="00AF2963"/>
    <w:rsid w:val="00AF7035"/>
    <w:rsid w:val="00B01873"/>
    <w:rsid w:val="00B042DB"/>
    <w:rsid w:val="00B07717"/>
    <w:rsid w:val="00B10C4E"/>
    <w:rsid w:val="00B11263"/>
    <w:rsid w:val="00B14508"/>
    <w:rsid w:val="00B17253"/>
    <w:rsid w:val="00B22B07"/>
    <w:rsid w:val="00B239C0"/>
    <w:rsid w:val="00B2583D"/>
    <w:rsid w:val="00B265DD"/>
    <w:rsid w:val="00B26B9A"/>
    <w:rsid w:val="00B30934"/>
    <w:rsid w:val="00B31A41"/>
    <w:rsid w:val="00B3327A"/>
    <w:rsid w:val="00B370D3"/>
    <w:rsid w:val="00B40199"/>
    <w:rsid w:val="00B45583"/>
    <w:rsid w:val="00B502FF"/>
    <w:rsid w:val="00B50E31"/>
    <w:rsid w:val="00B5157A"/>
    <w:rsid w:val="00B52F97"/>
    <w:rsid w:val="00B54ABF"/>
    <w:rsid w:val="00B60B18"/>
    <w:rsid w:val="00B63785"/>
    <w:rsid w:val="00B643DF"/>
    <w:rsid w:val="00B65300"/>
    <w:rsid w:val="00B670B3"/>
    <w:rsid w:val="00B67422"/>
    <w:rsid w:val="00B70BD4"/>
    <w:rsid w:val="00B73463"/>
    <w:rsid w:val="00B77E4C"/>
    <w:rsid w:val="00B837A5"/>
    <w:rsid w:val="00B86B5A"/>
    <w:rsid w:val="00B90123"/>
    <w:rsid w:val="00B9016D"/>
    <w:rsid w:val="00B9032E"/>
    <w:rsid w:val="00BA0F98"/>
    <w:rsid w:val="00BA1517"/>
    <w:rsid w:val="00BA552A"/>
    <w:rsid w:val="00BA67FD"/>
    <w:rsid w:val="00BA7C48"/>
    <w:rsid w:val="00BC251F"/>
    <w:rsid w:val="00BC27F6"/>
    <w:rsid w:val="00BC38FE"/>
    <w:rsid w:val="00BC39F4"/>
    <w:rsid w:val="00BC6ED6"/>
    <w:rsid w:val="00BD0FD8"/>
    <w:rsid w:val="00BD1587"/>
    <w:rsid w:val="00BD50EE"/>
    <w:rsid w:val="00BD6A20"/>
    <w:rsid w:val="00BD7EE1"/>
    <w:rsid w:val="00BE2EE6"/>
    <w:rsid w:val="00BE5568"/>
    <w:rsid w:val="00BE6A05"/>
    <w:rsid w:val="00BF1358"/>
    <w:rsid w:val="00BF3A70"/>
    <w:rsid w:val="00BF6C67"/>
    <w:rsid w:val="00C0106D"/>
    <w:rsid w:val="00C0344C"/>
    <w:rsid w:val="00C04A6F"/>
    <w:rsid w:val="00C056EE"/>
    <w:rsid w:val="00C05A4F"/>
    <w:rsid w:val="00C05BC5"/>
    <w:rsid w:val="00C123BC"/>
    <w:rsid w:val="00C133BE"/>
    <w:rsid w:val="00C15E4A"/>
    <w:rsid w:val="00C20B2A"/>
    <w:rsid w:val="00C222B4"/>
    <w:rsid w:val="00C2425F"/>
    <w:rsid w:val="00C262E4"/>
    <w:rsid w:val="00C308C5"/>
    <w:rsid w:val="00C31623"/>
    <w:rsid w:val="00C33E20"/>
    <w:rsid w:val="00C34D72"/>
    <w:rsid w:val="00C35C4B"/>
    <w:rsid w:val="00C35CF6"/>
    <w:rsid w:val="00C3725B"/>
    <w:rsid w:val="00C46D08"/>
    <w:rsid w:val="00C533EC"/>
    <w:rsid w:val="00C537CB"/>
    <w:rsid w:val="00C5470E"/>
    <w:rsid w:val="00C55765"/>
    <w:rsid w:val="00C55CFD"/>
    <w:rsid w:val="00C55EFB"/>
    <w:rsid w:val="00C56585"/>
    <w:rsid w:val="00C56B3F"/>
    <w:rsid w:val="00C56F02"/>
    <w:rsid w:val="00C619BA"/>
    <w:rsid w:val="00C641D0"/>
    <w:rsid w:val="00C648CD"/>
    <w:rsid w:val="00C716E5"/>
    <w:rsid w:val="00C7300C"/>
    <w:rsid w:val="00C73690"/>
    <w:rsid w:val="00C773D9"/>
    <w:rsid w:val="00C779EC"/>
    <w:rsid w:val="00C80307"/>
    <w:rsid w:val="00C80ACE"/>
    <w:rsid w:val="00C81162"/>
    <w:rsid w:val="00C8245A"/>
    <w:rsid w:val="00C83666"/>
    <w:rsid w:val="00C84FEA"/>
    <w:rsid w:val="00C85EEB"/>
    <w:rsid w:val="00C870B5"/>
    <w:rsid w:val="00C907DF"/>
    <w:rsid w:val="00C91630"/>
    <w:rsid w:val="00C9558A"/>
    <w:rsid w:val="00C966EB"/>
    <w:rsid w:val="00CA04B1"/>
    <w:rsid w:val="00CA0CD1"/>
    <w:rsid w:val="00CA2DFC"/>
    <w:rsid w:val="00CA4094"/>
    <w:rsid w:val="00CA4EC9"/>
    <w:rsid w:val="00CB03D4"/>
    <w:rsid w:val="00CB0617"/>
    <w:rsid w:val="00CB37FE"/>
    <w:rsid w:val="00CB6F7F"/>
    <w:rsid w:val="00CC35EF"/>
    <w:rsid w:val="00CC474B"/>
    <w:rsid w:val="00CC4D1B"/>
    <w:rsid w:val="00CC5048"/>
    <w:rsid w:val="00CC55D6"/>
    <w:rsid w:val="00CC6246"/>
    <w:rsid w:val="00CC72AA"/>
    <w:rsid w:val="00CD5FC7"/>
    <w:rsid w:val="00CE00E4"/>
    <w:rsid w:val="00CE2939"/>
    <w:rsid w:val="00CE5E46"/>
    <w:rsid w:val="00CF49CC"/>
    <w:rsid w:val="00CF4A4E"/>
    <w:rsid w:val="00D04F0B"/>
    <w:rsid w:val="00D1463A"/>
    <w:rsid w:val="00D169D9"/>
    <w:rsid w:val="00D177B2"/>
    <w:rsid w:val="00D20732"/>
    <w:rsid w:val="00D219E4"/>
    <w:rsid w:val="00D31B16"/>
    <w:rsid w:val="00D32DDF"/>
    <w:rsid w:val="00D3538D"/>
    <w:rsid w:val="00D36B2C"/>
    <w:rsid w:val="00D3700C"/>
    <w:rsid w:val="00D51356"/>
    <w:rsid w:val="00D551FF"/>
    <w:rsid w:val="00D60D08"/>
    <w:rsid w:val="00D632F1"/>
    <w:rsid w:val="00D638E0"/>
    <w:rsid w:val="00D64017"/>
    <w:rsid w:val="00D653B1"/>
    <w:rsid w:val="00D72620"/>
    <w:rsid w:val="00D72943"/>
    <w:rsid w:val="00D74AE1"/>
    <w:rsid w:val="00D75D42"/>
    <w:rsid w:val="00D765EA"/>
    <w:rsid w:val="00D776AF"/>
    <w:rsid w:val="00D80B20"/>
    <w:rsid w:val="00D84CE3"/>
    <w:rsid w:val="00D865A8"/>
    <w:rsid w:val="00D9012A"/>
    <w:rsid w:val="00D92C2D"/>
    <w:rsid w:val="00D9361E"/>
    <w:rsid w:val="00DA17CD"/>
    <w:rsid w:val="00DA764C"/>
    <w:rsid w:val="00DB25B3"/>
    <w:rsid w:val="00DB3BF1"/>
    <w:rsid w:val="00DB5296"/>
    <w:rsid w:val="00DC13DB"/>
    <w:rsid w:val="00DC2547"/>
    <w:rsid w:val="00DC2FF3"/>
    <w:rsid w:val="00DC5FA4"/>
    <w:rsid w:val="00DD1F00"/>
    <w:rsid w:val="00DD5624"/>
    <w:rsid w:val="00DD5D09"/>
    <w:rsid w:val="00DD72D8"/>
    <w:rsid w:val="00DD72FB"/>
    <w:rsid w:val="00DE0893"/>
    <w:rsid w:val="00DE11FC"/>
    <w:rsid w:val="00DE2814"/>
    <w:rsid w:val="00DE4AEA"/>
    <w:rsid w:val="00DE6796"/>
    <w:rsid w:val="00DE6A4E"/>
    <w:rsid w:val="00DE7712"/>
    <w:rsid w:val="00DF61BF"/>
    <w:rsid w:val="00E00CEB"/>
    <w:rsid w:val="00E0120D"/>
    <w:rsid w:val="00E01272"/>
    <w:rsid w:val="00E03067"/>
    <w:rsid w:val="00E03846"/>
    <w:rsid w:val="00E14B03"/>
    <w:rsid w:val="00E15FBE"/>
    <w:rsid w:val="00E16EB4"/>
    <w:rsid w:val="00E17131"/>
    <w:rsid w:val="00E2038D"/>
    <w:rsid w:val="00E20A7D"/>
    <w:rsid w:val="00E2170F"/>
    <w:rsid w:val="00E21A27"/>
    <w:rsid w:val="00E24BE4"/>
    <w:rsid w:val="00E27A2F"/>
    <w:rsid w:val="00E327D8"/>
    <w:rsid w:val="00E3652C"/>
    <w:rsid w:val="00E376EE"/>
    <w:rsid w:val="00E37F4C"/>
    <w:rsid w:val="00E4021C"/>
    <w:rsid w:val="00E42A94"/>
    <w:rsid w:val="00E458BF"/>
    <w:rsid w:val="00E46AF0"/>
    <w:rsid w:val="00E50AC3"/>
    <w:rsid w:val="00E54BFB"/>
    <w:rsid w:val="00E54CD7"/>
    <w:rsid w:val="00E56C13"/>
    <w:rsid w:val="00E628EE"/>
    <w:rsid w:val="00E64D4F"/>
    <w:rsid w:val="00E67E8F"/>
    <w:rsid w:val="00E67F6D"/>
    <w:rsid w:val="00E706E7"/>
    <w:rsid w:val="00E743D8"/>
    <w:rsid w:val="00E814E6"/>
    <w:rsid w:val="00E83A32"/>
    <w:rsid w:val="00E84229"/>
    <w:rsid w:val="00E84965"/>
    <w:rsid w:val="00E84C34"/>
    <w:rsid w:val="00E86C8E"/>
    <w:rsid w:val="00E86CB8"/>
    <w:rsid w:val="00E90E4E"/>
    <w:rsid w:val="00E9391E"/>
    <w:rsid w:val="00EA1052"/>
    <w:rsid w:val="00EA218F"/>
    <w:rsid w:val="00EA2601"/>
    <w:rsid w:val="00EA2D92"/>
    <w:rsid w:val="00EA4F29"/>
    <w:rsid w:val="00EA5B27"/>
    <w:rsid w:val="00EA5F83"/>
    <w:rsid w:val="00EA6F9D"/>
    <w:rsid w:val="00EB0691"/>
    <w:rsid w:val="00EB6F3C"/>
    <w:rsid w:val="00EC0F4D"/>
    <w:rsid w:val="00EC1BC5"/>
    <w:rsid w:val="00EC1E2C"/>
    <w:rsid w:val="00EC2B9A"/>
    <w:rsid w:val="00EC3723"/>
    <w:rsid w:val="00EC494B"/>
    <w:rsid w:val="00EC568A"/>
    <w:rsid w:val="00EC7C87"/>
    <w:rsid w:val="00ED01E0"/>
    <w:rsid w:val="00ED030E"/>
    <w:rsid w:val="00ED20C4"/>
    <w:rsid w:val="00ED2A8D"/>
    <w:rsid w:val="00EE2D82"/>
    <w:rsid w:val="00EE54CB"/>
    <w:rsid w:val="00EE6424"/>
    <w:rsid w:val="00EE6F70"/>
    <w:rsid w:val="00EF1C54"/>
    <w:rsid w:val="00EF404B"/>
    <w:rsid w:val="00F00376"/>
    <w:rsid w:val="00F01F0C"/>
    <w:rsid w:val="00F02A5A"/>
    <w:rsid w:val="00F11368"/>
    <w:rsid w:val="00F11764"/>
    <w:rsid w:val="00F1482A"/>
    <w:rsid w:val="00F157E2"/>
    <w:rsid w:val="00F15EB7"/>
    <w:rsid w:val="00F21FE5"/>
    <w:rsid w:val="00F256DC"/>
    <w:rsid w:val="00F259E2"/>
    <w:rsid w:val="00F31AB1"/>
    <w:rsid w:val="00F3779F"/>
    <w:rsid w:val="00F405FC"/>
    <w:rsid w:val="00F42416"/>
    <w:rsid w:val="00F43832"/>
    <w:rsid w:val="00F45F0C"/>
    <w:rsid w:val="00F47E01"/>
    <w:rsid w:val="00F5053C"/>
    <w:rsid w:val="00F527AC"/>
    <w:rsid w:val="00F5503F"/>
    <w:rsid w:val="00F61D83"/>
    <w:rsid w:val="00F640DB"/>
    <w:rsid w:val="00F64665"/>
    <w:rsid w:val="00F65DD1"/>
    <w:rsid w:val="00F707B3"/>
    <w:rsid w:val="00F70E3E"/>
    <w:rsid w:val="00F71135"/>
    <w:rsid w:val="00F721C1"/>
    <w:rsid w:val="00F74309"/>
    <w:rsid w:val="00F76275"/>
    <w:rsid w:val="00F81A49"/>
    <w:rsid w:val="00F848EA"/>
    <w:rsid w:val="00F90461"/>
    <w:rsid w:val="00F93B28"/>
    <w:rsid w:val="00F949F2"/>
    <w:rsid w:val="00FA0508"/>
    <w:rsid w:val="00FA130A"/>
    <w:rsid w:val="00FA1F85"/>
    <w:rsid w:val="00FA34C7"/>
    <w:rsid w:val="00FA370D"/>
    <w:rsid w:val="00FA6321"/>
    <w:rsid w:val="00FA656F"/>
    <w:rsid w:val="00FA7ABF"/>
    <w:rsid w:val="00FC378B"/>
    <w:rsid w:val="00FC3977"/>
    <w:rsid w:val="00FC5D7B"/>
    <w:rsid w:val="00FC6CF2"/>
    <w:rsid w:val="00FC7A76"/>
    <w:rsid w:val="00FC7E2C"/>
    <w:rsid w:val="00FD2566"/>
    <w:rsid w:val="00FD2F16"/>
    <w:rsid w:val="00FD6065"/>
    <w:rsid w:val="00FE0029"/>
    <w:rsid w:val="00FE1D34"/>
    <w:rsid w:val="00FE244F"/>
    <w:rsid w:val="00FE2A6F"/>
    <w:rsid w:val="00FE3ACB"/>
    <w:rsid w:val="00FF3FDC"/>
    <w:rsid w:val="00FF40CE"/>
    <w:rsid w:val="00FF59B9"/>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3B8212A"/>
  <w15:docId w15:val="{3D93ABD6-E547-4212-9550-AAE3F35F17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380350"/>
    <w:pPr>
      <w:spacing w:after="0" w:line="216" w:lineRule="atLeast"/>
    </w:pPr>
    <w:rPr>
      <w:sz w:val="18"/>
      <w:lang w:val="en-GB"/>
    </w:rPr>
  </w:style>
  <w:style w:type="paragraph" w:styleId="Heading1">
    <w:name w:val="heading 1"/>
    <w:basedOn w:val="Normal"/>
    <w:next w:val="Heading1separatationline"/>
    <w:link w:val="Heading1Char"/>
    <w:qFormat/>
    <w:rsid w:val="002B5231"/>
    <w:pPr>
      <w:keepNext/>
      <w:keepLines/>
      <w:numPr>
        <w:numId w:val="15"/>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autoRedefine/>
    <w:qFormat/>
    <w:rsid w:val="00A05463"/>
    <w:pPr>
      <w:keepNext/>
      <w:keepLines/>
      <w:numPr>
        <w:ilvl w:val="1"/>
        <w:numId w:val="15"/>
      </w:numPr>
      <w:tabs>
        <w:tab w:val="clear" w:pos="2127"/>
      </w:tabs>
      <w:ind w:left="0" w:right="709" w:firstLine="0"/>
      <w:jc w:val="both"/>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2B5231"/>
    <w:pPr>
      <w:keepNext/>
      <w:keepLines/>
      <w:numPr>
        <w:ilvl w:val="2"/>
        <w:numId w:val="15"/>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2B5231"/>
    <w:pPr>
      <w:keepNext/>
      <w:keepLines/>
      <w:numPr>
        <w:ilvl w:val="3"/>
        <w:numId w:val="15"/>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rsid w:val="00CF49CC"/>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2C77F4"/>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A05463"/>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AD38F7"/>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AD38F7"/>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CF49CC"/>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1C650B"/>
    <w:pPr>
      <w:numPr>
        <w:numId w:val="1"/>
      </w:numPr>
      <w:spacing w:after="120"/>
    </w:pPr>
    <w:rPr>
      <w:color w:val="000000" w:themeColor="text1"/>
      <w:sz w:val="22"/>
    </w:rPr>
  </w:style>
  <w:style w:type="paragraph" w:customStyle="1" w:styleId="Bullet2">
    <w:name w:val="Bullet 2"/>
    <w:basedOn w:val="Normal"/>
    <w:link w:val="Bullet2Char"/>
    <w:qFormat/>
    <w:rsid w:val="004F6196"/>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2C5E6C"/>
    <w:pPr>
      <w:tabs>
        <w:tab w:val="right" w:leader="dot" w:pos="9781"/>
      </w:tabs>
      <w:spacing w:after="60"/>
      <w:ind w:left="1276" w:right="424" w:hanging="1276"/>
    </w:pPr>
    <w:rPr>
      <w:i/>
      <w:noProof/>
      <w:sz w:val="22"/>
    </w:rPr>
  </w:style>
  <w:style w:type="paragraph" w:customStyle="1" w:styleId="Tabletext">
    <w:name w:val="Table text"/>
    <w:basedOn w:val="Normal"/>
    <w:qFormat/>
    <w:rsid w:val="0029793F"/>
    <w:pPr>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303ED2"/>
    <w:pPr>
      <w:tabs>
        <w:tab w:val="right" w:leader="dot" w:pos="10195"/>
      </w:tabs>
      <w:spacing w:after="60"/>
      <w:ind w:left="1134" w:hanging="709"/>
    </w:pPr>
    <w:rPr>
      <w:noProof/>
    </w:r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DefaultParagraphFont"/>
    <w:link w:val="Bullet2"/>
    <w:rsid w:val="004F6196"/>
    <w:rPr>
      <w:color w:val="000000" w:themeColor="text1"/>
      <w:lang w:val="en-GB"/>
    </w:rPr>
  </w:style>
  <w:style w:type="paragraph" w:customStyle="1" w:styleId="AppendixHead1">
    <w:name w:val="Appendix Head 1"/>
    <w:basedOn w:val="Normal"/>
    <w:next w:val="Heading1separatationline"/>
    <w:rsid w:val="004F6196"/>
    <w:pPr>
      <w:numPr>
        <w:numId w:val="12"/>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4F6196"/>
    <w:pPr>
      <w:numPr>
        <w:ilvl w:val="1"/>
        <w:numId w:val="12"/>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4F6196"/>
    <w:pPr>
      <w:numPr>
        <w:ilvl w:val="2"/>
        <w:numId w:val="12"/>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4F6196"/>
    <w:pPr>
      <w:numPr>
        <w:ilvl w:val="3"/>
        <w:numId w:val="12"/>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A67954"/>
    <w:pPr>
      <w:numPr>
        <w:numId w:val="3"/>
      </w:numPr>
      <w:spacing w:after="360"/>
    </w:pPr>
    <w:rPr>
      <w:b/>
      <w:i/>
      <w:caps/>
      <w:color w:val="407EC9"/>
      <w:sz w:val="28"/>
      <w:u w:val="single"/>
    </w:rPr>
  </w:style>
  <w:style w:type="character" w:customStyle="1" w:styleId="AnnexChar">
    <w:name w:val="Annex Char"/>
    <w:basedOn w:val="DefaultParagraphFont"/>
    <w:link w:val="Annex"/>
    <w:rsid w:val="00A67954"/>
    <w:rPr>
      <w:b/>
      <w:i/>
      <w:caps/>
      <w:color w:val="407EC9"/>
      <w:sz w:val="28"/>
      <w:u w:val="single"/>
      <w:lang w:val="en-GB"/>
    </w:rPr>
  </w:style>
  <w:style w:type="paragraph" w:customStyle="1" w:styleId="AnnexAHead1">
    <w:name w:val="Annex A Head 1"/>
    <w:basedOn w:val="Normal"/>
    <w:next w:val="Heading1separatationline"/>
    <w:rsid w:val="002C77F4"/>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2C77F4"/>
    <w:pPr>
      <w:numPr>
        <w:ilvl w:val="1"/>
        <w:numId w:val="11"/>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2C77F4"/>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2C77F4"/>
    <w:pPr>
      <w:numPr>
        <w:ilvl w:val="3"/>
        <w:numId w:val="11"/>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4F6196"/>
    <w:pPr>
      <w:numPr>
        <w:numId w:val="9"/>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rsid w:val="004F6196"/>
    <w:pPr>
      <w:numPr>
        <w:numId w:val="17"/>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2A71CF"/>
    <w:pPr>
      <w:numPr>
        <w:numId w:val="6"/>
      </w:numPr>
      <w:tabs>
        <w:tab w:val="left" w:pos="851"/>
      </w:tabs>
      <w:spacing w:after="240"/>
      <w:ind w:left="851" w:hanging="851"/>
    </w:pPr>
  </w:style>
  <w:style w:type="paragraph" w:styleId="ListNumber">
    <w:name w:val="List Number"/>
    <w:basedOn w:val="Normal"/>
    <w:semiHidden/>
    <w:rsid w:val="004F6196"/>
    <w:pPr>
      <w:numPr>
        <w:numId w:val="14"/>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iPriority w:val="99"/>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uiPriority w:val="99"/>
    <w:rsid w:val="00332A7B"/>
    <w:rPr>
      <w:sz w:val="18"/>
      <w:szCs w:val="24"/>
      <w:vertAlign w:val="superscript"/>
      <w:lang w:val="en-GB"/>
    </w:rPr>
  </w:style>
  <w:style w:type="character" w:styleId="FootnoteReference">
    <w:name w:val="footnote reference"/>
    <w:uiPriority w:val="99"/>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4F6196"/>
    <w:pPr>
      <w:numPr>
        <w:ilvl w:val="1"/>
        <w:numId w:val="19"/>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4F6196"/>
    <w:pPr>
      <w:numPr>
        <w:numId w:val="7"/>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rsid w:val="004F6196"/>
    <w:pPr>
      <w:numPr>
        <w:ilvl w:val="2"/>
        <w:numId w:val="19"/>
      </w:numPr>
      <w:spacing w:after="120"/>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4F6196"/>
    <w:pPr>
      <w:numPr>
        <w:numId w:val="16"/>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4F6196"/>
    <w:pPr>
      <w:numPr>
        <w:numId w:val="19"/>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53692E"/>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
    <w:name w:val="equation"/>
    <w:basedOn w:val="Normal"/>
    <w:next w:val="BodyText"/>
    <w:qFormat/>
    <w:rsid w:val="00AD38F7"/>
    <w:pPr>
      <w:keepNext/>
      <w:numPr>
        <w:numId w:val="8"/>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4F6196"/>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4F6196"/>
  </w:style>
  <w:style w:type="paragraph" w:customStyle="1" w:styleId="Figurecaption">
    <w:name w:val="Figure caption"/>
    <w:basedOn w:val="Caption"/>
    <w:next w:val="Normal"/>
    <w:qFormat/>
    <w:rsid w:val="00332A7B"/>
    <w:pPr>
      <w:numPr>
        <w:numId w:val="10"/>
      </w:numPr>
      <w:spacing w:before="240" w:after="240"/>
    </w:pPr>
  </w:style>
  <w:style w:type="paragraph" w:customStyle="1" w:styleId="AnnexBHead1">
    <w:name w:val="Annex B Head 1"/>
    <w:basedOn w:val="AnnexAHead1"/>
    <w:next w:val="Heading1separatationline"/>
    <w:rsid w:val="004F6196"/>
    <w:pPr>
      <w:numPr>
        <w:numId w:val="13"/>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4F6196"/>
    <w:pPr>
      <w:numPr>
        <w:numId w:val="13"/>
      </w:numPr>
    </w:pPr>
  </w:style>
  <w:style w:type="paragraph" w:customStyle="1" w:styleId="AnnexBHead3">
    <w:name w:val="Annex B Head 3"/>
    <w:basedOn w:val="AnnexAHead3"/>
    <w:next w:val="BodyText"/>
    <w:rsid w:val="004F6196"/>
    <w:pPr>
      <w:numPr>
        <w:numId w:val="4"/>
      </w:numPr>
    </w:pPr>
  </w:style>
  <w:style w:type="paragraph" w:customStyle="1" w:styleId="AnnexBHead4">
    <w:name w:val="Annex B Head 4"/>
    <w:basedOn w:val="AnnexAHead4"/>
    <w:next w:val="BodyText"/>
    <w:rsid w:val="00313B4B"/>
    <w:pPr>
      <w:numPr>
        <w:numId w:val="4"/>
      </w:numPr>
    </w:pPr>
  </w:style>
  <w:style w:type="paragraph" w:customStyle="1" w:styleId="Tableheading">
    <w:name w:val="Table heading"/>
    <w:basedOn w:val="Normal"/>
    <w:qFormat/>
    <w:rsid w:val="002B5231"/>
    <w:pPr>
      <w:spacing w:before="60" w:after="60"/>
      <w:ind w:left="113" w:right="113"/>
    </w:pPr>
    <w:rPr>
      <w:b/>
      <w:color w:val="407EC9"/>
      <w:sz w:val="20"/>
      <w:lang w:val="en-US"/>
    </w:rPr>
  </w:style>
  <w:style w:type="paragraph" w:customStyle="1" w:styleId="Appendix">
    <w:name w:val="Appendix"/>
    <w:basedOn w:val="Annex"/>
    <w:next w:val="Normal"/>
    <w:qFormat/>
    <w:rsid w:val="003621C3"/>
    <w:pPr>
      <w:numPr>
        <w:numId w:val="18"/>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8E76B1"/>
    <w:pPr>
      <w:numPr>
        <w:numId w:val="20"/>
      </w:numPr>
    </w:pPr>
    <w:rPr>
      <w:b/>
      <w:caps/>
      <w:color w:val="407EC9"/>
      <w:sz w:val="28"/>
    </w:rPr>
  </w:style>
  <w:style w:type="paragraph" w:customStyle="1" w:styleId="AnnexCHead2">
    <w:name w:val="Annex C Head 2"/>
    <w:basedOn w:val="Normal"/>
    <w:rsid w:val="008E76B1"/>
    <w:pPr>
      <w:numPr>
        <w:ilvl w:val="1"/>
        <w:numId w:val="21"/>
      </w:numPr>
    </w:pPr>
    <w:rPr>
      <w:color w:val="00558C"/>
      <w:sz w:val="24"/>
    </w:rPr>
  </w:style>
  <w:style w:type="paragraph" w:customStyle="1" w:styleId="AnnexCHead3">
    <w:name w:val="Annex C Head 3"/>
    <w:basedOn w:val="Normal"/>
    <w:rsid w:val="008E76B1"/>
    <w:pPr>
      <w:numPr>
        <w:ilvl w:val="2"/>
        <w:numId w:val="21"/>
      </w:numPr>
      <w:spacing w:before="120" w:after="120"/>
    </w:pPr>
    <w:rPr>
      <w:b/>
      <w:smallCaps/>
      <w:color w:val="407EC9"/>
      <w:sz w:val="22"/>
    </w:rPr>
  </w:style>
  <w:style w:type="paragraph" w:customStyle="1" w:styleId="AnnexCHead4">
    <w:name w:val="Annex C Head 4"/>
    <w:basedOn w:val="Normal"/>
    <w:next w:val="BodyText"/>
    <w:rsid w:val="008E76B1"/>
    <w:pPr>
      <w:numPr>
        <w:ilvl w:val="3"/>
        <w:numId w:val="21"/>
      </w:numPr>
      <w:spacing w:before="120" w:after="120"/>
    </w:pPr>
    <w:rPr>
      <w:b/>
      <w:color w:val="407EC9"/>
      <w:sz w:val="22"/>
      <w:lang w:eastAsia="de-DE"/>
    </w:rPr>
  </w:style>
  <w:style w:type="paragraph" w:customStyle="1" w:styleId="AnnexDHead1">
    <w:name w:val="Annex D Head 1"/>
    <w:basedOn w:val="Normal"/>
    <w:next w:val="Heading1separatationline"/>
    <w:rsid w:val="008E76B1"/>
    <w:pPr>
      <w:numPr>
        <w:numId w:val="22"/>
      </w:numPr>
    </w:pPr>
    <w:rPr>
      <w:b/>
      <w:caps/>
      <w:color w:val="407EC9"/>
      <w:sz w:val="28"/>
      <w:lang w:eastAsia="de-DE"/>
    </w:rPr>
  </w:style>
  <w:style w:type="paragraph" w:customStyle="1" w:styleId="ANNEXDHEAD2">
    <w:name w:val="ANNEX D HEAD 2"/>
    <w:basedOn w:val="BodyText"/>
    <w:next w:val="Heading2separationline"/>
    <w:rsid w:val="00F11764"/>
    <w:pPr>
      <w:numPr>
        <w:ilvl w:val="1"/>
        <w:numId w:val="22"/>
      </w:numPr>
      <w:spacing w:before="120"/>
    </w:pPr>
    <w:rPr>
      <w:b/>
      <w:color w:val="407EC9"/>
      <w:sz w:val="24"/>
      <w:lang w:eastAsia="de-DE"/>
    </w:rPr>
  </w:style>
  <w:style w:type="paragraph" w:customStyle="1" w:styleId="AnnexDHead3">
    <w:name w:val="Annex D Head 3"/>
    <w:basedOn w:val="BodyText"/>
    <w:rsid w:val="00F11764"/>
    <w:pPr>
      <w:numPr>
        <w:ilvl w:val="2"/>
        <w:numId w:val="22"/>
      </w:numPr>
    </w:pPr>
    <w:rPr>
      <w:b/>
      <w:smallCaps/>
      <w:color w:val="407EC9"/>
      <w:lang w:eastAsia="de-DE"/>
    </w:rPr>
  </w:style>
  <w:style w:type="paragraph" w:customStyle="1" w:styleId="AnnexDHead4">
    <w:name w:val="Annex D Head 4"/>
    <w:basedOn w:val="Normal"/>
    <w:next w:val="BodyText"/>
    <w:rsid w:val="008E76B1"/>
    <w:pPr>
      <w:numPr>
        <w:ilvl w:val="3"/>
        <w:numId w:val="22"/>
      </w:numPr>
      <w:spacing w:before="120" w:after="120"/>
    </w:pPr>
    <w:rPr>
      <w:color w:val="407EC9"/>
      <w:sz w:val="22"/>
    </w:rPr>
  </w:style>
  <w:style w:type="paragraph" w:styleId="EndnoteText">
    <w:name w:val="endnote text"/>
    <w:basedOn w:val="Normal"/>
    <w:link w:val="EndnoteTextChar"/>
    <w:uiPriority w:val="99"/>
    <w:semiHidden/>
    <w:unhideWhenUsed/>
    <w:rsid w:val="004B39E5"/>
    <w:pPr>
      <w:spacing w:line="240" w:lineRule="auto"/>
    </w:pPr>
    <w:rPr>
      <w:sz w:val="24"/>
      <w:szCs w:val="24"/>
    </w:rPr>
  </w:style>
  <w:style w:type="character" w:customStyle="1" w:styleId="EndnoteTextChar">
    <w:name w:val="Endnote Text Char"/>
    <w:basedOn w:val="DefaultParagraphFont"/>
    <w:link w:val="EndnoteText"/>
    <w:uiPriority w:val="99"/>
    <w:semiHidden/>
    <w:rsid w:val="004B39E5"/>
    <w:rPr>
      <w:sz w:val="24"/>
      <w:szCs w:val="24"/>
      <w:lang w:val="en-GB"/>
    </w:rPr>
  </w:style>
  <w:style w:type="character" w:styleId="EndnoteReference">
    <w:name w:val="endnote reference"/>
    <w:basedOn w:val="DefaultParagraphFont"/>
    <w:rsid w:val="004B39E5"/>
    <w:rPr>
      <w:vertAlign w:val="superscript"/>
    </w:rPr>
  </w:style>
  <w:style w:type="character" w:customStyle="1" w:styleId="ipa">
    <w:name w:val="ipa"/>
    <w:basedOn w:val="DefaultParagraphFont"/>
    <w:rsid w:val="005E3F1A"/>
  </w:style>
  <w:style w:type="character" w:customStyle="1" w:styleId="smallcaps">
    <w:name w:val="smallcaps"/>
    <w:basedOn w:val="DefaultParagraphFont"/>
    <w:rsid w:val="005E3F1A"/>
  </w:style>
  <w:style w:type="character" w:customStyle="1" w:styleId="reference-text">
    <w:name w:val="reference-text"/>
    <w:basedOn w:val="DefaultParagraphFont"/>
    <w:rsid w:val="007E7624"/>
  </w:style>
  <w:style w:type="paragraph" w:styleId="ListParagraph">
    <w:name w:val="List Paragraph"/>
    <w:basedOn w:val="Normal"/>
    <w:uiPriority w:val="34"/>
    <w:qFormat/>
    <w:rsid w:val="00750574"/>
    <w:pPr>
      <w:spacing w:line="240" w:lineRule="auto"/>
      <w:ind w:left="720"/>
      <w:contextualSpacing/>
    </w:pPr>
    <w:rPr>
      <w:rFonts w:ascii="Times New Roman" w:eastAsia="Times New Roman" w:hAnsi="Times New Roman" w:cs="Times New Roman"/>
      <w:sz w:val="24"/>
      <w:szCs w:val="24"/>
      <w:lang w:eastAsia="en-GB"/>
    </w:rPr>
  </w:style>
  <w:style w:type="paragraph" w:styleId="Revision">
    <w:name w:val="Revision"/>
    <w:hidden/>
    <w:uiPriority w:val="99"/>
    <w:semiHidden/>
    <w:rsid w:val="00270EDA"/>
    <w:pPr>
      <w:spacing w:after="0" w:line="240" w:lineRule="auto"/>
    </w:pPr>
    <w:rPr>
      <w:sz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7287159">
      <w:bodyDiv w:val="1"/>
      <w:marLeft w:val="0"/>
      <w:marRight w:val="0"/>
      <w:marTop w:val="0"/>
      <w:marBottom w:val="0"/>
      <w:divBdr>
        <w:top w:val="none" w:sz="0" w:space="0" w:color="auto"/>
        <w:left w:val="none" w:sz="0" w:space="0" w:color="auto"/>
        <w:bottom w:val="none" w:sz="0" w:space="0" w:color="auto"/>
        <w:right w:val="none" w:sz="0" w:space="0" w:color="auto"/>
      </w:divBdr>
    </w:div>
    <w:div w:id="147595803">
      <w:bodyDiv w:val="1"/>
      <w:marLeft w:val="0"/>
      <w:marRight w:val="0"/>
      <w:marTop w:val="0"/>
      <w:marBottom w:val="0"/>
      <w:divBdr>
        <w:top w:val="none" w:sz="0" w:space="0" w:color="auto"/>
        <w:left w:val="none" w:sz="0" w:space="0" w:color="auto"/>
        <w:bottom w:val="none" w:sz="0" w:space="0" w:color="auto"/>
        <w:right w:val="none" w:sz="0" w:space="0" w:color="auto"/>
      </w:divBdr>
      <w:divsChild>
        <w:div w:id="1953901161">
          <w:marLeft w:val="446"/>
          <w:marRight w:val="0"/>
          <w:marTop w:val="0"/>
          <w:marBottom w:val="120"/>
          <w:divBdr>
            <w:top w:val="none" w:sz="0" w:space="0" w:color="auto"/>
            <w:left w:val="none" w:sz="0" w:space="0" w:color="auto"/>
            <w:bottom w:val="none" w:sz="0" w:space="0" w:color="auto"/>
            <w:right w:val="none" w:sz="0" w:space="0" w:color="auto"/>
          </w:divBdr>
        </w:div>
      </w:divsChild>
    </w:div>
    <w:div w:id="449665758">
      <w:bodyDiv w:val="1"/>
      <w:marLeft w:val="0"/>
      <w:marRight w:val="0"/>
      <w:marTop w:val="0"/>
      <w:marBottom w:val="0"/>
      <w:divBdr>
        <w:top w:val="none" w:sz="0" w:space="0" w:color="auto"/>
        <w:left w:val="none" w:sz="0" w:space="0" w:color="auto"/>
        <w:bottom w:val="none" w:sz="0" w:space="0" w:color="auto"/>
        <w:right w:val="none" w:sz="0" w:space="0" w:color="auto"/>
      </w:divBdr>
    </w:div>
    <w:div w:id="594241464">
      <w:bodyDiv w:val="1"/>
      <w:marLeft w:val="0"/>
      <w:marRight w:val="0"/>
      <w:marTop w:val="0"/>
      <w:marBottom w:val="0"/>
      <w:divBdr>
        <w:top w:val="none" w:sz="0" w:space="0" w:color="auto"/>
        <w:left w:val="none" w:sz="0" w:space="0" w:color="auto"/>
        <w:bottom w:val="none" w:sz="0" w:space="0" w:color="auto"/>
        <w:right w:val="none" w:sz="0" w:space="0" w:color="auto"/>
      </w:divBdr>
      <w:divsChild>
        <w:div w:id="890924521">
          <w:marLeft w:val="0"/>
          <w:marRight w:val="0"/>
          <w:marTop w:val="0"/>
          <w:marBottom w:val="0"/>
          <w:divBdr>
            <w:top w:val="none" w:sz="0" w:space="0" w:color="auto"/>
            <w:left w:val="none" w:sz="0" w:space="0" w:color="auto"/>
            <w:bottom w:val="none" w:sz="0" w:space="0" w:color="auto"/>
            <w:right w:val="none" w:sz="0" w:space="0" w:color="auto"/>
          </w:divBdr>
          <w:divsChild>
            <w:div w:id="642854483">
              <w:marLeft w:val="0"/>
              <w:marRight w:val="0"/>
              <w:marTop w:val="0"/>
              <w:marBottom w:val="0"/>
              <w:divBdr>
                <w:top w:val="none" w:sz="0" w:space="0" w:color="auto"/>
                <w:left w:val="none" w:sz="0" w:space="0" w:color="auto"/>
                <w:bottom w:val="none" w:sz="0" w:space="0" w:color="auto"/>
                <w:right w:val="none" w:sz="0" w:space="0" w:color="auto"/>
              </w:divBdr>
              <w:divsChild>
                <w:div w:id="943268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9901273">
      <w:bodyDiv w:val="1"/>
      <w:marLeft w:val="0"/>
      <w:marRight w:val="0"/>
      <w:marTop w:val="0"/>
      <w:marBottom w:val="0"/>
      <w:divBdr>
        <w:top w:val="none" w:sz="0" w:space="0" w:color="auto"/>
        <w:left w:val="none" w:sz="0" w:space="0" w:color="auto"/>
        <w:bottom w:val="none" w:sz="0" w:space="0" w:color="auto"/>
        <w:right w:val="none" w:sz="0" w:space="0" w:color="auto"/>
      </w:divBdr>
      <w:divsChild>
        <w:div w:id="1921214244">
          <w:marLeft w:val="446"/>
          <w:marRight w:val="0"/>
          <w:marTop w:val="0"/>
          <w:marBottom w:val="120"/>
          <w:divBdr>
            <w:top w:val="none" w:sz="0" w:space="0" w:color="auto"/>
            <w:left w:val="none" w:sz="0" w:space="0" w:color="auto"/>
            <w:bottom w:val="none" w:sz="0" w:space="0" w:color="auto"/>
            <w:right w:val="none" w:sz="0" w:space="0" w:color="auto"/>
          </w:divBdr>
        </w:div>
        <w:div w:id="512384111">
          <w:marLeft w:val="446"/>
          <w:marRight w:val="0"/>
          <w:marTop w:val="0"/>
          <w:marBottom w:val="120"/>
          <w:divBdr>
            <w:top w:val="none" w:sz="0" w:space="0" w:color="auto"/>
            <w:left w:val="none" w:sz="0" w:space="0" w:color="auto"/>
            <w:bottom w:val="none" w:sz="0" w:space="0" w:color="auto"/>
            <w:right w:val="none" w:sz="0" w:space="0" w:color="auto"/>
          </w:divBdr>
        </w:div>
        <w:div w:id="1849245545">
          <w:marLeft w:val="446"/>
          <w:marRight w:val="0"/>
          <w:marTop w:val="0"/>
          <w:marBottom w:val="120"/>
          <w:divBdr>
            <w:top w:val="none" w:sz="0" w:space="0" w:color="auto"/>
            <w:left w:val="none" w:sz="0" w:space="0" w:color="auto"/>
            <w:bottom w:val="none" w:sz="0" w:space="0" w:color="auto"/>
            <w:right w:val="none" w:sz="0" w:space="0" w:color="auto"/>
          </w:divBdr>
        </w:div>
      </w:divsChild>
    </w:div>
    <w:div w:id="924651228">
      <w:bodyDiv w:val="1"/>
      <w:marLeft w:val="0"/>
      <w:marRight w:val="0"/>
      <w:marTop w:val="0"/>
      <w:marBottom w:val="0"/>
      <w:divBdr>
        <w:top w:val="none" w:sz="0" w:space="0" w:color="auto"/>
        <w:left w:val="none" w:sz="0" w:space="0" w:color="auto"/>
        <w:bottom w:val="none" w:sz="0" w:space="0" w:color="auto"/>
        <w:right w:val="none" w:sz="0" w:space="0" w:color="auto"/>
      </w:divBdr>
      <w:divsChild>
        <w:div w:id="1769496617">
          <w:marLeft w:val="0"/>
          <w:marRight w:val="0"/>
          <w:marTop w:val="0"/>
          <w:marBottom w:val="0"/>
          <w:divBdr>
            <w:top w:val="none" w:sz="0" w:space="0" w:color="auto"/>
            <w:left w:val="none" w:sz="0" w:space="0" w:color="auto"/>
            <w:bottom w:val="none" w:sz="0" w:space="0" w:color="auto"/>
            <w:right w:val="none" w:sz="0" w:space="0" w:color="auto"/>
          </w:divBdr>
          <w:divsChild>
            <w:div w:id="453791455">
              <w:marLeft w:val="0"/>
              <w:marRight w:val="0"/>
              <w:marTop w:val="0"/>
              <w:marBottom w:val="0"/>
              <w:divBdr>
                <w:top w:val="none" w:sz="0" w:space="0" w:color="auto"/>
                <w:left w:val="none" w:sz="0" w:space="0" w:color="auto"/>
                <w:bottom w:val="none" w:sz="0" w:space="0" w:color="auto"/>
                <w:right w:val="none" w:sz="0" w:space="0" w:color="auto"/>
              </w:divBdr>
              <w:divsChild>
                <w:div w:id="641352436">
                  <w:marLeft w:val="0"/>
                  <w:marRight w:val="0"/>
                  <w:marTop w:val="0"/>
                  <w:marBottom w:val="0"/>
                  <w:divBdr>
                    <w:top w:val="none" w:sz="0" w:space="0" w:color="auto"/>
                    <w:left w:val="none" w:sz="0" w:space="0" w:color="auto"/>
                    <w:bottom w:val="none" w:sz="0" w:space="0" w:color="auto"/>
                    <w:right w:val="none" w:sz="0" w:space="0" w:color="auto"/>
                  </w:divBdr>
                  <w:divsChild>
                    <w:div w:id="687415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3330088">
      <w:bodyDiv w:val="1"/>
      <w:marLeft w:val="0"/>
      <w:marRight w:val="0"/>
      <w:marTop w:val="0"/>
      <w:marBottom w:val="0"/>
      <w:divBdr>
        <w:top w:val="none" w:sz="0" w:space="0" w:color="auto"/>
        <w:left w:val="none" w:sz="0" w:space="0" w:color="auto"/>
        <w:bottom w:val="none" w:sz="0" w:space="0" w:color="auto"/>
        <w:right w:val="none" w:sz="0" w:space="0" w:color="auto"/>
      </w:divBdr>
      <w:divsChild>
        <w:div w:id="740323780">
          <w:marLeft w:val="446"/>
          <w:marRight w:val="0"/>
          <w:marTop w:val="0"/>
          <w:marBottom w:val="120"/>
          <w:divBdr>
            <w:top w:val="none" w:sz="0" w:space="0" w:color="auto"/>
            <w:left w:val="none" w:sz="0" w:space="0" w:color="auto"/>
            <w:bottom w:val="none" w:sz="0" w:space="0" w:color="auto"/>
            <w:right w:val="none" w:sz="0" w:space="0" w:color="auto"/>
          </w:divBdr>
        </w:div>
        <w:div w:id="1837260291">
          <w:marLeft w:val="446"/>
          <w:marRight w:val="0"/>
          <w:marTop w:val="0"/>
          <w:marBottom w:val="120"/>
          <w:divBdr>
            <w:top w:val="none" w:sz="0" w:space="0" w:color="auto"/>
            <w:left w:val="none" w:sz="0" w:space="0" w:color="auto"/>
            <w:bottom w:val="none" w:sz="0" w:space="0" w:color="auto"/>
            <w:right w:val="none" w:sz="0" w:space="0" w:color="auto"/>
          </w:divBdr>
        </w:div>
      </w:divsChild>
    </w:div>
    <w:div w:id="1245340715">
      <w:bodyDiv w:val="1"/>
      <w:marLeft w:val="0"/>
      <w:marRight w:val="0"/>
      <w:marTop w:val="0"/>
      <w:marBottom w:val="0"/>
      <w:divBdr>
        <w:top w:val="none" w:sz="0" w:space="0" w:color="auto"/>
        <w:left w:val="none" w:sz="0" w:space="0" w:color="auto"/>
        <w:bottom w:val="none" w:sz="0" w:space="0" w:color="auto"/>
        <w:right w:val="none" w:sz="0" w:space="0" w:color="auto"/>
      </w:divBdr>
    </w:div>
    <w:div w:id="1575552069">
      <w:bodyDiv w:val="1"/>
      <w:marLeft w:val="0"/>
      <w:marRight w:val="0"/>
      <w:marTop w:val="0"/>
      <w:marBottom w:val="0"/>
      <w:divBdr>
        <w:top w:val="none" w:sz="0" w:space="0" w:color="auto"/>
        <w:left w:val="none" w:sz="0" w:space="0" w:color="auto"/>
        <w:bottom w:val="none" w:sz="0" w:space="0" w:color="auto"/>
        <w:right w:val="none" w:sz="0" w:space="0" w:color="auto"/>
      </w:divBdr>
      <w:divsChild>
        <w:div w:id="1761562189">
          <w:marLeft w:val="446"/>
          <w:marRight w:val="0"/>
          <w:marTop w:val="0"/>
          <w:marBottom w:val="120"/>
          <w:divBdr>
            <w:top w:val="none" w:sz="0" w:space="0" w:color="auto"/>
            <w:left w:val="none" w:sz="0" w:space="0" w:color="auto"/>
            <w:bottom w:val="none" w:sz="0" w:space="0" w:color="auto"/>
            <w:right w:val="none" w:sz="0" w:space="0" w:color="auto"/>
          </w:divBdr>
        </w:div>
        <w:div w:id="459879743">
          <w:marLeft w:val="446"/>
          <w:marRight w:val="0"/>
          <w:marTop w:val="0"/>
          <w:marBottom w:val="120"/>
          <w:divBdr>
            <w:top w:val="none" w:sz="0" w:space="0" w:color="auto"/>
            <w:left w:val="none" w:sz="0" w:space="0" w:color="auto"/>
            <w:bottom w:val="none" w:sz="0" w:space="0" w:color="auto"/>
            <w:right w:val="none" w:sz="0" w:space="0" w:color="auto"/>
          </w:divBdr>
        </w:div>
        <w:div w:id="329258191">
          <w:marLeft w:val="446"/>
          <w:marRight w:val="0"/>
          <w:marTop w:val="0"/>
          <w:marBottom w:val="120"/>
          <w:divBdr>
            <w:top w:val="none" w:sz="0" w:space="0" w:color="auto"/>
            <w:left w:val="none" w:sz="0" w:space="0" w:color="auto"/>
            <w:bottom w:val="none" w:sz="0" w:space="0" w:color="auto"/>
            <w:right w:val="none" w:sz="0" w:space="0" w:color="auto"/>
          </w:divBdr>
        </w:div>
      </w:divsChild>
    </w:div>
    <w:div w:id="1668709227">
      <w:bodyDiv w:val="1"/>
      <w:marLeft w:val="0"/>
      <w:marRight w:val="0"/>
      <w:marTop w:val="0"/>
      <w:marBottom w:val="0"/>
      <w:divBdr>
        <w:top w:val="none" w:sz="0" w:space="0" w:color="auto"/>
        <w:left w:val="none" w:sz="0" w:space="0" w:color="auto"/>
        <w:bottom w:val="none" w:sz="0" w:space="0" w:color="auto"/>
        <w:right w:val="none" w:sz="0" w:space="0" w:color="auto"/>
      </w:divBdr>
    </w:div>
    <w:div w:id="2066760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footer" Target="footer5.xml"/><Relationship Id="rId39" Type="http://schemas.microsoft.com/office/2007/relationships/diagramDrawing" Target="diagrams/drawing2.xml"/><Relationship Id="rId21" Type="http://schemas.openxmlformats.org/officeDocument/2006/relationships/footer" Target="footer4.xml"/><Relationship Id="rId34" Type="http://schemas.microsoft.com/office/2007/relationships/diagramDrawing" Target="diagrams/drawing1.xml"/><Relationship Id="rId42" Type="http://schemas.openxmlformats.org/officeDocument/2006/relationships/header" Target="header11.xml"/><Relationship Id="rId47" Type="http://schemas.openxmlformats.org/officeDocument/2006/relationships/header" Target="header14.xml"/><Relationship Id="rId50"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footer" Target="footer2.xml"/><Relationship Id="rId29" Type="http://schemas.microsoft.com/office/2016/09/relationships/commentsIds" Target="commentsIds.xml"/><Relationship Id="rId11" Type="http://schemas.openxmlformats.org/officeDocument/2006/relationships/image" Target="media/image1.png"/><Relationship Id="rId24" Type="http://schemas.openxmlformats.org/officeDocument/2006/relationships/header" Target="header8.xml"/><Relationship Id="rId32" Type="http://schemas.openxmlformats.org/officeDocument/2006/relationships/diagramQuickStyle" Target="diagrams/quickStyle1.xml"/><Relationship Id="rId37" Type="http://schemas.openxmlformats.org/officeDocument/2006/relationships/diagramQuickStyle" Target="diagrams/quickStyle2.xml"/><Relationship Id="rId40" Type="http://schemas.openxmlformats.org/officeDocument/2006/relationships/image" Target="media/image5.jpeg"/><Relationship Id="rId45" Type="http://schemas.openxmlformats.org/officeDocument/2006/relationships/image" Target="media/image6.png"/><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header" Target="header7.xml"/><Relationship Id="rId28" Type="http://schemas.microsoft.com/office/2011/relationships/commentsExtended" Target="commentsExtended.xml"/><Relationship Id="rId36" Type="http://schemas.openxmlformats.org/officeDocument/2006/relationships/diagramLayout" Target="diagrams/layout2.xml"/><Relationship Id="rId49" Type="http://schemas.openxmlformats.org/officeDocument/2006/relationships/header" Target="header15.xml"/><Relationship Id="rId10" Type="http://schemas.openxmlformats.org/officeDocument/2006/relationships/endnotes" Target="endnotes.xml"/><Relationship Id="rId19" Type="http://schemas.openxmlformats.org/officeDocument/2006/relationships/header" Target="header4.xml"/><Relationship Id="rId31" Type="http://schemas.openxmlformats.org/officeDocument/2006/relationships/diagramLayout" Target="diagrams/layout1.xml"/><Relationship Id="rId44" Type="http://schemas.openxmlformats.org/officeDocument/2006/relationships/header" Target="header12.xml"/><Relationship Id="rId52"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eader" Target="header6.xml"/><Relationship Id="rId27" Type="http://schemas.openxmlformats.org/officeDocument/2006/relationships/comments" Target="comments.xml"/><Relationship Id="rId30" Type="http://schemas.openxmlformats.org/officeDocument/2006/relationships/diagramData" Target="diagrams/data1.xml"/><Relationship Id="rId35" Type="http://schemas.openxmlformats.org/officeDocument/2006/relationships/diagramData" Target="diagrams/data2.xml"/><Relationship Id="rId43" Type="http://schemas.openxmlformats.org/officeDocument/2006/relationships/footer" Target="footer6.xml"/><Relationship Id="rId48" Type="http://schemas.openxmlformats.org/officeDocument/2006/relationships/footer" Target="footer7.xml"/><Relationship Id="rId8" Type="http://schemas.openxmlformats.org/officeDocument/2006/relationships/webSettings" Target="webSettings.xml"/><Relationship Id="rId51" Type="http://schemas.microsoft.com/office/2011/relationships/people" Target="people.xml"/><Relationship Id="rId3" Type="http://schemas.openxmlformats.org/officeDocument/2006/relationships/customXml" Target="../customXml/item3.xml"/><Relationship Id="rId12" Type="http://schemas.openxmlformats.org/officeDocument/2006/relationships/image" Target="media/image2.png"/><Relationship Id="rId17" Type="http://schemas.openxmlformats.org/officeDocument/2006/relationships/header" Target="header3.xml"/><Relationship Id="rId25" Type="http://schemas.openxmlformats.org/officeDocument/2006/relationships/header" Target="header9.xml"/><Relationship Id="rId33" Type="http://schemas.openxmlformats.org/officeDocument/2006/relationships/diagramColors" Target="diagrams/colors1.xml"/><Relationship Id="rId38" Type="http://schemas.openxmlformats.org/officeDocument/2006/relationships/diagramColors" Target="diagrams/colors2.xml"/><Relationship Id="rId46" Type="http://schemas.openxmlformats.org/officeDocument/2006/relationships/header" Target="header13.xml"/><Relationship Id="rId20" Type="http://schemas.openxmlformats.org/officeDocument/2006/relationships/header" Target="header5.xml"/><Relationship Id="rId41"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styles" Target="styles.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14.xml.rels><?xml version="1.0" encoding="UTF-8" standalone="yes"?>
<Relationships xmlns="http://schemas.openxmlformats.org/package/2006/relationships"><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5905585A-0915-41C8-B167-9F507B35A56A}" type="doc">
      <dgm:prSet loTypeId="urn:microsoft.com/office/officeart/2005/8/layout/process1" loCatId="process" qsTypeId="urn:microsoft.com/office/officeart/2005/8/quickstyle/simple1" qsCatId="simple" csTypeId="urn:microsoft.com/office/officeart/2005/8/colors/accent1_2" csCatId="accent1" phldr="1"/>
      <dgm:spPr/>
    </dgm:pt>
    <dgm:pt modelId="{B5493B9F-6896-476B-8DD2-05D83E522D13}">
      <dgm:prSet phldrT="[Tekst]"/>
      <dgm:spPr/>
      <dgm:t>
        <a:bodyPr/>
        <a:lstStyle/>
        <a:p>
          <a:r>
            <a:rPr lang="da-DK"/>
            <a:t>Hazard</a:t>
          </a:r>
        </a:p>
      </dgm:t>
    </dgm:pt>
    <dgm:pt modelId="{C202E2E8-4396-475F-9D0E-07385E842456}" type="parTrans" cxnId="{90E758DC-2769-4168-94FE-F25859C2BB43}">
      <dgm:prSet/>
      <dgm:spPr/>
      <dgm:t>
        <a:bodyPr/>
        <a:lstStyle/>
        <a:p>
          <a:endParaRPr lang="da-DK"/>
        </a:p>
      </dgm:t>
    </dgm:pt>
    <dgm:pt modelId="{67E40DED-EB25-4DBC-B98E-05C0D381E8A3}" type="sibTrans" cxnId="{90E758DC-2769-4168-94FE-F25859C2BB43}">
      <dgm:prSet/>
      <dgm:spPr/>
      <dgm:t>
        <a:bodyPr/>
        <a:lstStyle/>
        <a:p>
          <a:endParaRPr lang="da-DK"/>
        </a:p>
      </dgm:t>
    </dgm:pt>
    <dgm:pt modelId="{C2BB19B5-40BF-4B48-9070-94DCBD9B5524}">
      <dgm:prSet phldrT="[Tekst]"/>
      <dgm:spPr/>
      <dgm:t>
        <a:bodyPr/>
        <a:lstStyle/>
        <a:p>
          <a:pPr algn="ctr"/>
          <a:r>
            <a:rPr lang="da-DK"/>
            <a:t>Undesirable</a:t>
          </a:r>
          <a:br>
            <a:rPr lang="da-DK"/>
          </a:br>
          <a:r>
            <a:rPr lang="da-DK"/>
            <a:t>scenario/incident</a:t>
          </a:r>
        </a:p>
      </dgm:t>
    </dgm:pt>
    <dgm:pt modelId="{4D42D466-4F1D-4726-B7E6-211A03163363}" type="parTrans" cxnId="{BC78F3C9-448A-449B-9879-8D4F3A84B519}">
      <dgm:prSet/>
      <dgm:spPr/>
      <dgm:t>
        <a:bodyPr/>
        <a:lstStyle/>
        <a:p>
          <a:endParaRPr lang="da-DK"/>
        </a:p>
      </dgm:t>
    </dgm:pt>
    <dgm:pt modelId="{04E689C0-B0CA-4B17-A758-71EF954B1240}" type="sibTrans" cxnId="{BC78F3C9-448A-449B-9879-8D4F3A84B519}">
      <dgm:prSet/>
      <dgm:spPr/>
      <dgm:t>
        <a:bodyPr/>
        <a:lstStyle/>
        <a:p>
          <a:endParaRPr lang="da-DK"/>
        </a:p>
      </dgm:t>
    </dgm:pt>
    <dgm:pt modelId="{06D2F83B-B74A-4E89-ACC6-99E7E35179DE}">
      <dgm:prSet phldrT="[Tekst]"/>
      <dgm:spPr/>
      <dgm:t>
        <a:bodyPr/>
        <a:lstStyle/>
        <a:p>
          <a:r>
            <a:rPr lang="da-DK"/>
            <a:t>Impact/</a:t>
          </a:r>
          <a:br>
            <a:rPr lang="da-DK"/>
          </a:br>
          <a:r>
            <a:rPr lang="da-DK"/>
            <a:t>Consequences</a:t>
          </a:r>
        </a:p>
      </dgm:t>
    </dgm:pt>
    <dgm:pt modelId="{1242429E-3498-4544-821A-8997AA802266}" type="parTrans" cxnId="{A98BCB01-75C3-4716-AFAA-9098DA080F88}">
      <dgm:prSet/>
      <dgm:spPr/>
      <dgm:t>
        <a:bodyPr/>
        <a:lstStyle/>
        <a:p>
          <a:endParaRPr lang="da-DK"/>
        </a:p>
      </dgm:t>
    </dgm:pt>
    <dgm:pt modelId="{74033C0C-1693-483A-8068-658081111A1D}" type="sibTrans" cxnId="{A98BCB01-75C3-4716-AFAA-9098DA080F88}">
      <dgm:prSet/>
      <dgm:spPr/>
      <dgm:t>
        <a:bodyPr/>
        <a:lstStyle/>
        <a:p>
          <a:endParaRPr lang="da-DK"/>
        </a:p>
      </dgm:t>
    </dgm:pt>
    <dgm:pt modelId="{4E7391A2-0BDE-4664-A9B1-C505136A9160}" type="pres">
      <dgm:prSet presAssocID="{5905585A-0915-41C8-B167-9F507B35A56A}" presName="Name0" presStyleCnt="0">
        <dgm:presLayoutVars>
          <dgm:dir/>
          <dgm:resizeHandles val="exact"/>
        </dgm:presLayoutVars>
      </dgm:prSet>
      <dgm:spPr/>
    </dgm:pt>
    <dgm:pt modelId="{98C9899D-D1BF-4527-971E-457D0857D055}" type="pres">
      <dgm:prSet presAssocID="{B5493B9F-6896-476B-8DD2-05D83E522D13}" presName="node" presStyleLbl="node1" presStyleIdx="0" presStyleCnt="3">
        <dgm:presLayoutVars>
          <dgm:bulletEnabled val="1"/>
        </dgm:presLayoutVars>
      </dgm:prSet>
      <dgm:spPr/>
    </dgm:pt>
    <dgm:pt modelId="{3C18124B-CCC4-4669-91CF-E7BFB073065C}" type="pres">
      <dgm:prSet presAssocID="{67E40DED-EB25-4DBC-B98E-05C0D381E8A3}" presName="sibTrans" presStyleLbl="sibTrans2D1" presStyleIdx="0" presStyleCnt="2"/>
      <dgm:spPr/>
    </dgm:pt>
    <dgm:pt modelId="{9B7FE6B8-1F40-40DC-89B1-9E81CDDA2F50}" type="pres">
      <dgm:prSet presAssocID="{67E40DED-EB25-4DBC-B98E-05C0D381E8A3}" presName="connectorText" presStyleLbl="sibTrans2D1" presStyleIdx="0" presStyleCnt="2"/>
      <dgm:spPr/>
    </dgm:pt>
    <dgm:pt modelId="{CA7E7334-7465-4077-A363-26C5BB8E9515}" type="pres">
      <dgm:prSet presAssocID="{C2BB19B5-40BF-4B48-9070-94DCBD9B5524}" presName="node" presStyleLbl="node1" presStyleIdx="1" presStyleCnt="3">
        <dgm:presLayoutVars>
          <dgm:bulletEnabled val="1"/>
        </dgm:presLayoutVars>
      </dgm:prSet>
      <dgm:spPr/>
    </dgm:pt>
    <dgm:pt modelId="{C66CECBA-063A-4292-877A-A186C81E95E3}" type="pres">
      <dgm:prSet presAssocID="{04E689C0-B0CA-4B17-A758-71EF954B1240}" presName="sibTrans" presStyleLbl="sibTrans2D1" presStyleIdx="1" presStyleCnt="2"/>
      <dgm:spPr/>
    </dgm:pt>
    <dgm:pt modelId="{ADC47F58-A680-4E60-8A66-3431F6B3F512}" type="pres">
      <dgm:prSet presAssocID="{04E689C0-B0CA-4B17-A758-71EF954B1240}" presName="connectorText" presStyleLbl="sibTrans2D1" presStyleIdx="1" presStyleCnt="2"/>
      <dgm:spPr/>
    </dgm:pt>
    <dgm:pt modelId="{80CEC117-05F4-46E2-AC44-0ECA05AB53E6}" type="pres">
      <dgm:prSet presAssocID="{06D2F83B-B74A-4E89-ACC6-99E7E35179DE}" presName="node" presStyleLbl="node1" presStyleIdx="2" presStyleCnt="3">
        <dgm:presLayoutVars>
          <dgm:bulletEnabled val="1"/>
        </dgm:presLayoutVars>
      </dgm:prSet>
      <dgm:spPr/>
    </dgm:pt>
  </dgm:ptLst>
  <dgm:cxnLst>
    <dgm:cxn modelId="{A98BCB01-75C3-4716-AFAA-9098DA080F88}" srcId="{5905585A-0915-41C8-B167-9F507B35A56A}" destId="{06D2F83B-B74A-4E89-ACC6-99E7E35179DE}" srcOrd="2" destOrd="0" parTransId="{1242429E-3498-4544-821A-8997AA802266}" sibTransId="{74033C0C-1693-483A-8068-658081111A1D}"/>
    <dgm:cxn modelId="{A7192F24-D581-4E94-9ADB-EC655E2D150B}" type="presOf" srcId="{5905585A-0915-41C8-B167-9F507B35A56A}" destId="{4E7391A2-0BDE-4664-A9B1-C505136A9160}" srcOrd="0" destOrd="0" presId="urn:microsoft.com/office/officeart/2005/8/layout/process1"/>
    <dgm:cxn modelId="{244D0228-9E08-4C26-9E7C-D5BE7E9B9C8E}" type="presOf" srcId="{67E40DED-EB25-4DBC-B98E-05C0D381E8A3}" destId="{9B7FE6B8-1F40-40DC-89B1-9E81CDDA2F50}" srcOrd="1" destOrd="0" presId="urn:microsoft.com/office/officeart/2005/8/layout/process1"/>
    <dgm:cxn modelId="{BEBC0361-A7E3-4790-898D-45A938472573}" type="presOf" srcId="{04E689C0-B0CA-4B17-A758-71EF954B1240}" destId="{ADC47F58-A680-4E60-8A66-3431F6B3F512}" srcOrd="1" destOrd="0" presId="urn:microsoft.com/office/officeart/2005/8/layout/process1"/>
    <dgm:cxn modelId="{3565AC6C-3A18-494B-908A-E5AE7B6E271A}" type="presOf" srcId="{06D2F83B-B74A-4E89-ACC6-99E7E35179DE}" destId="{80CEC117-05F4-46E2-AC44-0ECA05AB53E6}" srcOrd="0" destOrd="0" presId="urn:microsoft.com/office/officeart/2005/8/layout/process1"/>
    <dgm:cxn modelId="{8CD3A897-2331-4BD6-B67C-7F0AFCA9FB22}" type="presOf" srcId="{67E40DED-EB25-4DBC-B98E-05C0D381E8A3}" destId="{3C18124B-CCC4-4669-91CF-E7BFB073065C}" srcOrd="0" destOrd="0" presId="urn:microsoft.com/office/officeart/2005/8/layout/process1"/>
    <dgm:cxn modelId="{9EBFD0BD-EF07-482F-AAC9-035717DF4743}" type="presOf" srcId="{B5493B9F-6896-476B-8DD2-05D83E522D13}" destId="{98C9899D-D1BF-4527-971E-457D0857D055}" srcOrd="0" destOrd="0" presId="urn:microsoft.com/office/officeart/2005/8/layout/process1"/>
    <dgm:cxn modelId="{1D6742C3-B2D1-4717-9BC7-8C321F11DC2A}" type="presOf" srcId="{C2BB19B5-40BF-4B48-9070-94DCBD9B5524}" destId="{CA7E7334-7465-4077-A363-26C5BB8E9515}" srcOrd="0" destOrd="0" presId="urn:microsoft.com/office/officeart/2005/8/layout/process1"/>
    <dgm:cxn modelId="{BC78F3C9-448A-449B-9879-8D4F3A84B519}" srcId="{5905585A-0915-41C8-B167-9F507B35A56A}" destId="{C2BB19B5-40BF-4B48-9070-94DCBD9B5524}" srcOrd="1" destOrd="0" parTransId="{4D42D466-4F1D-4726-B7E6-211A03163363}" sibTransId="{04E689C0-B0CA-4B17-A758-71EF954B1240}"/>
    <dgm:cxn modelId="{90E758DC-2769-4168-94FE-F25859C2BB43}" srcId="{5905585A-0915-41C8-B167-9F507B35A56A}" destId="{B5493B9F-6896-476B-8DD2-05D83E522D13}" srcOrd="0" destOrd="0" parTransId="{C202E2E8-4396-475F-9D0E-07385E842456}" sibTransId="{67E40DED-EB25-4DBC-B98E-05C0D381E8A3}"/>
    <dgm:cxn modelId="{1D51C2EC-4572-409D-BE34-66574B53178D}" type="presOf" srcId="{04E689C0-B0CA-4B17-A758-71EF954B1240}" destId="{C66CECBA-063A-4292-877A-A186C81E95E3}" srcOrd="0" destOrd="0" presId="urn:microsoft.com/office/officeart/2005/8/layout/process1"/>
    <dgm:cxn modelId="{4ED1B405-777E-451E-BBF3-E6A2C290BE66}" type="presParOf" srcId="{4E7391A2-0BDE-4664-A9B1-C505136A9160}" destId="{98C9899D-D1BF-4527-971E-457D0857D055}" srcOrd="0" destOrd="0" presId="urn:microsoft.com/office/officeart/2005/8/layout/process1"/>
    <dgm:cxn modelId="{B30D708D-4287-451B-96D2-2A0773C38BEB}" type="presParOf" srcId="{4E7391A2-0BDE-4664-A9B1-C505136A9160}" destId="{3C18124B-CCC4-4669-91CF-E7BFB073065C}" srcOrd="1" destOrd="0" presId="urn:microsoft.com/office/officeart/2005/8/layout/process1"/>
    <dgm:cxn modelId="{2640697F-D65D-482C-BCE0-05CDA1033B37}" type="presParOf" srcId="{3C18124B-CCC4-4669-91CF-E7BFB073065C}" destId="{9B7FE6B8-1F40-40DC-89B1-9E81CDDA2F50}" srcOrd="0" destOrd="0" presId="urn:microsoft.com/office/officeart/2005/8/layout/process1"/>
    <dgm:cxn modelId="{C050A7B2-A497-43E3-A74E-97BB8E1F4B70}" type="presParOf" srcId="{4E7391A2-0BDE-4664-A9B1-C505136A9160}" destId="{CA7E7334-7465-4077-A363-26C5BB8E9515}" srcOrd="2" destOrd="0" presId="urn:microsoft.com/office/officeart/2005/8/layout/process1"/>
    <dgm:cxn modelId="{D7DC5E62-0049-4A78-A7E3-2D46BE92256B}" type="presParOf" srcId="{4E7391A2-0BDE-4664-A9B1-C505136A9160}" destId="{C66CECBA-063A-4292-877A-A186C81E95E3}" srcOrd="3" destOrd="0" presId="urn:microsoft.com/office/officeart/2005/8/layout/process1"/>
    <dgm:cxn modelId="{377DBA1F-E87E-4A49-8259-3A94E6D1DD7D}" type="presParOf" srcId="{C66CECBA-063A-4292-877A-A186C81E95E3}" destId="{ADC47F58-A680-4E60-8A66-3431F6B3F512}" srcOrd="0" destOrd="0" presId="urn:microsoft.com/office/officeart/2005/8/layout/process1"/>
    <dgm:cxn modelId="{5F4FFF4C-BBC3-47A8-9311-A4BE3C868B57}" type="presParOf" srcId="{4E7391A2-0BDE-4664-A9B1-C505136A9160}" destId="{80CEC117-05F4-46E2-AC44-0ECA05AB53E6}" srcOrd="4" destOrd="0" presId="urn:microsoft.com/office/officeart/2005/8/layout/process1"/>
  </dgm:cxnLst>
  <dgm:bg/>
  <dgm:whole/>
  <dgm:extLst>
    <a:ext uri="http://schemas.microsoft.com/office/drawing/2008/diagram">
      <dsp:dataModelExt xmlns:dsp="http://schemas.microsoft.com/office/drawing/2008/diagram" relId="rId34"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E0CAD212-6042-4A34-99A7-32AF70F4AC7F}" type="doc">
      <dgm:prSet loTypeId="urn:microsoft.com/office/officeart/2005/8/layout/chevron2" loCatId="list" qsTypeId="urn:microsoft.com/office/officeart/2005/8/quickstyle/simple1" qsCatId="simple" csTypeId="urn:microsoft.com/office/officeart/2005/8/colors/accent1_2" csCatId="accent1" phldr="1"/>
      <dgm:spPr/>
      <dgm:t>
        <a:bodyPr/>
        <a:lstStyle/>
        <a:p>
          <a:endParaRPr lang="en-GB"/>
        </a:p>
      </dgm:t>
    </dgm:pt>
    <dgm:pt modelId="{9798BAA7-0E46-4FEE-9363-29D9DDC47CFD}">
      <dgm:prSet phldrT="[Text]"/>
      <dgm:spPr/>
      <dgm:t>
        <a:bodyPr/>
        <a:lstStyle/>
        <a:p>
          <a:r>
            <a:rPr lang="en-GB"/>
            <a:t>1</a:t>
          </a:r>
        </a:p>
      </dgm:t>
    </dgm:pt>
    <dgm:pt modelId="{3A75A6F4-E92D-456A-991D-6528AAC1A4FF}" type="parTrans" cxnId="{4466ACEC-134E-4EE4-83D3-73DAB5FD75BC}">
      <dgm:prSet/>
      <dgm:spPr/>
      <dgm:t>
        <a:bodyPr/>
        <a:lstStyle/>
        <a:p>
          <a:endParaRPr lang="en-GB"/>
        </a:p>
      </dgm:t>
    </dgm:pt>
    <dgm:pt modelId="{802053DB-56E5-43C0-B728-739F4FD38E13}" type="sibTrans" cxnId="{4466ACEC-134E-4EE4-83D3-73DAB5FD75BC}">
      <dgm:prSet/>
      <dgm:spPr/>
      <dgm:t>
        <a:bodyPr/>
        <a:lstStyle/>
        <a:p>
          <a:endParaRPr lang="en-GB"/>
        </a:p>
      </dgm:t>
    </dgm:pt>
    <dgm:pt modelId="{714A9E8A-0C24-4AAB-AE45-D9C7BF1A5867}">
      <dgm:prSet phldrT="[Text]"/>
      <dgm:spPr/>
      <dgm:t>
        <a:bodyPr/>
        <a:lstStyle/>
        <a:p>
          <a:r>
            <a:rPr lang="en-GB"/>
            <a:t>2</a:t>
          </a:r>
        </a:p>
      </dgm:t>
    </dgm:pt>
    <dgm:pt modelId="{8ED0F6B6-68A1-4896-AED8-57CE375A2BDD}" type="parTrans" cxnId="{9AD67C6C-4E5B-4DDA-BD91-0F237F124E7F}">
      <dgm:prSet/>
      <dgm:spPr/>
      <dgm:t>
        <a:bodyPr/>
        <a:lstStyle/>
        <a:p>
          <a:endParaRPr lang="en-GB"/>
        </a:p>
      </dgm:t>
    </dgm:pt>
    <dgm:pt modelId="{4174FC51-810A-48BE-BA3A-29AF4B7442E2}" type="sibTrans" cxnId="{9AD67C6C-4E5B-4DDA-BD91-0F237F124E7F}">
      <dgm:prSet/>
      <dgm:spPr/>
      <dgm:t>
        <a:bodyPr/>
        <a:lstStyle/>
        <a:p>
          <a:endParaRPr lang="en-GB"/>
        </a:p>
      </dgm:t>
    </dgm:pt>
    <dgm:pt modelId="{1D0D4A66-E4BE-4F37-B757-808DC8284BB9}">
      <dgm:prSet phldrT="[Text]"/>
      <dgm:spPr/>
      <dgm:t>
        <a:bodyPr/>
        <a:lstStyle/>
        <a:p>
          <a:r>
            <a:rPr lang="en-GB"/>
            <a:t>Select the waterway to be analysed</a:t>
          </a:r>
        </a:p>
      </dgm:t>
    </dgm:pt>
    <dgm:pt modelId="{48620847-85B0-4D10-A514-7F9CCB8F3EDF}" type="parTrans" cxnId="{55D713B5-1079-4522-8830-40C8E5BD19D4}">
      <dgm:prSet/>
      <dgm:spPr/>
      <dgm:t>
        <a:bodyPr/>
        <a:lstStyle/>
        <a:p>
          <a:endParaRPr lang="en-GB"/>
        </a:p>
      </dgm:t>
    </dgm:pt>
    <dgm:pt modelId="{16665FB3-CD3A-4494-B781-83625C8D1995}" type="sibTrans" cxnId="{55D713B5-1079-4522-8830-40C8E5BD19D4}">
      <dgm:prSet/>
      <dgm:spPr/>
      <dgm:t>
        <a:bodyPr/>
        <a:lstStyle/>
        <a:p>
          <a:endParaRPr lang="en-GB"/>
        </a:p>
      </dgm:t>
    </dgm:pt>
    <dgm:pt modelId="{7BF98684-8AE1-4329-999F-F1135ABCD613}">
      <dgm:prSet phldrT="[Text]"/>
      <dgm:spPr/>
      <dgm:t>
        <a:bodyPr/>
        <a:lstStyle/>
        <a:p>
          <a:r>
            <a:rPr lang="en-GB"/>
            <a:t>Define assessment zones and describe each area</a:t>
          </a:r>
        </a:p>
      </dgm:t>
    </dgm:pt>
    <dgm:pt modelId="{E73E8576-C06D-4B88-B4A0-9CBF3AC9647F}" type="parTrans" cxnId="{AA4BC4C9-56D5-49F6-9B74-75139FD23B2F}">
      <dgm:prSet/>
      <dgm:spPr/>
      <dgm:t>
        <a:bodyPr/>
        <a:lstStyle/>
        <a:p>
          <a:endParaRPr lang="en-GB"/>
        </a:p>
      </dgm:t>
    </dgm:pt>
    <dgm:pt modelId="{1703165B-0464-47AB-8452-01B8977B13A9}" type="sibTrans" cxnId="{AA4BC4C9-56D5-49F6-9B74-75139FD23B2F}">
      <dgm:prSet/>
      <dgm:spPr/>
      <dgm:t>
        <a:bodyPr/>
        <a:lstStyle/>
        <a:p>
          <a:endParaRPr lang="en-GB"/>
        </a:p>
      </dgm:t>
    </dgm:pt>
    <dgm:pt modelId="{2A85261F-5A56-401C-8991-535F174876DF}">
      <dgm:prSet phldrT="[Text]"/>
      <dgm:spPr/>
      <dgm:t>
        <a:bodyPr/>
        <a:lstStyle/>
        <a:p>
          <a:r>
            <a:rPr lang="en-GB"/>
            <a:t>3</a:t>
          </a:r>
        </a:p>
      </dgm:t>
    </dgm:pt>
    <dgm:pt modelId="{E119E1D0-AF87-4A0F-8F37-A523D21D5FAC}" type="parTrans" cxnId="{B0F99F48-A26E-4E7A-9AFC-B167C1BA99F0}">
      <dgm:prSet/>
      <dgm:spPr/>
      <dgm:t>
        <a:bodyPr/>
        <a:lstStyle/>
        <a:p>
          <a:endParaRPr lang="en-GB"/>
        </a:p>
      </dgm:t>
    </dgm:pt>
    <dgm:pt modelId="{DE25F289-7C79-408A-824F-8F3A850536C9}" type="sibTrans" cxnId="{B0F99F48-A26E-4E7A-9AFC-B167C1BA99F0}">
      <dgm:prSet/>
      <dgm:spPr/>
      <dgm:t>
        <a:bodyPr/>
        <a:lstStyle/>
        <a:p>
          <a:endParaRPr lang="en-GB"/>
        </a:p>
      </dgm:t>
    </dgm:pt>
    <dgm:pt modelId="{9F8C56AA-50D7-41B4-BD40-2A38F7473FDC}">
      <dgm:prSet phldrT="[Text]"/>
      <dgm:spPr/>
      <dgm:t>
        <a:bodyPr/>
        <a:lstStyle/>
        <a:p>
          <a:r>
            <a:rPr lang="en-GB"/>
            <a:t>Identify hazards within each  zone and develop associated scenarios</a:t>
          </a:r>
        </a:p>
      </dgm:t>
    </dgm:pt>
    <dgm:pt modelId="{1EE477DF-D670-4DCF-9CD2-0A502902AEB6}" type="parTrans" cxnId="{187F72AD-BD01-412C-95ED-68F8EC628D46}">
      <dgm:prSet/>
      <dgm:spPr/>
      <dgm:t>
        <a:bodyPr/>
        <a:lstStyle/>
        <a:p>
          <a:endParaRPr lang="en-GB"/>
        </a:p>
      </dgm:t>
    </dgm:pt>
    <dgm:pt modelId="{1DFFD4CC-DCAA-48DD-8E76-CA455083CAB1}" type="sibTrans" cxnId="{187F72AD-BD01-412C-95ED-68F8EC628D46}">
      <dgm:prSet/>
      <dgm:spPr/>
      <dgm:t>
        <a:bodyPr/>
        <a:lstStyle/>
        <a:p>
          <a:endParaRPr lang="en-GB"/>
        </a:p>
      </dgm:t>
    </dgm:pt>
    <dgm:pt modelId="{252202F8-BF60-434C-B8FF-5FF1F60A39F0}">
      <dgm:prSet phldrT="[Text]"/>
      <dgm:spPr/>
      <dgm:t>
        <a:bodyPr/>
        <a:lstStyle/>
        <a:p>
          <a:r>
            <a:rPr lang="en-GB"/>
            <a:t>4</a:t>
          </a:r>
        </a:p>
      </dgm:t>
    </dgm:pt>
    <dgm:pt modelId="{00524FD7-FD20-438D-B17C-11429C47324B}" type="parTrans" cxnId="{09E427C0-79B5-4E81-A1C2-D0DC7D984F28}">
      <dgm:prSet/>
      <dgm:spPr/>
      <dgm:t>
        <a:bodyPr/>
        <a:lstStyle/>
        <a:p>
          <a:endParaRPr lang="en-GB"/>
        </a:p>
      </dgm:t>
    </dgm:pt>
    <dgm:pt modelId="{0E1C33EC-310F-4C0A-8A28-072AD63F4BE7}" type="sibTrans" cxnId="{09E427C0-79B5-4E81-A1C2-D0DC7D984F28}">
      <dgm:prSet/>
      <dgm:spPr/>
      <dgm:t>
        <a:bodyPr/>
        <a:lstStyle/>
        <a:p>
          <a:endParaRPr lang="en-GB"/>
        </a:p>
      </dgm:t>
    </dgm:pt>
    <dgm:pt modelId="{9B1DA351-E085-4C99-A6F1-113A8F3DBE4A}">
      <dgm:prSet phldrT="[Text]"/>
      <dgm:spPr/>
      <dgm:t>
        <a:bodyPr/>
        <a:lstStyle/>
        <a:p>
          <a:r>
            <a:rPr lang="en-GB"/>
            <a:t>Assess the probability and impact of each scenario</a:t>
          </a:r>
        </a:p>
      </dgm:t>
    </dgm:pt>
    <dgm:pt modelId="{8B8459A9-D9ED-42E9-B6FD-E417F203F4AB}" type="parTrans" cxnId="{D34966B7-2EA5-4AEC-AB36-C76DC4B4A0F2}">
      <dgm:prSet/>
      <dgm:spPr/>
      <dgm:t>
        <a:bodyPr/>
        <a:lstStyle/>
        <a:p>
          <a:endParaRPr lang="en-GB"/>
        </a:p>
      </dgm:t>
    </dgm:pt>
    <dgm:pt modelId="{160D4876-3897-4CC0-85F8-50AF1A740C73}" type="sibTrans" cxnId="{D34966B7-2EA5-4AEC-AB36-C76DC4B4A0F2}">
      <dgm:prSet/>
      <dgm:spPr/>
      <dgm:t>
        <a:bodyPr/>
        <a:lstStyle/>
        <a:p>
          <a:endParaRPr lang="en-GB"/>
        </a:p>
      </dgm:t>
    </dgm:pt>
    <dgm:pt modelId="{B9D6E34F-926B-4B2F-8F49-DDC3444CD378}">
      <dgm:prSet phldrT="[Text]"/>
      <dgm:spPr/>
      <dgm:t>
        <a:bodyPr/>
        <a:lstStyle/>
        <a:p>
          <a:r>
            <a:rPr lang="en-GB"/>
            <a:t>5</a:t>
          </a:r>
        </a:p>
      </dgm:t>
    </dgm:pt>
    <dgm:pt modelId="{7F31B725-D317-4962-BC9F-CE0B2AF2AB21}" type="parTrans" cxnId="{C891F4EF-90A8-4033-92A2-F4C64432A2F8}">
      <dgm:prSet/>
      <dgm:spPr/>
      <dgm:t>
        <a:bodyPr/>
        <a:lstStyle/>
        <a:p>
          <a:endParaRPr lang="en-GB"/>
        </a:p>
      </dgm:t>
    </dgm:pt>
    <dgm:pt modelId="{088C085E-F347-427A-92D5-21C93DB6D775}" type="sibTrans" cxnId="{C891F4EF-90A8-4033-92A2-F4C64432A2F8}">
      <dgm:prSet/>
      <dgm:spPr/>
      <dgm:t>
        <a:bodyPr/>
        <a:lstStyle/>
        <a:p>
          <a:endParaRPr lang="en-GB"/>
        </a:p>
      </dgm:t>
    </dgm:pt>
    <dgm:pt modelId="{C662F761-ACE0-4BDF-A40C-5776D82D32F6}">
      <dgm:prSet phldrT="[Text]"/>
      <dgm:spPr/>
      <dgm:t>
        <a:bodyPr/>
        <a:lstStyle/>
        <a:p>
          <a:r>
            <a:rPr lang="en-GB"/>
            <a:t>Identify and prioritize possible risk control options</a:t>
          </a:r>
        </a:p>
      </dgm:t>
    </dgm:pt>
    <dgm:pt modelId="{4E161B03-06A1-4E98-85BE-F683A2FAEF13}" type="parTrans" cxnId="{3F2D00BD-9B2D-4EB7-A56C-8DFE32CB1743}">
      <dgm:prSet/>
      <dgm:spPr/>
      <dgm:t>
        <a:bodyPr/>
        <a:lstStyle/>
        <a:p>
          <a:endParaRPr lang="en-GB"/>
        </a:p>
      </dgm:t>
    </dgm:pt>
    <dgm:pt modelId="{49941240-E7BD-441D-A574-65D6AA94B0C7}" type="sibTrans" cxnId="{3F2D00BD-9B2D-4EB7-A56C-8DFE32CB1743}">
      <dgm:prSet/>
      <dgm:spPr/>
      <dgm:t>
        <a:bodyPr/>
        <a:lstStyle/>
        <a:p>
          <a:endParaRPr lang="en-GB"/>
        </a:p>
      </dgm:t>
    </dgm:pt>
    <dgm:pt modelId="{87EF3859-B553-4DC1-9003-783253D11353}">
      <dgm:prSet phldrT="[Text]"/>
      <dgm:spPr/>
      <dgm:t>
        <a:bodyPr/>
        <a:lstStyle/>
        <a:p>
          <a:r>
            <a:rPr lang="en-GB"/>
            <a:t>6</a:t>
          </a:r>
        </a:p>
      </dgm:t>
    </dgm:pt>
    <dgm:pt modelId="{58887CCF-77BB-4398-AF1F-B71E47506E04}" type="parTrans" cxnId="{8E11D289-1B4B-4833-852F-634BC81655FE}">
      <dgm:prSet/>
      <dgm:spPr/>
      <dgm:t>
        <a:bodyPr/>
        <a:lstStyle/>
        <a:p>
          <a:endParaRPr lang="en-GB"/>
        </a:p>
      </dgm:t>
    </dgm:pt>
    <dgm:pt modelId="{8629EDF9-9062-4186-B4C9-EFC262EA3325}" type="sibTrans" cxnId="{8E11D289-1B4B-4833-852F-634BC81655FE}">
      <dgm:prSet/>
      <dgm:spPr/>
      <dgm:t>
        <a:bodyPr/>
        <a:lstStyle/>
        <a:p>
          <a:endParaRPr lang="en-GB"/>
        </a:p>
      </dgm:t>
    </dgm:pt>
    <dgm:pt modelId="{4EBDE4B8-9850-4B44-BE1E-ADEBE918A017}">
      <dgm:prSet phldrT="[Text]"/>
      <dgm:spPr/>
      <dgm:t>
        <a:bodyPr/>
        <a:lstStyle/>
        <a:p>
          <a:r>
            <a:rPr lang="en-GB"/>
            <a:t>Produce a comprehensive report of the risk assessment</a:t>
          </a:r>
          <a:endParaRPr lang="en-GB">
            <a:solidFill>
              <a:srgbClr val="FF0000"/>
            </a:solidFill>
          </a:endParaRPr>
        </a:p>
      </dgm:t>
    </dgm:pt>
    <dgm:pt modelId="{3082AA76-344D-4BC7-9013-68B2F1D27A1F}" type="parTrans" cxnId="{D6E5B92B-8F70-4386-B2DE-DACC1A50953C}">
      <dgm:prSet/>
      <dgm:spPr/>
      <dgm:t>
        <a:bodyPr/>
        <a:lstStyle/>
        <a:p>
          <a:endParaRPr lang="en-GB"/>
        </a:p>
      </dgm:t>
    </dgm:pt>
    <dgm:pt modelId="{5430054D-B66E-4B53-A1F0-71587AD44ADF}" type="sibTrans" cxnId="{D6E5B92B-8F70-4386-B2DE-DACC1A50953C}">
      <dgm:prSet/>
      <dgm:spPr/>
      <dgm:t>
        <a:bodyPr/>
        <a:lstStyle/>
        <a:p>
          <a:endParaRPr lang="en-GB"/>
        </a:p>
      </dgm:t>
    </dgm:pt>
    <dgm:pt modelId="{EE46FD47-57EC-415D-A17A-918B1F56CB49}">
      <dgm:prSet phldrT="[Text]"/>
      <dgm:spPr/>
      <dgm:t>
        <a:bodyPr/>
        <a:lstStyle/>
        <a:p>
          <a:r>
            <a:rPr lang="en-GB"/>
            <a:t>7</a:t>
          </a:r>
        </a:p>
      </dgm:t>
    </dgm:pt>
    <dgm:pt modelId="{1FE42D51-AC2E-4B1D-AD42-2B42EC703DA4}" type="parTrans" cxnId="{69647457-CA1D-4237-8067-3D33BF129CB5}">
      <dgm:prSet/>
      <dgm:spPr/>
      <dgm:t>
        <a:bodyPr/>
        <a:lstStyle/>
        <a:p>
          <a:endParaRPr lang="en-GB"/>
        </a:p>
      </dgm:t>
    </dgm:pt>
    <dgm:pt modelId="{71527C1A-53A1-43CD-828F-455B00C06272}" type="sibTrans" cxnId="{69647457-CA1D-4237-8067-3D33BF129CB5}">
      <dgm:prSet/>
      <dgm:spPr/>
      <dgm:t>
        <a:bodyPr/>
        <a:lstStyle/>
        <a:p>
          <a:endParaRPr lang="en-GB"/>
        </a:p>
      </dgm:t>
    </dgm:pt>
    <dgm:pt modelId="{A8EA2A55-465E-4C22-A3F3-7DF38EFEF061}">
      <dgm:prSet phldrT="[Text]"/>
      <dgm:spPr/>
      <dgm:t>
        <a:bodyPr/>
        <a:lstStyle/>
        <a:p>
          <a:r>
            <a:rPr lang="en-GB"/>
            <a:t>Communicate result to decision makers</a:t>
          </a:r>
        </a:p>
      </dgm:t>
    </dgm:pt>
    <dgm:pt modelId="{8BA728FB-1639-4A44-8200-A9FC82BE86F7}" type="sibTrans" cxnId="{0C4CACB3-B0CD-4385-AAF0-6CBED33BE15E}">
      <dgm:prSet/>
      <dgm:spPr/>
      <dgm:t>
        <a:bodyPr/>
        <a:lstStyle/>
        <a:p>
          <a:endParaRPr lang="en-GB"/>
        </a:p>
      </dgm:t>
    </dgm:pt>
    <dgm:pt modelId="{10B50647-C067-4BCF-A0D3-55965E42E4B8}" type="parTrans" cxnId="{0C4CACB3-B0CD-4385-AAF0-6CBED33BE15E}">
      <dgm:prSet/>
      <dgm:spPr/>
      <dgm:t>
        <a:bodyPr/>
        <a:lstStyle/>
        <a:p>
          <a:endParaRPr lang="en-GB"/>
        </a:p>
      </dgm:t>
    </dgm:pt>
    <dgm:pt modelId="{6F0CA167-64B7-4BBC-B777-624B8FE6C889}" type="pres">
      <dgm:prSet presAssocID="{E0CAD212-6042-4A34-99A7-32AF70F4AC7F}" presName="linearFlow" presStyleCnt="0">
        <dgm:presLayoutVars>
          <dgm:dir/>
          <dgm:animLvl val="lvl"/>
          <dgm:resizeHandles val="exact"/>
        </dgm:presLayoutVars>
      </dgm:prSet>
      <dgm:spPr/>
    </dgm:pt>
    <dgm:pt modelId="{17F99E0C-B290-453F-AE66-EF6EB385C302}" type="pres">
      <dgm:prSet presAssocID="{9798BAA7-0E46-4FEE-9363-29D9DDC47CFD}" presName="composite" presStyleCnt="0"/>
      <dgm:spPr/>
    </dgm:pt>
    <dgm:pt modelId="{0CC16A0E-79A9-4EBE-9A4B-28B0D79B7ACA}" type="pres">
      <dgm:prSet presAssocID="{9798BAA7-0E46-4FEE-9363-29D9DDC47CFD}" presName="parentText" presStyleLbl="alignNode1" presStyleIdx="0" presStyleCnt="7">
        <dgm:presLayoutVars>
          <dgm:chMax val="1"/>
          <dgm:bulletEnabled val="1"/>
        </dgm:presLayoutVars>
      </dgm:prSet>
      <dgm:spPr/>
    </dgm:pt>
    <dgm:pt modelId="{758F573B-18A0-4332-A1C5-CA480A2CA4D8}" type="pres">
      <dgm:prSet presAssocID="{9798BAA7-0E46-4FEE-9363-29D9DDC47CFD}" presName="descendantText" presStyleLbl="alignAcc1" presStyleIdx="0" presStyleCnt="7">
        <dgm:presLayoutVars>
          <dgm:bulletEnabled val="1"/>
        </dgm:presLayoutVars>
      </dgm:prSet>
      <dgm:spPr/>
    </dgm:pt>
    <dgm:pt modelId="{62F04A85-58BF-4DDD-971C-415383EF4D3B}" type="pres">
      <dgm:prSet presAssocID="{802053DB-56E5-43C0-B728-739F4FD38E13}" presName="sp" presStyleCnt="0"/>
      <dgm:spPr/>
    </dgm:pt>
    <dgm:pt modelId="{C760593C-0BBE-4CDC-A3F9-0F84A47F8387}" type="pres">
      <dgm:prSet presAssocID="{714A9E8A-0C24-4AAB-AE45-D9C7BF1A5867}" presName="composite" presStyleCnt="0"/>
      <dgm:spPr/>
    </dgm:pt>
    <dgm:pt modelId="{DC92668E-ACDE-43AD-B520-FC831E4210FA}" type="pres">
      <dgm:prSet presAssocID="{714A9E8A-0C24-4AAB-AE45-D9C7BF1A5867}" presName="parentText" presStyleLbl="alignNode1" presStyleIdx="1" presStyleCnt="7">
        <dgm:presLayoutVars>
          <dgm:chMax val="1"/>
          <dgm:bulletEnabled val="1"/>
        </dgm:presLayoutVars>
      </dgm:prSet>
      <dgm:spPr/>
    </dgm:pt>
    <dgm:pt modelId="{52B851BD-386E-4AC7-A605-151209365841}" type="pres">
      <dgm:prSet presAssocID="{714A9E8A-0C24-4AAB-AE45-D9C7BF1A5867}" presName="descendantText" presStyleLbl="alignAcc1" presStyleIdx="1" presStyleCnt="7">
        <dgm:presLayoutVars>
          <dgm:bulletEnabled val="1"/>
        </dgm:presLayoutVars>
      </dgm:prSet>
      <dgm:spPr/>
    </dgm:pt>
    <dgm:pt modelId="{FEDC20C0-5529-4660-8709-453A3A73109C}" type="pres">
      <dgm:prSet presAssocID="{4174FC51-810A-48BE-BA3A-29AF4B7442E2}" presName="sp" presStyleCnt="0"/>
      <dgm:spPr/>
    </dgm:pt>
    <dgm:pt modelId="{A0C5A912-F901-4D4A-A6C2-84101C37B211}" type="pres">
      <dgm:prSet presAssocID="{2A85261F-5A56-401C-8991-535F174876DF}" presName="composite" presStyleCnt="0"/>
      <dgm:spPr/>
    </dgm:pt>
    <dgm:pt modelId="{43708076-9099-43C7-863E-3BC46FA0D448}" type="pres">
      <dgm:prSet presAssocID="{2A85261F-5A56-401C-8991-535F174876DF}" presName="parentText" presStyleLbl="alignNode1" presStyleIdx="2" presStyleCnt="7">
        <dgm:presLayoutVars>
          <dgm:chMax val="1"/>
          <dgm:bulletEnabled val="1"/>
        </dgm:presLayoutVars>
      </dgm:prSet>
      <dgm:spPr/>
    </dgm:pt>
    <dgm:pt modelId="{DBE59D14-2E47-44EE-BB4A-EE26825B3C71}" type="pres">
      <dgm:prSet presAssocID="{2A85261F-5A56-401C-8991-535F174876DF}" presName="descendantText" presStyleLbl="alignAcc1" presStyleIdx="2" presStyleCnt="7">
        <dgm:presLayoutVars>
          <dgm:bulletEnabled val="1"/>
        </dgm:presLayoutVars>
      </dgm:prSet>
      <dgm:spPr/>
    </dgm:pt>
    <dgm:pt modelId="{66D03C07-055D-431B-B9FA-4A1FC8D76888}" type="pres">
      <dgm:prSet presAssocID="{DE25F289-7C79-408A-824F-8F3A850536C9}" presName="sp" presStyleCnt="0"/>
      <dgm:spPr/>
    </dgm:pt>
    <dgm:pt modelId="{7E5C2DBC-CD0D-4DC3-9D04-157FA0D9F1FD}" type="pres">
      <dgm:prSet presAssocID="{252202F8-BF60-434C-B8FF-5FF1F60A39F0}" presName="composite" presStyleCnt="0"/>
      <dgm:spPr/>
    </dgm:pt>
    <dgm:pt modelId="{CB6B34B5-ACAF-4782-B6E9-05C68D6F0D2F}" type="pres">
      <dgm:prSet presAssocID="{252202F8-BF60-434C-B8FF-5FF1F60A39F0}" presName="parentText" presStyleLbl="alignNode1" presStyleIdx="3" presStyleCnt="7">
        <dgm:presLayoutVars>
          <dgm:chMax val="1"/>
          <dgm:bulletEnabled val="1"/>
        </dgm:presLayoutVars>
      </dgm:prSet>
      <dgm:spPr/>
    </dgm:pt>
    <dgm:pt modelId="{F4767F08-B70F-4386-8390-7229E47AABD5}" type="pres">
      <dgm:prSet presAssocID="{252202F8-BF60-434C-B8FF-5FF1F60A39F0}" presName="descendantText" presStyleLbl="alignAcc1" presStyleIdx="3" presStyleCnt="7">
        <dgm:presLayoutVars>
          <dgm:bulletEnabled val="1"/>
        </dgm:presLayoutVars>
      </dgm:prSet>
      <dgm:spPr/>
    </dgm:pt>
    <dgm:pt modelId="{932EA94D-C1B0-499E-8381-D3A201536BA1}" type="pres">
      <dgm:prSet presAssocID="{0E1C33EC-310F-4C0A-8A28-072AD63F4BE7}" presName="sp" presStyleCnt="0"/>
      <dgm:spPr/>
    </dgm:pt>
    <dgm:pt modelId="{20AEE794-1ADC-4218-90F6-6A807E611AB4}" type="pres">
      <dgm:prSet presAssocID="{B9D6E34F-926B-4B2F-8F49-DDC3444CD378}" presName="composite" presStyleCnt="0"/>
      <dgm:spPr/>
    </dgm:pt>
    <dgm:pt modelId="{194DAFF9-E01D-45C2-AE0E-1FBC87AC546D}" type="pres">
      <dgm:prSet presAssocID="{B9D6E34F-926B-4B2F-8F49-DDC3444CD378}" presName="parentText" presStyleLbl="alignNode1" presStyleIdx="4" presStyleCnt="7">
        <dgm:presLayoutVars>
          <dgm:chMax val="1"/>
          <dgm:bulletEnabled val="1"/>
        </dgm:presLayoutVars>
      </dgm:prSet>
      <dgm:spPr/>
    </dgm:pt>
    <dgm:pt modelId="{BFDA5DD2-280C-409D-BC15-C04939AF429C}" type="pres">
      <dgm:prSet presAssocID="{B9D6E34F-926B-4B2F-8F49-DDC3444CD378}" presName="descendantText" presStyleLbl="alignAcc1" presStyleIdx="4" presStyleCnt="7">
        <dgm:presLayoutVars>
          <dgm:bulletEnabled val="1"/>
        </dgm:presLayoutVars>
      </dgm:prSet>
      <dgm:spPr/>
    </dgm:pt>
    <dgm:pt modelId="{6784FFA1-A56F-4E89-AE68-42CB4E921821}" type="pres">
      <dgm:prSet presAssocID="{088C085E-F347-427A-92D5-21C93DB6D775}" presName="sp" presStyleCnt="0"/>
      <dgm:spPr/>
    </dgm:pt>
    <dgm:pt modelId="{26CFBB30-107B-406C-B56C-90962F37CDB8}" type="pres">
      <dgm:prSet presAssocID="{87EF3859-B553-4DC1-9003-783253D11353}" presName="composite" presStyleCnt="0"/>
      <dgm:spPr/>
    </dgm:pt>
    <dgm:pt modelId="{190EBB08-8850-40A0-9D26-C7DC62BFC69B}" type="pres">
      <dgm:prSet presAssocID="{87EF3859-B553-4DC1-9003-783253D11353}" presName="parentText" presStyleLbl="alignNode1" presStyleIdx="5" presStyleCnt="7">
        <dgm:presLayoutVars>
          <dgm:chMax val="1"/>
          <dgm:bulletEnabled val="1"/>
        </dgm:presLayoutVars>
      </dgm:prSet>
      <dgm:spPr/>
    </dgm:pt>
    <dgm:pt modelId="{FB432494-05EE-4422-B516-208DC5D93BFD}" type="pres">
      <dgm:prSet presAssocID="{87EF3859-B553-4DC1-9003-783253D11353}" presName="descendantText" presStyleLbl="alignAcc1" presStyleIdx="5" presStyleCnt="7">
        <dgm:presLayoutVars>
          <dgm:bulletEnabled val="1"/>
        </dgm:presLayoutVars>
      </dgm:prSet>
      <dgm:spPr/>
    </dgm:pt>
    <dgm:pt modelId="{992EDE61-0638-4043-877B-33FBA05DA7BD}" type="pres">
      <dgm:prSet presAssocID="{8629EDF9-9062-4186-B4C9-EFC262EA3325}" presName="sp" presStyleCnt="0"/>
      <dgm:spPr/>
    </dgm:pt>
    <dgm:pt modelId="{411D7D7B-6644-42D1-9826-76798E9E2D07}" type="pres">
      <dgm:prSet presAssocID="{EE46FD47-57EC-415D-A17A-918B1F56CB49}" presName="composite" presStyleCnt="0"/>
      <dgm:spPr/>
    </dgm:pt>
    <dgm:pt modelId="{CA6EA196-9E81-4802-8FD2-25016B2E28DC}" type="pres">
      <dgm:prSet presAssocID="{EE46FD47-57EC-415D-A17A-918B1F56CB49}" presName="parentText" presStyleLbl="alignNode1" presStyleIdx="6" presStyleCnt="7">
        <dgm:presLayoutVars>
          <dgm:chMax val="1"/>
          <dgm:bulletEnabled val="1"/>
        </dgm:presLayoutVars>
      </dgm:prSet>
      <dgm:spPr/>
    </dgm:pt>
    <dgm:pt modelId="{8522CA0A-D5FD-45BB-AF0C-969864F766D3}" type="pres">
      <dgm:prSet presAssocID="{EE46FD47-57EC-415D-A17A-918B1F56CB49}" presName="descendantText" presStyleLbl="alignAcc1" presStyleIdx="6" presStyleCnt="7" custLinFactNeighborX="4" custLinFactNeighborY="1">
        <dgm:presLayoutVars>
          <dgm:bulletEnabled val="1"/>
        </dgm:presLayoutVars>
      </dgm:prSet>
      <dgm:spPr/>
    </dgm:pt>
  </dgm:ptLst>
  <dgm:cxnLst>
    <dgm:cxn modelId="{20362201-F063-4B6E-8C03-48491B113832}" type="presOf" srcId="{1D0D4A66-E4BE-4F37-B757-808DC8284BB9}" destId="{758F573B-18A0-4332-A1C5-CA480A2CA4D8}" srcOrd="0" destOrd="0" presId="urn:microsoft.com/office/officeart/2005/8/layout/chevron2"/>
    <dgm:cxn modelId="{D6E5B92B-8F70-4386-B2DE-DACC1A50953C}" srcId="{87EF3859-B553-4DC1-9003-783253D11353}" destId="{4EBDE4B8-9850-4B44-BE1E-ADEBE918A017}" srcOrd="0" destOrd="0" parTransId="{3082AA76-344D-4BC7-9013-68B2F1D27A1F}" sibTransId="{5430054D-B66E-4B53-A1F0-71587AD44ADF}"/>
    <dgm:cxn modelId="{752ECD2C-2991-4351-862F-BF53247B48F2}" type="presOf" srcId="{7BF98684-8AE1-4329-999F-F1135ABCD613}" destId="{52B851BD-386E-4AC7-A605-151209365841}" srcOrd="0" destOrd="0" presId="urn:microsoft.com/office/officeart/2005/8/layout/chevron2"/>
    <dgm:cxn modelId="{DDCC2063-B946-4534-9A79-2B3A4CB91415}" type="presOf" srcId="{252202F8-BF60-434C-B8FF-5FF1F60A39F0}" destId="{CB6B34B5-ACAF-4782-B6E9-05C68D6F0D2F}" srcOrd="0" destOrd="0" presId="urn:microsoft.com/office/officeart/2005/8/layout/chevron2"/>
    <dgm:cxn modelId="{EE585663-3723-44D4-B5DC-388496EC7661}" type="presOf" srcId="{4EBDE4B8-9850-4B44-BE1E-ADEBE918A017}" destId="{FB432494-05EE-4422-B516-208DC5D93BFD}" srcOrd="0" destOrd="0" presId="urn:microsoft.com/office/officeart/2005/8/layout/chevron2"/>
    <dgm:cxn modelId="{31054D68-71EC-4BDD-9016-FB33CA363A2C}" type="presOf" srcId="{E0CAD212-6042-4A34-99A7-32AF70F4AC7F}" destId="{6F0CA167-64B7-4BBC-B777-624B8FE6C889}" srcOrd="0" destOrd="0" presId="urn:microsoft.com/office/officeart/2005/8/layout/chevron2"/>
    <dgm:cxn modelId="{B0F99F48-A26E-4E7A-9AFC-B167C1BA99F0}" srcId="{E0CAD212-6042-4A34-99A7-32AF70F4AC7F}" destId="{2A85261F-5A56-401C-8991-535F174876DF}" srcOrd="2" destOrd="0" parTransId="{E119E1D0-AF87-4A0F-8F37-A523D21D5FAC}" sibTransId="{DE25F289-7C79-408A-824F-8F3A850536C9}"/>
    <dgm:cxn modelId="{9AD67C6C-4E5B-4DDA-BD91-0F237F124E7F}" srcId="{E0CAD212-6042-4A34-99A7-32AF70F4AC7F}" destId="{714A9E8A-0C24-4AAB-AE45-D9C7BF1A5867}" srcOrd="1" destOrd="0" parTransId="{8ED0F6B6-68A1-4896-AED8-57CE375A2BDD}" sibTransId="{4174FC51-810A-48BE-BA3A-29AF4B7442E2}"/>
    <dgm:cxn modelId="{6C325F55-2D2A-432F-B9BD-ACD02DADD3D0}" type="presOf" srcId="{C662F761-ACE0-4BDF-A40C-5776D82D32F6}" destId="{BFDA5DD2-280C-409D-BC15-C04939AF429C}" srcOrd="0" destOrd="0" presId="urn:microsoft.com/office/officeart/2005/8/layout/chevron2"/>
    <dgm:cxn modelId="{69647457-CA1D-4237-8067-3D33BF129CB5}" srcId="{E0CAD212-6042-4A34-99A7-32AF70F4AC7F}" destId="{EE46FD47-57EC-415D-A17A-918B1F56CB49}" srcOrd="6" destOrd="0" parTransId="{1FE42D51-AC2E-4B1D-AD42-2B42EC703DA4}" sibTransId="{71527C1A-53A1-43CD-828F-455B00C06272}"/>
    <dgm:cxn modelId="{6BD7F577-13A2-4E74-91B5-C2725B746E20}" type="presOf" srcId="{A8EA2A55-465E-4C22-A3F3-7DF38EFEF061}" destId="{8522CA0A-D5FD-45BB-AF0C-969864F766D3}" srcOrd="0" destOrd="0" presId="urn:microsoft.com/office/officeart/2005/8/layout/chevron2"/>
    <dgm:cxn modelId="{8E11D289-1B4B-4833-852F-634BC81655FE}" srcId="{E0CAD212-6042-4A34-99A7-32AF70F4AC7F}" destId="{87EF3859-B553-4DC1-9003-783253D11353}" srcOrd="5" destOrd="0" parTransId="{58887CCF-77BB-4398-AF1F-B71E47506E04}" sibTransId="{8629EDF9-9062-4186-B4C9-EFC262EA3325}"/>
    <dgm:cxn modelId="{D442B896-D05D-4221-82A6-AD6D63FC333F}" type="presOf" srcId="{9798BAA7-0E46-4FEE-9363-29D9DDC47CFD}" destId="{0CC16A0E-79A9-4EBE-9A4B-28B0D79B7ACA}" srcOrd="0" destOrd="0" presId="urn:microsoft.com/office/officeart/2005/8/layout/chevron2"/>
    <dgm:cxn modelId="{D1CD909C-61E5-4D19-B747-79A306629850}" type="presOf" srcId="{EE46FD47-57EC-415D-A17A-918B1F56CB49}" destId="{CA6EA196-9E81-4802-8FD2-25016B2E28DC}" srcOrd="0" destOrd="0" presId="urn:microsoft.com/office/officeart/2005/8/layout/chevron2"/>
    <dgm:cxn modelId="{187F72AD-BD01-412C-95ED-68F8EC628D46}" srcId="{2A85261F-5A56-401C-8991-535F174876DF}" destId="{9F8C56AA-50D7-41B4-BD40-2A38F7473FDC}" srcOrd="0" destOrd="0" parTransId="{1EE477DF-D670-4DCF-9CD2-0A502902AEB6}" sibTransId="{1DFFD4CC-DCAA-48DD-8E76-CA455083CAB1}"/>
    <dgm:cxn modelId="{0C4CACB3-B0CD-4385-AAF0-6CBED33BE15E}" srcId="{EE46FD47-57EC-415D-A17A-918B1F56CB49}" destId="{A8EA2A55-465E-4C22-A3F3-7DF38EFEF061}" srcOrd="0" destOrd="0" parTransId="{10B50647-C067-4BCF-A0D3-55965E42E4B8}" sibTransId="{8BA728FB-1639-4A44-8200-A9FC82BE86F7}"/>
    <dgm:cxn modelId="{55D713B5-1079-4522-8830-40C8E5BD19D4}" srcId="{9798BAA7-0E46-4FEE-9363-29D9DDC47CFD}" destId="{1D0D4A66-E4BE-4F37-B757-808DC8284BB9}" srcOrd="0" destOrd="0" parTransId="{48620847-85B0-4D10-A514-7F9CCB8F3EDF}" sibTransId="{16665FB3-CD3A-4494-B781-83625C8D1995}"/>
    <dgm:cxn modelId="{D34966B7-2EA5-4AEC-AB36-C76DC4B4A0F2}" srcId="{252202F8-BF60-434C-B8FF-5FF1F60A39F0}" destId="{9B1DA351-E085-4C99-A6F1-113A8F3DBE4A}" srcOrd="0" destOrd="0" parTransId="{8B8459A9-D9ED-42E9-B6FD-E417F203F4AB}" sibTransId="{160D4876-3897-4CC0-85F8-50AF1A740C73}"/>
    <dgm:cxn modelId="{3F2D00BD-9B2D-4EB7-A56C-8DFE32CB1743}" srcId="{B9D6E34F-926B-4B2F-8F49-DDC3444CD378}" destId="{C662F761-ACE0-4BDF-A40C-5776D82D32F6}" srcOrd="0" destOrd="0" parTransId="{4E161B03-06A1-4E98-85BE-F683A2FAEF13}" sibTransId="{49941240-E7BD-441D-A574-65D6AA94B0C7}"/>
    <dgm:cxn modelId="{BB3E3ABE-AEE0-4A9A-998D-87DFF63B8065}" type="presOf" srcId="{2A85261F-5A56-401C-8991-535F174876DF}" destId="{43708076-9099-43C7-863E-3BC46FA0D448}" srcOrd="0" destOrd="0" presId="urn:microsoft.com/office/officeart/2005/8/layout/chevron2"/>
    <dgm:cxn modelId="{09E427C0-79B5-4E81-A1C2-D0DC7D984F28}" srcId="{E0CAD212-6042-4A34-99A7-32AF70F4AC7F}" destId="{252202F8-BF60-434C-B8FF-5FF1F60A39F0}" srcOrd="3" destOrd="0" parTransId="{00524FD7-FD20-438D-B17C-11429C47324B}" sibTransId="{0E1C33EC-310F-4C0A-8A28-072AD63F4BE7}"/>
    <dgm:cxn modelId="{1BDC1EC1-A82E-4BE1-93B2-0C9DBA78C143}" type="presOf" srcId="{9B1DA351-E085-4C99-A6F1-113A8F3DBE4A}" destId="{F4767F08-B70F-4386-8390-7229E47AABD5}" srcOrd="0" destOrd="0" presId="urn:microsoft.com/office/officeart/2005/8/layout/chevron2"/>
    <dgm:cxn modelId="{AA4BC4C9-56D5-49F6-9B74-75139FD23B2F}" srcId="{714A9E8A-0C24-4AAB-AE45-D9C7BF1A5867}" destId="{7BF98684-8AE1-4329-999F-F1135ABCD613}" srcOrd="0" destOrd="0" parTransId="{E73E8576-C06D-4B88-B4A0-9CBF3AC9647F}" sibTransId="{1703165B-0464-47AB-8452-01B8977B13A9}"/>
    <dgm:cxn modelId="{92BAEFD0-C970-4C9B-AF2C-CDF8CB6F25DF}" type="presOf" srcId="{87EF3859-B553-4DC1-9003-783253D11353}" destId="{190EBB08-8850-40A0-9D26-C7DC62BFC69B}" srcOrd="0" destOrd="0" presId="urn:microsoft.com/office/officeart/2005/8/layout/chevron2"/>
    <dgm:cxn modelId="{10E6DFD8-6C0F-4CFE-93B6-0C562DE7D661}" type="presOf" srcId="{9F8C56AA-50D7-41B4-BD40-2A38F7473FDC}" destId="{DBE59D14-2E47-44EE-BB4A-EE26825B3C71}" srcOrd="0" destOrd="0" presId="urn:microsoft.com/office/officeart/2005/8/layout/chevron2"/>
    <dgm:cxn modelId="{9D8063DE-9323-409A-B974-7DBBF028DAAE}" type="presOf" srcId="{714A9E8A-0C24-4AAB-AE45-D9C7BF1A5867}" destId="{DC92668E-ACDE-43AD-B520-FC831E4210FA}" srcOrd="0" destOrd="0" presId="urn:microsoft.com/office/officeart/2005/8/layout/chevron2"/>
    <dgm:cxn modelId="{4466ACEC-134E-4EE4-83D3-73DAB5FD75BC}" srcId="{E0CAD212-6042-4A34-99A7-32AF70F4AC7F}" destId="{9798BAA7-0E46-4FEE-9363-29D9DDC47CFD}" srcOrd="0" destOrd="0" parTransId="{3A75A6F4-E92D-456A-991D-6528AAC1A4FF}" sibTransId="{802053DB-56E5-43C0-B728-739F4FD38E13}"/>
    <dgm:cxn modelId="{C891F4EF-90A8-4033-92A2-F4C64432A2F8}" srcId="{E0CAD212-6042-4A34-99A7-32AF70F4AC7F}" destId="{B9D6E34F-926B-4B2F-8F49-DDC3444CD378}" srcOrd="4" destOrd="0" parTransId="{7F31B725-D317-4962-BC9F-CE0B2AF2AB21}" sibTransId="{088C085E-F347-427A-92D5-21C93DB6D775}"/>
    <dgm:cxn modelId="{06E250F6-219A-410B-8BC5-CB6FAAF28824}" type="presOf" srcId="{B9D6E34F-926B-4B2F-8F49-DDC3444CD378}" destId="{194DAFF9-E01D-45C2-AE0E-1FBC87AC546D}" srcOrd="0" destOrd="0" presId="urn:microsoft.com/office/officeart/2005/8/layout/chevron2"/>
    <dgm:cxn modelId="{D9454C5B-D234-4784-9D6D-043CCD67B402}" type="presParOf" srcId="{6F0CA167-64B7-4BBC-B777-624B8FE6C889}" destId="{17F99E0C-B290-453F-AE66-EF6EB385C302}" srcOrd="0" destOrd="0" presId="urn:microsoft.com/office/officeart/2005/8/layout/chevron2"/>
    <dgm:cxn modelId="{FAF11A93-F163-41E7-A67A-2D3F82A80FFE}" type="presParOf" srcId="{17F99E0C-B290-453F-AE66-EF6EB385C302}" destId="{0CC16A0E-79A9-4EBE-9A4B-28B0D79B7ACA}" srcOrd="0" destOrd="0" presId="urn:microsoft.com/office/officeart/2005/8/layout/chevron2"/>
    <dgm:cxn modelId="{E84D13F1-7A9D-4813-816D-83E03370A6D2}" type="presParOf" srcId="{17F99E0C-B290-453F-AE66-EF6EB385C302}" destId="{758F573B-18A0-4332-A1C5-CA480A2CA4D8}" srcOrd="1" destOrd="0" presId="urn:microsoft.com/office/officeart/2005/8/layout/chevron2"/>
    <dgm:cxn modelId="{B717FDFA-C41C-4A33-871E-F5F760A73B1F}" type="presParOf" srcId="{6F0CA167-64B7-4BBC-B777-624B8FE6C889}" destId="{62F04A85-58BF-4DDD-971C-415383EF4D3B}" srcOrd="1" destOrd="0" presId="urn:microsoft.com/office/officeart/2005/8/layout/chevron2"/>
    <dgm:cxn modelId="{9CAF140E-3F07-4FE0-83E3-3EDD02A2BEC5}" type="presParOf" srcId="{6F0CA167-64B7-4BBC-B777-624B8FE6C889}" destId="{C760593C-0BBE-4CDC-A3F9-0F84A47F8387}" srcOrd="2" destOrd="0" presId="urn:microsoft.com/office/officeart/2005/8/layout/chevron2"/>
    <dgm:cxn modelId="{CCF13D27-83FD-49D4-8C98-8A1056ABC481}" type="presParOf" srcId="{C760593C-0BBE-4CDC-A3F9-0F84A47F8387}" destId="{DC92668E-ACDE-43AD-B520-FC831E4210FA}" srcOrd="0" destOrd="0" presId="urn:microsoft.com/office/officeart/2005/8/layout/chevron2"/>
    <dgm:cxn modelId="{A01F5057-E908-4177-A2E1-7F318F9F3C96}" type="presParOf" srcId="{C760593C-0BBE-4CDC-A3F9-0F84A47F8387}" destId="{52B851BD-386E-4AC7-A605-151209365841}" srcOrd="1" destOrd="0" presId="urn:microsoft.com/office/officeart/2005/8/layout/chevron2"/>
    <dgm:cxn modelId="{8E657D3A-8270-4C8C-8B10-D602829FE73F}" type="presParOf" srcId="{6F0CA167-64B7-4BBC-B777-624B8FE6C889}" destId="{FEDC20C0-5529-4660-8709-453A3A73109C}" srcOrd="3" destOrd="0" presId="urn:microsoft.com/office/officeart/2005/8/layout/chevron2"/>
    <dgm:cxn modelId="{A247624B-E668-4874-B67D-E823C9143F1D}" type="presParOf" srcId="{6F0CA167-64B7-4BBC-B777-624B8FE6C889}" destId="{A0C5A912-F901-4D4A-A6C2-84101C37B211}" srcOrd="4" destOrd="0" presId="urn:microsoft.com/office/officeart/2005/8/layout/chevron2"/>
    <dgm:cxn modelId="{76B99FAE-9410-4A19-BE88-1CCCC13141B9}" type="presParOf" srcId="{A0C5A912-F901-4D4A-A6C2-84101C37B211}" destId="{43708076-9099-43C7-863E-3BC46FA0D448}" srcOrd="0" destOrd="0" presId="urn:microsoft.com/office/officeart/2005/8/layout/chevron2"/>
    <dgm:cxn modelId="{EBE171C3-0894-406C-93F0-1E0BE35AF1F5}" type="presParOf" srcId="{A0C5A912-F901-4D4A-A6C2-84101C37B211}" destId="{DBE59D14-2E47-44EE-BB4A-EE26825B3C71}" srcOrd="1" destOrd="0" presId="urn:microsoft.com/office/officeart/2005/8/layout/chevron2"/>
    <dgm:cxn modelId="{04C1E8F5-186C-4514-B6C1-16DC196A9BBF}" type="presParOf" srcId="{6F0CA167-64B7-4BBC-B777-624B8FE6C889}" destId="{66D03C07-055D-431B-B9FA-4A1FC8D76888}" srcOrd="5" destOrd="0" presId="urn:microsoft.com/office/officeart/2005/8/layout/chevron2"/>
    <dgm:cxn modelId="{E516A564-D468-43F9-8624-17D75789DC01}" type="presParOf" srcId="{6F0CA167-64B7-4BBC-B777-624B8FE6C889}" destId="{7E5C2DBC-CD0D-4DC3-9D04-157FA0D9F1FD}" srcOrd="6" destOrd="0" presId="urn:microsoft.com/office/officeart/2005/8/layout/chevron2"/>
    <dgm:cxn modelId="{BEA109AB-2E3A-4441-B594-5572FD95E0AD}" type="presParOf" srcId="{7E5C2DBC-CD0D-4DC3-9D04-157FA0D9F1FD}" destId="{CB6B34B5-ACAF-4782-B6E9-05C68D6F0D2F}" srcOrd="0" destOrd="0" presId="urn:microsoft.com/office/officeart/2005/8/layout/chevron2"/>
    <dgm:cxn modelId="{2484100C-24F5-47EB-92CF-73621E94878D}" type="presParOf" srcId="{7E5C2DBC-CD0D-4DC3-9D04-157FA0D9F1FD}" destId="{F4767F08-B70F-4386-8390-7229E47AABD5}" srcOrd="1" destOrd="0" presId="urn:microsoft.com/office/officeart/2005/8/layout/chevron2"/>
    <dgm:cxn modelId="{D6BF4BCD-7EA6-48E6-8DE4-6AB99DD46462}" type="presParOf" srcId="{6F0CA167-64B7-4BBC-B777-624B8FE6C889}" destId="{932EA94D-C1B0-499E-8381-D3A201536BA1}" srcOrd="7" destOrd="0" presId="urn:microsoft.com/office/officeart/2005/8/layout/chevron2"/>
    <dgm:cxn modelId="{8F2105A4-21B0-4111-BEE4-076A55C03600}" type="presParOf" srcId="{6F0CA167-64B7-4BBC-B777-624B8FE6C889}" destId="{20AEE794-1ADC-4218-90F6-6A807E611AB4}" srcOrd="8" destOrd="0" presId="urn:microsoft.com/office/officeart/2005/8/layout/chevron2"/>
    <dgm:cxn modelId="{789CB07C-4E52-4EF8-8B9D-6F6F35318C80}" type="presParOf" srcId="{20AEE794-1ADC-4218-90F6-6A807E611AB4}" destId="{194DAFF9-E01D-45C2-AE0E-1FBC87AC546D}" srcOrd="0" destOrd="0" presId="urn:microsoft.com/office/officeart/2005/8/layout/chevron2"/>
    <dgm:cxn modelId="{9EB6F68F-FF2D-4F9E-8012-9DCEF2DB3DE7}" type="presParOf" srcId="{20AEE794-1ADC-4218-90F6-6A807E611AB4}" destId="{BFDA5DD2-280C-409D-BC15-C04939AF429C}" srcOrd="1" destOrd="0" presId="urn:microsoft.com/office/officeart/2005/8/layout/chevron2"/>
    <dgm:cxn modelId="{FC58E3F3-4CC1-41CB-9A8D-309154BD3A10}" type="presParOf" srcId="{6F0CA167-64B7-4BBC-B777-624B8FE6C889}" destId="{6784FFA1-A56F-4E89-AE68-42CB4E921821}" srcOrd="9" destOrd="0" presId="urn:microsoft.com/office/officeart/2005/8/layout/chevron2"/>
    <dgm:cxn modelId="{83ED59EE-D653-43C3-9ABC-3A4563FCE611}" type="presParOf" srcId="{6F0CA167-64B7-4BBC-B777-624B8FE6C889}" destId="{26CFBB30-107B-406C-B56C-90962F37CDB8}" srcOrd="10" destOrd="0" presId="urn:microsoft.com/office/officeart/2005/8/layout/chevron2"/>
    <dgm:cxn modelId="{2271DA13-5E64-4D5B-869A-32061F871BC4}" type="presParOf" srcId="{26CFBB30-107B-406C-B56C-90962F37CDB8}" destId="{190EBB08-8850-40A0-9D26-C7DC62BFC69B}" srcOrd="0" destOrd="0" presId="urn:microsoft.com/office/officeart/2005/8/layout/chevron2"/>
    <dgm:cxn modelId="{A0A893FB-2138-4960-87FC-B5F1EA8D1358}" type="presParOf" srcId="{26CFBB30-107B-406C-B56C-90962F37CDB8}" destId="{FB432494-05EE-4422-B516-208DC5D93BFD}" srcOrd="1" destOrd="0" presId="urn:microsoft.com/office/officeart/2005/8/layout/chevron2"/>
    <dgm:cxn modelId="{79CDD515-CF1C-4C82-9064-E2C68B3A41C3}" type="presParOf" srcId="{6F0CA167-64B7-4BBC-B777-624B8FE6C889}" destId="{992EDE61-0638-4043-877B-33FBA05DA7BD}" srcOrd="11" destOrd="0" presId="urn:microsoft.com/office/officeart/2005/8/layout/chevron2"/>
    <dgm:cxn modelId="{6520CBE6-158C-4E75-B00F-ED719178C63B}" type="presParOf" srcId="{6F0CA167-64B7-4BBC-B777-624B8FE6C889}" destId="{411D7D7B-6644-42D1-9826-76798E9E2D07}" srcOrd="12" destOrd="0" presId="urn:microsoft.com/office/officeart/2005/8/layout/chevron2"/>
    <dgm:cxn modelId="{9D16C4A4-A7BC-4174-B20B-6A7821DBF0C4}" type="presParOf" srcId="{411D7D7B-6644-42D1-9826-76798E9E2D07}" destId="{CA6EA196-9E81-4802-8FD2-25016B2E28DC}" srcOrd="0" destOrd="0" presId="urn:microsoft.com/office/officeart/2005/8/layout/chevron2"/>
    <dgm:cxn modelId="{A71E89AC-6A72-4A0C-AA95-E5D2C90EA4AE}" type="presParOf" srcId="{411D7D7B-6644-42D1-9826-76798E9E2D07}" destId="{8522CA0A-D5FD-45BB-AF0C-969864F766D3}" srcOrd="1" destOrd="0" presId="urn:microsoft.com/office/officeart/2005/8/layout/chevron2"/>
  </dgm:cxnLst>
  <dgm:bg/>
  <dgm:whole/>
  <dgm:extLst>
    <a:ext uri="http://schemas.microsoft.com/office/drawing/2008/diagram">
      <dsp:dataModelExt xmlns:dsp="http://schemas.microsoft.com/office/drawing/2008/diagram" relId="rId39"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98C9899D-D1BF-4527-971E-457D0857D055}">
      <dsp:nvSpPr>
        <dsp:cNvPr id="0" name=""/>
        <dsp:cNvSpPr/>
      </dsp:nvSpPr>
      <dsp:spPr>
        <a:xfrm>
          <a:off x="3957" y="0"/>
          <a:ext cx="1182745" cy="404276"/>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lang="da-DK" sz="1000" kern="1200"/>
            <a:t>Hazard</a:t>
          </a:r>
        </a:p>
      </dsp:txBody>
      <dsp:txXfrm>
        <a:off x="15798" y="11841"/>
        <a:ext cx="1159063" cy="380594"/>
      </dsp:txXfrm>
    </dsp:sp>
    <dsp:sp modelId="{3C18124B-CCC4-4669-91CF-E7BFB073065C}">
      <dsp:nvSpPr>
        <dsp:cNvPr id="0" name=""/>
        <dsp:cNvSpPr/>
      </dsp:nvSpPr>
      <dsp:spPr>
        <a:xfrm>
          <a:off x="1304977" y="55477"/>
          <a:ext cx="250742" cy="293320"/>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355600">
            <a:lnSpc>
              <a:spcPct val="90000"/>
            </a:lnSpc>
            <a:spcBef>
              <a:spcPct val="0"/>
            </a:spcBef>
            <a:spcAft>
              <a:spcPct val="35000"/>
            </a:spcAft>
            <a:buNone/>
          </a:pPr>
          <a:endParaRPr lang="da-DK" sz="800" kern="1200"/>
        </a:p>
      </dsp:txBody>
      <dsp:txXfrm>
        <a:off x="1304977" y="114141"/>
        <a:ext cx="175519" cy="175992"/>
      </dsp:txXfrm>
    </dsp:sp>
    <dsp:sp modelId="{CA7E7334-7465-4077-A363-26C5BB8E9515}">
      <dsp:nvSpPr>
        <dsp:cNvPr id="0" name=""/>
        <dsp:cNvSpPr/>
      </dsp:nvSpPr>
      <dsp:spPr>
        <a:xfrm>
          <a:off x="1659801" y="0"/>
          <a:ext cx="1182745" cy="404276"/>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lang="da-DK" sz="1000" kern="1200"/>
            <a:t>Undesirable</a:t>
          </a:r>
          <a:br>
            <a:rPr lang="da-DK" sz="1000" kern="1200"/>
          </a:br>
          <a:r>
            <a:rPr lang="da-DK" sz="1000" kern="1200"/>
            <a:t>scenario/incident</a:t>
          </a:r>
        </a:p>
      </dsp:txBody>
      <dsp:txXfrm>
        <a:off x="1671642" y="11841"/>
        <a:ext cx="1159063" cy="380594"/>
      </dsp:txXfrm>
    </dsp:sp>
    <dsp:sp modelId="{C66CECBA-063A-4292-877A-A186C81E95E3}">
      <dsp:nvSpPr>
        <dsp:cNvPr id="0" name=""/>
        <dsp:cNvSpPr/>
      </dsp:nvSpPr>
      <dsp:spPr>
        <a:xfrm>
          <a:off x="2960821" y="55477"/>
          <a:ext cx="250742" cy="293320"/>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355600">
            <a:lnSpc>
              <a:spcPct val="90000"/>
            </a:lnSpc>
            <a:spcBef>
              <a:spcPct val="0"/>
            </a:spcBef>
            <a:spcAft>
              <a:spcPct val="35000"/>
            </a:spcAft>
            <a:buNone/>
          </a:pPr>
          <a:endParaRPr lang="da-DK" sz="800" kern="1200"/>
        </a:p>
      </dsp:txBody>
      <dsp:txXfrm>
        <a:off x="2960821" y="114141"/>
        <a:ext cx="175519" cy="175992"/>
      </dsp:txXfrm>
    </dsp:sp>
    <dsp:sp modelId="{80CEC117-05F4-46E2-AC44-0ECA05AB53E6}">
      <dsp:nvSpPr>
        <dsp:cNvPr id="0" name=""/>
        <dsp:cNvSpPr/>
      </dsp:nvSpPr>
      <dsp:spPr>
        <a:xfrm>
          <a:off x="3315645" y="0"/>
          <a:ext cx="1182745" cy="404276"/>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lang="da-DK" sz="1000" kern="1200"/>
            <a:t>Impact/</a:t>
          </a:r>
          <a:br>
            <a:rPr lang="da-DK" sz="1000" kern="1200"/>
          </a:br>
          <a:r>
            <a:rPr lang="da-DK" sz="1000" kern="1200"/>
            <a:t>Consequences</a:t>
          </a:r>
        </a:p>
      </dsp:txBody>
      <dsp:txXfrm>
        <a:off x="3327486" y="11841"/>
        <a:ext cx="1159063" cy="380594"/>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CC16A0E-79A9-4EBE-9A4B-28B0D79B7ACA}">
      <dsp:nvSpPr>
        <dsp:cNvPr id="0" name=""/>
        <dsp:cNvSpPr/>
      </dsp:nvSpPr>
      <dsp:spPr>
        <a:xfrm rot="5400000">
          <a:off x="-38355" y="38961"/>
          <a:ext cx="255701" cy="178991"/>
        </a:xfrm>
        <a:prstGeom prst="chevron">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marL="0" lvl="0" indent="0" algn="ctr" defTabSz="222250">
            <a:lnSpc>
              <a:spcPct val="90000"/>
            </a:lnSpc>
            <a:spcBef>
              <a:spcPct val="0"/>
            </a:spcBef>
            <a:spcAft>
              <a:spcPct val="35000"/>
            </a:spcAft>
            <a:buNone/>
          </a:pPr>
          <a:r>
            <a:rPr lang="en-GB" sz="500" kern="1200"/>
            <a:t>1</a:t>
          </a:r>
        </a:p>
      </dsp:txBody>
      <dsp:txXfrm rot="-5400000">
        <a:off x="1" y="90102"/>
        <a:ext cx="178991" cy="76710"/>
      </dsp:txXfrm>
    </dsp:sp>
    <dsp:sp modelId="{758F573B-18A0-4332-A1C5-CA480A2CA4D8}">
      <dsp:nvSpPr>
        <dsp:cNvPr id="0" name=""/>
        <dsp:cNvSpPr/>
      </dsp:nvSpPr>
      <dsp:spPr>
        <a:xfrm rot="5400000">
          <a:off x="2094764" y="-1915166"/>
          <a:ext cx="166206" cy="3997751"/>
        </a:xfrm>
        <a:prstGeom prst="round2SameRect">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64008" tIns="5715" rIns="5715" bIns="5715" numCol="1" spcCol="1270" anchor="ctr" anchorCtr="0">
          <a:noAutofit/>
        </a:bodyPr>
        <a:lstStyle/>
        <a:p>
          <a:pPr marL="57150" lvl="1" indent="-57150" algn="l" defTabSz="400050">
            <a:lnSpc>
              <a:spcPct val="90000"/>
            </a:lnSpc>
            <a:spcBef>
              <a:spcPct val="0"/>
            </a:spcBef>
            <a:spcAft>
              <a:spcPct val="15000"/>
            </a:spcAft>
            <a:buChar char="•"/>
          </a:pPr>
          <a:r>
            <a:rPr lang="en-GB" sz="900" kern="1200"/>
            <a:t>Select the waterway to be analysed</a:t>
          </a:r>
        </a:p>
      </dsp:txBody>
      <dsp:txXfrm rot="-5400000">
        <a:off x="178992" y="8720"/>
        <a:ext cx="3989637" cy="149978"/>
      </dsp:txXfrm>
    </dsp:sp>
    <dsp:sp modelId="{DC92668E-ACDE-43AD-B520-FC831E4210FA}">
      <dsp:nvSpPr>
        <dsp:cNvPr id="0" name=""/>
        <dsp:cNvSpPr/>
      </dsp:nvSpPr>
      <dsp:spPr>
        <a:xfrm rot="5400000">
          <a:off x="-38355" y="240965"/>
          <a:ext cx="255701" cy="178991"/>
        </a:xfrm>
        <a:prstGeom prst="chevron">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marL="0" lvl="0" indent="0" algn="ctr" defTabSz="222250">
            <a:lnSpc>
              <a:spcPct val="90000"/>
            </a:lnSpc>
            <a:spcBef>
              <a:spcPct val="0"/>
            </a:spcBef>
            <a:spcAft>
              <a:spcPct val="35000"/>
            </a:spcAft>
            <a:buNone/>
          </a:pPr>
          <a:r>
            <a:rPr lang="en-GB" sz="500" kern="1200"/>
            <a:t>2</a:t>
          </a:r>
        </a:p>
      </dsp:txBody>
      <dsp:txXfrm rot="-5400000">
        <a:off x="1" y="292106"/>
        <a:ext cx="178991" cy="76710"/>
      </dsp:txXfrm>
    </dsp:sp>
    <dsp:sp modelId="{52B851BD-386E-4AC7-A605-151209365841}">
      <dsp:nvSpPr>
        <dsp:cNvPr id="0" name=""/>
        <dsp:cNvSpPr/>
      </dsp:nvSpPr>
      <dsp:spPr>
        <a:xfrm rot="5400000">
          <a:off x="2094764" y="-1713162"/>
          <a:ext cx="166206" cy="3997751"/>
        </a:xfrm>
        <a:prstGeom prst="round2SameRect">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64008" tIns="5715" rIns="5715" bIns="5715" numCol="1" spcCol="1270" anchor="ctr" anchorCtr="0">
          <a:noAutofit/>
        </a:bodyPr>
        <a:lstStyle/>
        <a:p>
          <a:pPr marL="57150" lvl="1" indent="-57150" algn="l" defTabSz="400050">
            <a:lnSpc>
              <a:spcPct val="90000"/>
            </a:lnSpc>
            <a:spcBef>
              <a:spcPct val="0"/>
            </a:spcBef>
            <a:spcAft>
              <a:spcPct val="15000"/>
            </a:spcAft>
            <a:buChar char="•"/>
          </a:pPr>
          <a:r>
            <a:rPr lang="en-GB" sz="900" kern="1200"/>
            <a:t>Define assessment zones and describe each area</a:t>
          </a:r>
        </a:p>
      </dsp:txBody>
      <dsp:txXfrm rot="-5400000">
        <a:off x="178992" y="210724"/>
        <a:ext cx="3989637" cy="149978"/>
      </dsp:txXfrm>
    </dsp:sp>
    <dsp:sp modelId="{43708076-9099-43C7-863E-3BC46FA0D448}">
      <dsp:nvSpPr>
        <dsp:cNvPr id="0" name=""/>
        <dsp:cNvSpPr/>
      </dsp:nvSpPr>
      <dsp:spPr>
        <a:xfrm rot="5400000">
          <a:off x="-38355" y="442969"/>
          <a:ext cx="255701" cy="178991"/>
        </a:xfrm>
        <a:prstGeom prst="chevron">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marL="0" lvl="0" indent="0" algn="ctr" defTabSz="222250">
            <a:lnSpc>
              <a:spcPct val="90000"/>
            </a:lnSpc>
            <a:spcBef>
              <a:spcPct val="0"/>
            </a:spcBef>
            <a:spcAft>
              <a:spcPct val="35000"/>
            </a:spcAft>
            <a:buNone/>
          </a:pPr>
          <a:r>
            <a:rPr lang="en-GB" sz="500" kern="1200"/>
            <a:t>3</a:t>
          </a:r>
        </a:p>
      </dsp:txBody>
      <dsp:txXfrm rot="-5400000">
        <a:off x="1" y="494110"/>
        <a:ext cx="178991" cy="76710"/>
      </dsp:txXfrm>
    </dsp:sp>
    <dsp:sp modelId="{DBE59D14-2E47-44EE-BB4A-EE26825B3C71}">
      <dsp:nvSpPr>
        <dsp:cNvPr id="0" name=""/>
        <dsp:cNvSpPr/>
      </dsp:nvSpPr>
      <dsp:spPr>
        <a:xfrm rot="5400000">
          <a:off x="2094764" y="-1511158"/>
          <a:ext cx="166206" cy="3997751"/>
        </a:xfrm>
        <a:prstGeom prst="round2SameRect">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64008" tIns="5715" rIns="5715" bIns="5715" numCol="1" spcCol="1270" anchor="ctr" anchorCtr="0">
          <a:noAutofit/>
        </a:bodyPr>
        <a:lstStyle/>
        <a:p>
          <a:pPr marL="57150" lvl="1" indent="-57150" algn="l" defTabSz="400050">
            <a:lnSpc>
              <a:spcPct val="90000"/>
            </a:lnSpc>
            <a:spcBef>
              <a:spcPct val="0"/>
            </a:spcBef>
            <a:spcAft>
              <a:spcPct val="15000"/>
            </a:spcAft>
            <a:buChar char="•"/>
          </a:pPr>
          <a:r>
            <a:rPr lang="en-GB" sz="900" kern="1200"/>
            <a:t>Identify hazards within each  zone and develop associated scenarios</a:t>
          </a:r>
        </a:p>
      </dsp:txBody>
      <dsp:txXfrm rot="-5400000">
        <a:off x="178992" y="412728"/>
        <a:ext cx="3989637" cy="149978"/>
      </dsp:txXfrm>
    </dsp:sp>
    <dsp:sp modelId="{CB6B34B5-ACAF-4782-B6E9-05C68D6F0D2F}">
      <dsp:nvSpPr>
        <dsp:cNvPr id="0" name=""/>
        <dsp:cNvSpPr/>
      </dsp:nvSpPr>
      <dsp:spPr>
        <a:xfrm rot="5400000">
          <a:off x="-38355" y="644973"/>
          <a:ext cx="255701" cy="178991"/>
        </a:xfrm>
        <a:prstGeom prst="chevron">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marL="0" lvl="0" indent="0" algn="ctr" defTabSz="222250">
            <a:lnSpc>
              <a:spcPct val="90000"/>
            </a:lnSpc>
            <a:spcBef>
              <a:spcPct val="0"/>
            </a:spcBef>
            <a:spcAft>
              <a:spcPct val="35000"/>
            </a:spcAft>
            <a:buNone/>
          </a:pPr>
          <a:r>
            <a:rPr lang="en-GB" sz="500" kern="1200"/>
            <a:t>4</a:t>
          </a:r>
        </a:p>
      </dsp:txBody>
      <dsp:txXfrm rot="-5400000">
        <a:off x="1" y="696114"/>
        <a:ext cx="178991" cy="76710"/>
      </dsp:txXfrm>
    </dsp:sp>
    <dsp:sp modelId="{F4767F08-B70F-4386-8390-7229E47AABD5}">
      <dsp:nvSpPr>
        <dsp:cNvPr id="0" name=""/>
        <dsp:cNvSpPr/>
      </dsp:nvSpPr>
      <dsp:spPr>
        <a:xfrm rot="5400000">
          <a:off x="2094764" y="-1309154"/>
          <a:ext cx="166206" cy="3997751"/>
        </a:xfrm>
        <a:prstGeom prst="round2SameRect">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64008" tIns="5715" rIns="5715" bIns="5715" numCol="1" spcCol="1270" anchor="ctr" anchorCtr="0">
          <a:noAutofit/>
        </a:bodyPr>
        <a:lstStyle/>
        <a:p>
          <a:pPr marL="57150" lvl="1" indent="-57150" algn="l" defTabSz="400050">
            <a:lnSpc>
              <a:spcPct val="90000"/>
            </a:lnSpc>
            <a:spcBef>
              <a:spcPct val="0"/>
            </a:spcBef>
            <a:spcAft>
              <a:spcPct val="15000"/>
            </a:spcAft>
            <a:buChar char="•"/>
          </a:pPr>
          <a:r>
            <a:rPr lang="en-GB" sz="900" kern="1200"/>
            <a:t>Assess the probability and impact of each scenario</a:t>
          </a:r>
        </a:p>
      </dsp:txBody>
      <dsp:txXfrm rot="-5400000">
        <a:off x="178992" y="614732"/>
        <a:ext cx="3989637" cy="149978"/>
      </dsp:txXfrm>
    </dsp:sp>
    <dsp:sp modelId="{194DAFF9-E01D-45C2-AE0E-1FBC87AC546D}">
      <dsp:nvSpPr>
        <dsp:cNvPr id="0" name=""/>
        <dsp:cNvSpPr/>
      </dsp:nvSpPr>
      <dsp:spPr>
        <a:xfrm rot="5400000">
          <a:off x="-38355" y="846978"/>
          <a:ext cx="255701" cy="178991"/>
        </a:xfrm>
        <a:prstGeom prst="chevron">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marL="0" lvl="0" indent="0" algn="ctr" defTabSz="222250">
            <a:lnSpc>
              <a:spcPct val="90000"/>
            </a:lnSpc>
            <a:spcBef>
              <a:spcPct val="0"/>
            </a:spcBef>
            <a:spcAft>
              <a:spcPct val="35000"/>
            </a:spcAft>
            <a:buNone/>
          </a:pPr>
          <a:r>
            <a:rPr lang="en-GB" sz="500" kern="1200"/>
            <a:t>5</a:t>
          </a:r>
        </a:p>
      </dsp:txBody>
      <dsp:txXfrm rot="-5400000">
        <a:off x="1" y="898119"/>
        <a:ext cx="178991" cy="76710"/>
      </dsp:txXfrm>
    </dsp:sp>
    <dsp:sp modelId="{BFDA5DD2-280C-409D-BC15-C04939AF429C}">
      <dsp:nvSpPr>
        <dsp:cNvPr id="0" name=""/>
        <dsp:cNvSpPr/>
      </dsp:nvSpPr>
      <dsp:spPr>
        <a:xfrm rot="5400000">
          <a:off x="2094764" y="-1107150"/>
          <a:ext cx="166206" cy="3997751"/>
        </a:xfrm>
        <a:prstGeom prst="round2SameRect">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64008" tIns="5715" rIns="5715" bIns="5715" numCol="1" spcCol="1270" anchor="ctr" anchorCtr="0">
          <a:noAutofit/>
        </a:bodyPr>
        <a:lstStyle/>
        <a:p>
          <a:pPr marL="57150" lvl="1" indent="-57150" algn="l" defTabSz="400050">
            <a:lnSpc>
              <a:spcPct val="90000"/>
            </a:lnSpc>
            <a:spcBef>
              <a:spcPct val="0"/>
            </a:spcBef>
            <a:spcAft>
              <a:spcPct val="15000"/>
            </a:spcAft>
            <a:buChar char="•"/>
          </a:pPr>
          <a:r>
            <a:rPr lang="en-GB" sz="900" kern="1200"/>
            <a:t>Identify and prioritize possible risk control options</a:t>
          </a:r>
        </a:p>
      </dsp:txBody>
      <dsp:txXfrm rot="-5400000">
        <a:off x="178992" y="816736"/>
        <a:ext cx="3989637" cy="149978"/>
      </dsp:txXfrm>
    </dsp:sp>
    <dsp:sp modelId="{190EBB08-8850-40A0-9D26-C7DC62BFC69B}">
      <dsp:nvSpPr>
        <dsp:cNvPr id="0" name=""/>
        <dsp:cNvSpPr/>
      </dsp:nvSpPr>
      <dsp:spPr>
        <a:xfrm rot="5400000">
          <a:off x="-38355" y="1048982"/>
          <a:ext cx="255701" cy="178991"/>
        </a:xfrm>
        <a:prstGeom prst="chevron">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marL="0" lvl="0" indent="0" algn="ctr" defTabSz="222250">
            <a:lnSpc>
              <a:spcPct val="90000"/>
            </a:lnSpc>
            <a:spcBef>
              <a:spcPct val="0"/>
            </a:spcBef>
            <a:spcAft>
              <a:spcPct val="35000"/>
            </a:spcAft>
            <a:buNone/>
          </a:pPr>
          <a:r>
            <a:rPr lang="en-GB" sz="500" kern="1200"/>
            <a:t>6</a:t>
          </a:r>
        </a:p>
      </dsp:txBody>
      <dsp:txXfrm rot="-5400000">
        <a:off x="1" y="1100123"/>
        <a:ext cx="178991" cy="76710"/>
      </dsp:txXfrm>
    </dsp:sp>
    <dsp:sp modelId="{FB432494-05EE-4422-B516-208DC5D93BFD}">
      <dsp:nvSpPr>
        <dsp:cNvPr id="0" name=""/>
        <dsp:cNvSpPr/>
      </dsp:nvSpPr>
      <dsp:spPr>
        <a:xfrm rot="5400000">
          <a:off x="2094764" y="-905145"/>
          <a:ext cx="166206" cy="3997751"/>
        </a:xfrm>
        <a:prstGeom prst="round2SameRect">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64008" tIns="5715" rIns="5715" bIns="5715" numCol="1" spcCol="1270" anchor="ctr" anchorCtr="0">
          <a:noAutofit/>
        </a:bodyPr>
        <a:lstStyle/>
        <a:p>
          <a:pPr marL="57150" lvl="1" indent="-57150" algn="l" defTabSz="400050">
            <a:lnSpc>
              <a:spcPct val="90000"/>
            </a:lnSpc>
            <a:spcBef>
              <a:spcPct val="0"/>
            </a:spcBef>
            <a:spcAft>
              <a:spcPct val="15000"/>
            </a:spcAft>
            <a:buChar char="•"/>
          </a:pPr>
          <a:r>
            <a:rPr lang="en-GB" sz="900" kern="1200"/>
            <a:t>Produce a comprehensive report of the risk assessment</a:t>
          </a:r>
          <a:endParaRPr lang="en-GB" sz="900" kern="1200">
            <a:solidFill>
              <a:srgbClr val="FF0000"/>
            </a:solidFill>
          </a:endParaRPr>
        </a:p>
      </dsp:txBody>
      <dsp:txXfrm rot="-5400000">
        <a:off x="178992" y="1018741"/>
        <a:ext cx="3989637" cy="149978"/>
      </dsp:txXfrm>
    </dsp:sp>
    <dsp:sp modelId="{CA6EA196-9E81-4802-8FD2-25016B2E28DC}">
      <dsp:nvSpPr>
        <dsp:cNvPr id="0" name=""/>
        <dsp:cNvSpPr/>
      </dsp:nvSpPr>
      <dsp:spPr>
        <a:xfrm rot="5400000">
          <a:off x="-38355" y="1250986"/>
          <a:ext cx="255701" cy="178991"/>
        </a:xfrm>
        <a:prstGeom prst="chevron">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marL="0" lvl="0" indent="0" algn="ctr" defTabSz="222250">
            <a:lnSpc>
              <a:spcPct val="90000"/>
            </a:lnSpc>
            <a:spcBef>
              <a:spcPct val="0"/>
            </a:spcBef>
            <a:spcAft>
              <a:spcPct val="35000"/>
            </a:spcAft>
            <a:buNone/>
          </a:pPr>
          <a:r>
            <a:rPr lang="en-GB" sz="500" kern="1200"/>
            <a:t>7</a:t>
          </a:r>
        </a:p>
      </dsp:txBody>
      <dsp:txXfrm rot="-5400000">
        <a:off x="1" y="1302127"/>
        <a:ext cx="178991" cy="76710"/>
      </dsp:txXfrm>
    </dsp:sp>
    <dsp:sp modelId="{8522CA0A-D5FD-45BB-AF0C-969864F766D3}">
      <dsp:nvSpPr>
        <dsp:cNvPr id="0" name=""/>
        <dsp:cNvSpPr/>
      </dsp:nvSpPr>
      <dsp:spPr>
        <a:xfrm rot="5400000">
          <a:off x="2094764" y="-703139"/>
          <a:ext cx="166206" cy="3997751"/>
        </a:xfrm>
        <a:prstGeom prst="round2SameRect">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64008" tIns="5715" rIns="5715" bIns="5715" numCol="1" spcCol="1270" anchor="ctr" anchorCtr="0">
          <a:noAutofit/>
        </a:bodyPr>
        <a:lstStyle/>
        <a:p>
          <a:pPr marL="57150" lvl="1" indent="-57150" algn="l" defTabSz="400050">
            <a:lnSpc>
              <a:spcPct val="90000"/>
            </a:lnSpc>
            <a:spcBef>
              <a:spcPct val="0"/>
            </a:spcBef>
            <a:spcAft>
              <a:spcPct val="15000"/>
            </a:spcAft>
            <a:buChar char="•"/>
          </a:pPr>
          <a:r>
            <a:rPr lang="en-GB" sz="900" kern="1200"/>
            <a:t>Communicate result to decision makers</a:t>
          </a:r>
        </a:p>
      </dsp:txBody>
      <dsp:txXfrm rot="-5400000">
        <a:off x="178992" y="1220747"/>
        <a:ext cx="3989637" cy="149978"/>
      </dsp:txXfrm>
    </dsp:sp>
  </dsp:spTree>
</dsp:drawing>
</file>

<file path=word/diagrams/layout1.xml><?xml version="1.0" encoding="utf-8"?>
<dgm:layoutDef xmlns:dgm="http://schemas.openxmlformats.org/drawingml/2006/diagram" xmlns:a="http://schemas.openxmlformats.org/drawingml/2006/main" uniqueId="urn:microsoft.com/office/officeart/2005/8/layout/process1">
  <dgm:title val=""/>
  <dgm:desc val=""/>
  <dgm:catLst>
    <dgm:cat type="process" pri="1000"/>
    <dgm:cat type="convert" pri="15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w" for="ch" ptType="node" refType="w"/>
      <dgm:constr type="h" for="ch" ptType="node" op="equ"/>
      <dgm:constr type="primFontSz" for="ch" ptType="node" op="equ" val="65"/>
      <dgm:constr type="w" for="ch" ptType="sibTrans" refType="w" refFor="ch" refPtType="node" op="equ" fact="0.4"/>
      <dgm:constr type="h" for="ch" ptType="sibTrans" op="equ"/>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18" fact="NaN" max="NaN"/>
          <dgm:rule type="h" val="NaN" fact="1.5" max="NaN"/>
          <dgm:rule type="primFontSz" val="5" fact="NaN" max="NaN"/>
          <dgm:rule type="h" val="INF"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chevron2">
  <dgm:title val=""/>
  <dgm:desc val=""/>
  <dgm:catLst>
    <dgm:cat type="process" pri="12000"/>
    <dgm:cat type="list" pri="16000"/>
    <dgm:cat type="convert" pri="11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Lst>
      <dgm:cxnLst>
        <dgm:cxn modelId="4" srcId="0" destId="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linearFlow">
    <dgm:varLst>
      <dgm:dir/>
      <dgm:animLvl val="lvl"/>
      <dgm:resizeHandles val="exact"/>
    </dgm:varLst>
    <dgm:alg type="lin">
      <dgm:param type="linDir" val="fromT"/>
      <dgm:param type="nodeHorzAlign" val="l"/>
    </dgm:alg>
    <dgm:shape xmlns:r="http://schemas.openxmlformats.org/officeDocument/2006/relationships" r:blip="">
      <dgm:adjLst/>
    </dgm:shape>
    <dgm:presOf/>
    <dgm:constrLst>
      <dgm:constr type="h" for="ch" forName="composite" refType="h"/>
      <dgm:constr type="w" for="ch" forName="composite" refType="w"/>
      <dgm:constr type="h" for="des" forName="parentText" op="equ"/>
      <dgm:constr type="h" for="ch" forName="sp" val="-14.88"/>
      <dgm:constr type="h" for="ch" forName="sp" refType="w" refFor="des" refForName="parentText" op="gte" fact="-0.3"/>
      <dgm:constr type="primFontSz" for="des" forName="parentText" op="equ" val="65"/>
      <dgm:constr type="primFontSz" for="des" forName="descendantText" op="equ" val="65"/>
    </dgm:constrLst>
    <dgm:ruleLst/>
    <dgm:forEach name="Name0" axis="ch" ptType="node">
      <dgm:layoutNode name="composite">
        <dgm:alg type="composite"/>
        <dgm:shape xmlns:r="http://schemas.openxmlformats.org/officeDocument/2006/relationships" r:blip="">
          <dgm:adjLst/>
        </dgm:shape>
        <dgm:presOf/>
        <dgm:choose name="Name1">
          <dgm:if name="Name2" func="var" arg="dir" op="equ" val="norm">
            <dgm:constrLst>
              <dgm:constr type="t" for="ch" forName="parentText"/>
              <dgm:constr type="l" for="ch" forName="parentText"/>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refType="w" refFor="ch" refForName="pare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if>
          <dgm:else name="Name3">
            <dgm:constrLst>
              <dgm:constr type="t" for="ch" forName="parentText"/>
              <dgm:constr type="r" for="ch" forName="parentText" refType="w"/>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else>
        </dgm:choose>
        <dgm:ruleLst/>
        <dgm:layoutNode name="parentText" styleLbl="alignNode1">
          <dgm:varLst>
            <dgm:chMax val="1"/>
            <dgm:bulletEnabled val="1"/>
          </dgm:varLst>
          <dgm:alg type="tx"/>
          <dgm:shape xmlns:r="http://schemas.openxmlformats.org/officeDocument/2006/relationships" rot="90" type="chevron"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h" val="100" fact="NaN" max="NaN"/>
            <dgm:rule type="primFontSz" val="24" fact="NaN" max="NaN"/>
            <dgm:rule type="h" val="110" fact="NaN" max="NaN"/>
            <dgm:rule type="primFontSz" val="18" fact="NaN" max="NaN"/>
            <dgm:rule type="h" val="INF" fact="NaN" max="NaN"/>
            <dgm:rule type="primFontSz" val="5" fact="NaN" max="NaN"/>
          </dgm:ruleLst>
        </dgm:layoutNode>
        <dgm:layoutNode name="descendantText" styleLbl="alignAcc1">
          <dgm:varLst>
            <dgm:bulletEnabled val="1"/>
          </dgm:varLst>
          <dgm:choose name="Name4">
            <dgm:if name="Name5" func="var" arg="dir" op="equ" val="norm">
              <dgm:alg type="tx">
                <dgm:param type="stBulletLvl" val="1"/>
                <dgm:param type="txAnchorVertCh" val="mid"/>
              </dgm:alg>
              <dgm:shape xmlns:r="http://schemas.openxmlformats.org/officeDocument/2006/relationships" rot="90" type="round2SameRect" r:blip="">
                <dgm:adjLst/>
              </dgm:shape>
            </dgm:if>
            <dgm:else name="Name6">
              <dgm:alg type="tx">
                <dgm:param type="stBulletLvl" val="1"/>
                <dgm:param type="txAnchorVertCh" val="mid"/>
              </dgm:alg>
              <dgm:shape xmlns:r="http://schemas.openxmlformats.org/officeDocument/2006/relationships" rot="-90" type="round2SameRect" r:blip="">
                <dgm:adjLst/>
              </dgm:shape>
            </dgm:else>
          </dgm:choose>
          <dgm:presOf axis="des" ptType="node"/>
          <dgm:choose name="Name7">
            <dgm:if name="Name8" func="var" arg="dir" op="equ" val="norm">
              <dgm:constrLst>
                <dgm:constr type="secFontSz" refType="primFontSz"/>
                <dgm:constr type="tMarg" refType="primFontSz" fact="0.05"/>
                <dgm:constr type="bMarg" refType="primFontSz" fact="0.05"/>
                <dgm:constr type="rMarg" refType="primFontSz" fact="0.05"/>
              </dgm:constrLst>
            </dgm:if>
            <dgm:else name="Name9">
              <dgm:constrLst>
                <dgm:constr type="secFontSz" refType="primFontSz"/>
                <dgm:constr type="tMarg" refType="primFontSz" fact="0.05"/>
                <dgm:constr type="bMarg" refType="primFontSz" fact="0.05"/>
                <dgm:constr type="lMarg" refType="primFontSz" fact="0.05"/>
              </dgm:constrLst>
            </dgm:else>
          </dgm:choose>
          <dgm:ruleLst>
            <dgm:rule type="primFontSz" val="5" fact="NaN" max="NaN"/>
          </dgm:ruleLst>
        </dgm:layoutNode>
      </dgm:layoutNode>
      <dgm:forEach name="Name10" axis="followSib" ptType="sibTrans" cnt="1">
        <dgm:layoutNode name="sp">
          <dgm:alg type="sp"/>
          <dgm:shape xmlns:r="http://schemas.openxmlformats.org/officeDocument/2006/relationships" r:blip="">
            <dgm:adjLst/>
          </dgm:shape>
          <dgm:presOf axis="self"/>
          <dgm:constrLst>
            <dgm:constr type="w" val="1"/>
            <dgm:constr type="h" val="37.5"/>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C07508-4AFC-4F59-BF2C-84A3609A0231}">
  <ds:schemaRefs>
    <ds:schemaRef ds:uri="http://schemas.microsoft.com/sharepoint/v3/contenttype/forms"/>
  </ds:schemaRefs>
</ds:datastoreItem>
</file>

<file path=customXml/itemProps2.xml><?xml version="1.0" encoding="utf-8"?>
<ds:datastoreItem xmlns:ds="http://schemas.openxmlformats.org/officeDocument/2006/customXml" ds:itemID="{20756C56-19A5-4B76-B9B6-95F966422D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01C9714-997E-4DEB-91C0-24CF2946C6F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950C0F9-02E5-4583-9FB3-FFAF38F3B6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3751</Words>
  <Characters>21386</Characters>
  <Application>Microsoft Office Word</Application>
  <DocSecurity>0</DocSecurity>
  <Lines>178</Lines>
  <Paragraphs>50</Paragraphs>
  <ScaleCrop>false</ScaleCrop>
  <HeadingPairs>
    <vt:vector size="6" baseType="variant">
      <vt:variant>
        <vt:lpstr>Titel</vt:lpstr>
      </vt:variant>
      <vt:variant>
        <vt:i4>1</vt:i4>
      </vt:variant>
      <vt:variant>
        <vt:lpstr>Titre</vt:lpstr>
      </vt:variant>
      <vt:variant>
        <vt:i4>1</vt:i4>
      </vt:variant>
      <vt:variant>
        <vt:lpstr>Title</vt:lpstr>
      </vt:variant>
      <vt:variant>
        <vt:i4>1</vt:i4>
      </vt:variant>
    </vt:vector>
  </HeadingPairs>
  <TitlesOfParts>
    <vt:vector size="3" baseType="lpstr">
      <vt:lpstr>IALA Guideline 1115</vt:lpstr>
      <vt:lpstr>IALA Guideline 1115</vt:lpstr>
      <vt:lpstr>IALA Guideline 1115</vt:lpstr>
    </vt:vector>
  </TitlesOfParts>
  <Manager>IALA</Manager>
  <Company>IALA</Company>
  <LinksUpToDate>false</LinksUpToDate>
  <CharactersWithSpaces>25087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lastModifiedBy>Kevin Gregory</cp:lastModifiedBy>
  <cp:revision>11</cp:revision>
  <cp:lastPrinted>2017-12-01T15:12:00Z</cp:lastPrinted>
  <dcterms:created xsi:type="dcterms:W3CDTF">2019-04-04T09:38:00Z</dcterms:created>
  <dcterms:modified xsi:type="dcterms:W3CDTF">2020-08-28T16:19:00Z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17716700</vt:r8>
  </property>
</Properties>
</file>